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E05BE" w:rsidRDefault="00AC6CEC" w:rsidP="00E76C24">
      <w:pPr>
        <w:pBdr>
          <w:bottom w:val="single" w:sz="12" w:space="1" w:color="auto"/>
        </w:pBdr>
        <w:spacing w:before="100" w:beforeAutospacing="1" w:afterLines="100" w:line="460" w:lineRule="exact"/>
        <w:jc w:val="center"/>
        <w:rPr>
          <w:rFonts w:eastAsia="楷体"/>
          <w:b/>
          <w:spacing w:val="6"/>
          <w:sz w:val="36"/>
        </w:rPr>
      </w:pPr>
      <w:r>
        <w:rPr>
          <w:rFonts w:eastAsia="楷体"/>
          <w:b/>
          <w:spacing w:val="6"/>
          <w:sz w:val="36"/>
        </w:rPr>
        <w:t>说</w:t>
      </w:r>
      <w:r>
        <w:rPr>
          <w:rFonts w:eastAsia="楷体"/>
          <w:b/>
          <w:spacing w:val="6"/>
          <w:sz w:val="36"/>
        </w:rPr>
        <w:t xml:space="preserve">   </w:t>
      </w:r>
      <w:r>
        <w:rPr>
          <w:rFonts w:eastAsia="楷体"/>
          <w:b/>
          <w:spacing w:val="6"/>
          <w:sz w:val="36"/>
        </w:rPr>
        <w:t>明</w:t>
      </w:r>
      <w:r>
        <w:rPr>
          <w:rFonts w:eastAsia="楷体"/>
          <w:b/>
          <w:spacing w:val="6"/>
          <w:sz w:val="36"/>
        </w:rPr>
        <w:t xml:space="preserve">   </w:t>
      </w:r>
      <w:r>
        <w:rPr>
          <w:rFonts w:eastAsia="楷体"/>
          <w:b/>
          <w:spacing w:val="6"/>
          <w:sz w:val="36"/>
        </w:rPr>
        <w:t>书</w:t>
      </w:r>
      <w:r>
        <w:rPr>
          <w:rFonts w:eastAsia="楷体"/>
          <w:b/>
          <w:spacing w:val="6"/>
          <w:sz w:val="36"/>
        </w:rPr>
        <w:t xml:space="preserve">   </w:t>
      </w:r>
      <w:r>
        <w:rPr>
          <w:rFonts w:eastAsia="楷体"/>
          <w:b/>
          <w:spacing w:val="6"/>
          <w:sz w:val="36"/>
        </w:rPr>
        <w:t>摘</w:t>
      </w:r>
      <w:r>
        <w:rPr>
          <w:rFonts w:eastAsia="楷体"/>
          <w:b/>
          <w:spacing w:val="6"/>
          <w:sz w:val="36"/>
        </w:rPr>
        <w:t xml:space="preserve">   </w:t>
      </w:r>
      <w:r>
        <w:rPr>
          <w:rFonts w:eastAsia="楷体"/>
          <w:b/>
          <w:spacing w:val="6"/>
          <w:sz w:val="36"/>
        </w:rPr>
        <w:t>要</w:t>
      </w:r>
    </w:p>
    <w:p w:rsidR="00346A08" w:rsidRDefault="00AC6CEC">
      <w:pPr>
        <w:spacing w:line="460" w:lineRule="exact"/>
        <w:ind w:firstLineChars="200" w:firstLine="440"/>
        <w:rPr>
          <w:rFonts w:eastAsia="楷体"/>
          <w:szCs w:val="24"/>
        </w:rPr>
      </w:pPr>
      <w:r>
        <w:rPr>
          <w:rFonts w:ascii="宋体" w:hAnsi="宋体" w:cs="宋体"/>
          <w:sz w:val="22"/>
        </w:rPr>
        <w:t>本发明公开了一种太阳能生态隔音屏系统，包括：生态隔音屏和蓄电池；太阳能光伏电板，固定于所述生态隔音屏顶端；用于吸收太阳能，转换为电能，并储存于所述蓄电池中；逆变器，与所述蓄电池连接，用于将所述蓄电池中的直流电转换为交流电，提供所述生态隔音</w:t>
      </w:r>
      <w:proofErr w:type="gramStart"/>
      <w:r>
        <w:rPr>
          <w:rFonts w:ascii="宋体" w:hAnsi="宋体" w:cs="宋体"/>
          <w:sz w:val="22"/>
        </w:rPr>
        <w:t>屏需要</w:t>
      </w:r>
      <w:proofErr w:type="gramEnd"/>
      <w:r>
        <w:rPr>
          <w:rFonts w:ascii="宋体" w:hAnsi="宋体" w:cs="宋体"/>
          <w:sz w:val="22"/>
        </w:rPr>
        <w:t>的电能；水箱，通过水管与所述生态隔音屏连接，用于提供并储存所述生态隔音</w:t>
      </w:r>
      <w:proofErr w:type="gramStart"/>
      <w:r>
        <w:rPr>
          <w:rFonts w:ascii="宋体" w:hAnsi="宋体" w:cs="宋体"/>
          <w:sz w:val="22"/>
        </w:rPr>
        <w:t>屏需要</w:t>
      </w:r>
      <w:proofErr w:type="gramEnd"/>
      <w:r>
        <w:rPr>
          <w:rFonts w:ascii="宋体" w:hAnsi="宋体" w:cs="宋体"/>
          <w:sz w:val="22"/>
        </w:rPr>
        <w:t>的水。本发明通过提供一种太阳能生态隔音屏系统，本系统具有隔音的效果，同时，系统中所需要的</w:t>
      </w:r>
      <w:proofErr w:type="gramStart"/>
      <w:r>
        <w:rPr>
          <w:rFonts w:ascii="宋体" w:hAnsi="宋体" w:cs="宋体"/>
          <w:sz w:val="22"/>
        </w:rPr>
        <w:t>电来自</w:t>
      </w:r>
      <w:proofErr w:type="gramEnd"/>
      <w:r>
        <w:rPr>
          <w:rFonts w:ascii="宋体" w:hAnsi="宋体" w:cs="宋体"/>
          <w:sz w:val="22"/>
        </w:rPr>
        <w:t>于太阳能光伏电板产生的电能；生态</w:t>
      </w:r>
      <w:proofErr w:type="gramStart"/>
      <w:r>
        <w:rPr>
          <w:rFonts w:ascii="宋体" w:hAnsi="宋体" w:cs="宋体"/>
          <w:sz w:val="22"/>
        </w:rPr>
        <w:t>隔音屏所需要</w:t>
      </w:r>
      <w:proofErr w:type="gramEnd"/>
      <w:r>
        <w:rPr>
          <w:rFonts w:ascii="宋体" w:hAnsi="宋体" w:cs="宋体"/>
          <w:sz w:val="22"/>
        </w:rPr>
        <w:t>的水来自于水箱，水箱里的水来自于高架桥</w:t>
      </w:r>
      <w:proofErr w:type="gramStart"/>
      <w:r>
        <w:rPr>
          <w:rFonts w:ascii="宋体" w:hAnsi="宋体" w:cs="宋体"/>
          <w:sz w:val="22"/>
        </w:rPr>
        <w:t>面或者</w:t>
      </w:r>
      <w:proofErr w:type="gramEnd"/>
      <w:r>
        <w:rPr>
          <w:rFonts w:ascii="宋体" w:hAnsi="宋体" w:cs="宋体"/>
          <w:sz w:val="22"/>
        </w:rPr>
        <w:t>地面的雨水，并将生态隔音屏多余的水回收至水箱。</w:t>
      </w:r>
    </w:p>
    <w:p w:rsidR="00346A08" w:rsidRDefault="00346A08" w:rsidP="00346A08">
      <w:pPr>
        <w:tabs>
          <w:tab w:val="left" w:pos="6113"/>
        </w:tabs>
        <w:rPr>
          <w:rFonts w:eastAsia="楷体"/>
          <w:szCs w:val="24"/>
        </w:rPr>
      </w:pPr>
      <w:r>
        <w:rPr>
          <w:rFonts w:eastAsia="楷体"/>
          <w:szCs w:val="24"/>
        </w:rPr>
        <w:tab/>
      </w:r>
    </w:p>
    <w:p w:rsidR="00346A08" w:rsidRDefault="00346A08" w:rsidP="00346A08">
      <w:pPr>
        <w:rPr>
          <w:rFonts w:eastAsia="楷体"/>
          <w:szCs w:val="24"/>
        </w:rPr>
      </w:pPr>
    </w:p>
    <w:p w:rsidR="00EE05BE" w:rsidRPr="00346A08" w:rsidRDefault="00EE05BE" w:rsidP="00346A08">
      <w:pPr>
        <w:rPr>
          <w:rFonts w:eastAsia="楷体"/>
          <w:szCs w:val="24"/>
        </w:rPr>
        <w:sectPr w:rsidR="00EE05BE" w:rsidRPr="00346A08">
          <w:headerReference w:type="default" r:id="rId8"/>
          <w:footerReference w:type="even" r:id="rId9"/>
          <w:footerReference w:type="default" r:id="rId10"/>
          <w:pgSz w:w="11906" w:h="16838"/>
          <w:pgMar w:top="813" w:right="851" w:bottom="851" w:left="1418" w:header="851" w:footer="964" w:gutter="0"/>
          <w:lnNumType w:countBy="5"/>
          <w:pgNumType w:start="1"/>
          <w:cols w:space="720"/>
          <w:docGrid w:linePitch="326"/>
        </w:sectPr>
      </w:pPr>
    </w:p>
    <w:p w:rsidR="00EE05BE" w:rsidRDefault="00AC6CEC">
      <w:pPr>
        <w:pBdr>
          <w:bottom w:val="single" w:sz="12" w:space="1" w:color="auto"/>
        </w:pBdr>
        <w:spacing w:line="460" w:lineRule="exact"/>
        <w:jc w:val="center"/>
        <w:rPr>
          <w:rFonts w:eastAsia="楷体"/>
          <w:b/>
          <w:spacing w:val="6"/>
          <w:sz w:val="36"/>
          <w:szCs w:val="36"/>
        </w:rPr>
      </w:pPr>
      <w:r>
        <w:rPr>
          <w:rFonts w:eastAsia="楷体"/>
          <w:b/>
          <w:spacing w:val="6"/>
          <w:sz w:val="36"/>
          <w:szCs w:val="36"/>
        </w:rPr>
        <w:lastRenderedPageBreak/>
        <w:t>摘</w:t>
      </w:r>
      <w:r>
        <w:rPr>
          <w:rFonts w:eastAsia="楷体"/>
          <w:b/>
          <w:spacing w:val="6"/>
          <w:sz w:val="36"/>
          <w:szCs w:val="36"/>
        </w:rPr>
        <w:t xml:space="preserve">   </w:t>
      </w:r>
      <w:r>
        <w:rPr>
          <w:rFonts w:eastAsia="楷体"/>
          <w:b/>
          <w:spacing w:val="6"/>
          <w:sz w:val="36"/>
          <w:szCs w:val="36"/>
        </w:rPr>
        <w:t>要</w:t>
      </w:r>
      <w:r>
        <w:rPr>
          <w:rFonts w:eastAsia="楷体"/>
          <w:b/>
          <w:spacing w:val="6"/>
          <w:sz w:val="36"/>
          <w:szCs w:val="36"/>
        </w:rPr>
        <w:t xml:space="preserve">   </w:t>
      </w:r>
      <w:r>
        <w:rPr>
          <w:rFonts w:eastAsia="楷体"/>
          <w:b/>
          <w:spacing w:val="6"/>
          <w:sz w:val="36"/>
          <w:szCs w:val="36"/>
        </w:rPr>
        <w:t>附</w:t>
      </w:r>
      <w:r>
        <w:rPr>
          <w:rFonts w:eastAsia="楷体"/>
          <w:b/>
          <w:spacing w:val="6"/>
          <w:sz w:val="36"/>
          <w:szCs w:val="36"/>
        </w:rPr>
        <w:t xml:space="preserve">   </w:t>
      </w:r>
      <w:r>
        <w:rPr>
          <w:rFonts w:eastAsia="楷体"/>
          <w:b/>
          <w:spacing w:val="6"/>
          <w:sz w:val="36"/>
          <w:szCs w:val="36"/>
        </w:rPr>
        <w:t>图</w:t>
      </w:r>
    </w:p>
    <w:p w:rsidR="00EE05BE" w:rsidRDefault="00EE05BE">
      <w:pPr>
        <w:ind w:leftChars="-771" w:left="-1850"/>
        <w:rPr>
          <w:rFonts w:eastAsia="楷体"/>
          <w:szCs w:val="24"/>
        </w:rPr>
      </w:pPr>
    </w:p>
    <w:p w:rsidR="00EE05BE" w:rsidRDefault="00EE05BE">
      <w:pPr>
        <w:spacing w:line="360" w:lineRule="auto"/>
        <w:rPr>
          <w:rFonts w:eastAsia="楷体"/>
          <w:color w:val="auto"/>
          <w:sz w:val="28"/>
          <w:szCs w:val="28"/>
        </w:rPr>
      </w:pPr>
    </w:p>
    <w:p w:rsidR="00EE05BE" w:rsidRDefault="00EE05BE">
      <w:pPr>
        <w:spacing w:line="360" w:lineRule="auto"/>
        <w:rPr>
          <w:rFonts w:eastAsia="楷体"/>
          <w:color w:val="auto"/>
          <w:sz w:val="28"/>
          <w:szCs w:val="28"/>
        </w:rPr>
      </w:pPr>
    </w:p>
    <w:p w:rsidR="00EE05BE" w:rsidRDefault="00AC6CEC">
      <w:pPr>
        <w:spacing w:line="360" w:lineRule="auto"/>
        <w:jc w:val="center"/>
        <w:rPr>
          <w:rFonts w:eastAsia="楷体"/>
          <w:color w:val="auto"/>
          <w:sz w:val="28"/>
          <w:szCs w:val="28"/>
        </w:rPr>
      </w:pPr>
      <w:r>
        <w:rPr>
          <w:rFonts w:ascii="宋体" w:hAnsi="宋体" w:cs="宋体"/>
          <w:noProof/>
          <w:sz w:val="22"/>
        </w:rPr>
        <w:drawing>
          <wp:inline distT="0" distB="0" distL="0" distR="0">
            <wp:extent cx="3813175" cy="389064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cstate="print"/>
                    <a:srcRect/>
                    <a:stretch>
                      <a:fillRect/>
                    </a:stretch>
                  </pic:blipFill>
                  <pic:spPr>
                    <a:xfrm>
                      <a:off x="0" y="0"/>
                      <a:ext cx="3813175" cy="3890645"/>
                    </a:xfrm>
                    <a:prstGeom prst="rect">
                      <a:avLst/>
                    </a:prstGeom>
                    <a:noFill/>
                    <a:ln w="9525">
                      <a:noFill/>
                      <a:miter lim="800000"/>
                      <a:headEnd/>
                      <a:tailEnd/>
                    </a:ln>
                  </pic:spPr>
                </pic:pic>
              </a:graphicData>
            </a:graphic>
          </wp:inline>
        </w:drawing>
      </w:r>
    </w:p>
    <w:p w:rsidR="00EE05BE" w:rsidRDefault="00EE05BE">
      <w:pPr>
        <w:spacing w:line="360" w:lineRule="auto"/>
        <w:rPr>
          <w:rFonts w:eastAsia="楷体"/>
          <w:sz w:val="28"/>
          <w:szCs w:val="28"/>
        </w:rPr>
      </w:pPr>
    </w:p>
    <w:p w:rsidR="00EE05BE" w:rsidRDefault="00EE05BE">
      <w:pPr>
        <w:spacing w:line="360" w:lineRule="auto"/>
        <w:rPr>
          <w:rFonts w:eastAsia="楷体"/>
          <w:szCs w:val="24"/>
        </w:rPr>
        <w:sectPr w:rsidR="00EE05BE">
          <w:pgSz w:w="11906" w:h="16838"/>
          <w:pgMar w:top="1418" w:right="851" w:bottom="851" w:left="1418" w:header="851" w:footer="964" w:gutter="0"/>
          <w:pgNumType w:start="1"/>
          <w:cols w:space="720"/>
          <w:docGrid w:linePitch="326"/>
        </w:sectPr>
      </w:pPr>
    </w:p>
    <w:p w:rsidR="00EE05BE" w:rsidRDefault="00AC6CEC" w:rsidP="00E76C24">
      <w:pPr>
        <w:pStyle w:val="20"/>
        <w:pBdr>
          <w:bottom w:val="single" w:sz="12" w:space="0" w:color="auto"/>
        </w:pBdr>
        <w:spacing w:afterLines="200" w:line="460" w:lineRule="exact"/>
        <w:ind w:firstLine="0"/>
        <w:jc w:val="center"/>
        <w:rPr>
          <w:rFonts w:ascii="Times New Roman" w:eastAsia="楷体" w:hAnsi="Times New Roman"/>
          <w:b/>
          <w:spacing w:val="6"/>
          <w:sz w:val="36"/>
          <w:szCs w:val="36"/>
        </w:rPr>
      </w:pPr>
      <w:r>
        <w:rPr>
          <w:rFonts w:ascii="Times New Roman" w:eastAsia="楷体" w:hAnsi="Times New Roman"/>
          <w:b/>
          <w:spacing w:val="6"/>
          <w:sz w:val="36"/>
          <w:szCs w:val="36"/>
        </w:rPr>
        <w:lastRenderedPageBreak/>
        <w:t>权</w:t>
      </w:r>
      <w:r>
        <w:rPr>
          <w:rFonts w:ascii="Times New Roman" w:eastAsia="楷体" w:hAnsi="Times New Roman"/>
          <w:b/>
          <w:spacing w:val="6"/>
          <w:sz w:val="36"/>
          <w:szCs w:val="36"/>
        </w:rPr>
        <w:t xml:space="preserve">   </w:t>
      </w:r>
      <w:r>
        <w:rPr>
          <w:rFonts w:ascii="Times New Roman" w:eastAsia="楷体" w:hAnsi="Times New Roman"/>
          <w:b/>
          <w:spacing w:val="6"/>
          <w:sz w:val="36"/>
          <w:szCs w:val="36"/>
        </w:rPr>
        <w:t>利</w:t>
      </w:r>
      <w:r>
        <w:rPr>
          <w:rFonts w:ascii="Times New Roman" w:eastAsia="楷体" w:hAnsi="Times New Roman"/>
          <w:b/>
          <w:spacing w:val="6"/>
          <w:sz w:val="36"/>
          <w:szCs w:val="36"/>
        </w:rPr>
        <w:t xml:space="preserve">   </w:t>
      </w:r>
      <w:r>
        <w:rPr>
          <w:rFonts w:ascii="Times New Roman" w:eastAsia="楷体" w:hAnsi="Times New Roman"/>
          <w:b/>
          <w:spacing w:val="6"/>
          <w:sz w:val="36"/>
          <w:szCs w:val="36"/>
        </w:rPr>
        <w:t>要</w:t>
      </w:r>
      <w:r>
        <w:rPr>
          <w:rFonts w:ascii="Times New Roman" w:eastAsia="楷体" w:hAnsi="Times New Roman"/>
          <w:b/>
          <w:spacing w:val="6"/>
          <w:sz w:val="36"/>
          <w:szCs w:val="36"/>
        </w:rPr>
        <w:t xml:space="preserve">   </w:t>
      </w:r>
      <w:r>
        <w:rPr>
          <w:rFonts w:ascii="Times New Roman" w:eastAsia="楷体" w:hAnsi="Times New Roman"/>
          <w:b/>
          <w:spacing w:val="6"/>
          <w:sz w:val="36"/>
          <w:szCs w:val="36"/>
        </w:rPr>
        <w:t>求</w:t>
      </w:r>
      <w:r>
        <w:rPr>
          <w:rFonts w:ascii="Times New Roman" w:eastAsia="楷体" w:hAnsi="Times New Roman"/>
          <w:b/>
          <w:spacing w:val="6"/>
          <w:sz w:val="36"/>
          <w:szCs w:val="36"/>
        </w:rPr>
        <w:t xml:space="preserve">   </w:t>
      </w:r>
      <w:r>
        <w:rPr>
          <w:rFonts w:ascii="Times New Roman" w:eastAsia="楷体" w:hAnsi="Times New Roman"/>
          <w:b/>
          <w:spacing w:val="6"/>
          <w:sz w:val="36"/>
          <w:szCs w:val="36"/>
        </w:rPr>
        <w:t>书</w:t>
      </w:r>
    </w:p>
    <w:p w:rsidR="00767783" w:rsidRDefault="00AC6CEC" w:rsidP="00E76C24">
      <w:pPr>
        <w:spacing w:line="460" w:lineRule="exact"/>
        <w:ind w:firstLineChars="200" w:firstLine="440"/>
        <w:rPr>
          <w:ins w:id="0" w:author="华智则铭" w:date="2018-11-21T09:58:00Z"/>
          <w:rFonts w:ascii="宋体" w:hAnsi="宋体" w:cs="宋体"/>
          <w:sz w:val="22"/>
          <w:szCs w:val="22"/>
        </w:rPr>
      </w:pPr>
      <w:bookmarkStart w:id="1" w:name="OLE_LINK23"/>
      <w:r>
        <w:rPr>
          <w:rFonts w:ascii="宋体" w:hAnsi="宋体" w:cs="宋体"/>
          <w:sz w:val="22"/>
          <w:szCs w:val="22"/>
        </w:rPr>
        <w:t>1.一种太阳能生态隔音屏系统，包括生态隔音屏</w:t>
      </w:r>
      <w:r>
        <w:rPr>
          <w:rFonts w:ascii="宋体" w:hAnsi="宋体" w:cs="宋体" w:hint="eastAsia"/>
          <w:sz w:val="22"/>
          <w:szCs w:val="22"/>
        </w:rPr>
        <w:t>、蓄电池、</w:t>
      </w:r>
      <w:ins w:id="2" w:author="华智则铭" w:date="2018-11-21T09:24:00Z">
        <w:r w:rsidR="00767783">
          <w:rPr>
            <w:rFonts w:ascii="宋体" w:hAnsi="宋体" w:cs="宋体" w:hint="eastAsia"/>
            <w:sz w:val="22"/>
            <w:szCs w:val="22"/>
          </w:rPr>
          <w:t>太阳能光伏板、</w:t>
        </w:r>
      </w:ins>
      <w:ins w:id="3" w:author="华智则铭" w:date="2018-11-21T09:21:00Z">
        <w:r w:rsidR="00767783">
          <w:rPr>
            <w:rFonts w:ascii="宋体" w:hAnsi="宋体" w:cs="宋体" w:hint="eastAsia"/>
            <w:sz w:val="22"/>
            <w:szCs w:val="22"/>
          </w:rPr>
          <w:t>连接所述蓄电池的逆变器及</w:t>
        </w:r>
      </w:ins>
      <w:ins w:id="4" w:author="华智则铭" w:date="2018-11-21T15:17:00Z">
        <w:r w:rsidR="002A4A49">
          <w:rPr>
            <w:rFonts w:ascii="宋体" w:hAnsi="宋体" w:cs="宋体" w:hint="eastAsia"/>
            <w:sz w:val="22"/>
            <w:szCs w:val="22"/>
          </w:rPr>
          <w:t>土壤湿度感应器</w:t>
        </w:r>
      </w:ins>
      <w:ins w:id="5" w:author="华智则铭" w:date="2018-11-21T09:21:00Z">
        <w:r w:rsidR="00767783">
          <w:rPr>
            <w:rFonts w:ascii="宋体" w:hAnsi="宋体" w:cs="宋体" w:hint="eastAsia"/>
            <w:sz w:val="22"/>
            <w:szCs w:val="22"/>
          </w:rPr>
          <w:t>，其特征在于，还包括</w:t>
        </w:r>
        <w:r w:rsidR="00767783">
          <w:rPr>
            <w:rFonts w:ascii="宋体" w:hAnsi="宋体" w:cs="宋体"/>
            <w:sz w:val="22"/>
            <w:szCs w:val="22"/>
          </w:rPr>
          <w:t>控制基站</w:t>
        </w:r>
        <w:r w:rsidR="00767783">
          <w:rPr>
            <w:rFonts w:ascii="宋体" w:hAnsi="宋体" w:cs="宋体" w:hint="eastAsia"/>
            <w:sz w:val="22"/>
            <w:szCs w:val="22"/>
          </w:rPr>
          <w:t>，所述控制基站用于</w:t>
        </w:r>
        <w:r w:rsidR="00767783">
          <w:rPr>
            <w:rFonts w:ascii="宋体" w:hAnsi="宋体" w:cs="宋体"/>
            <w:sz w:val="22"/>
            <w:szCs w:val="22"/>
          </w:rPr>
          <w:t>通过n</w:t>
        </w:r>
        <w:proofErr w:type="gramStart"/>
        <w:r w:rsidR="00767783">
          <w:rPr>
            <w:rFonts w:ascii="宋体" w:hAnsi="宋体" w:cs="宋体"/>
            <w:sz w:val="22"/>
            <w:szCs w:val="22"/>
          </w:rPr>
          <w:t>个</w:t>
        </w:r>
        <w:proofErr w:type="gramEnd"/>
        <w:r w:rsidR="00767783">
          <w:rPr>
            <w:rFonts w:ascii="宋体" w:hAnsi="宋体" w:cs="宋体"/>
            <w:sz w:val="22"/>
            <w:szCs w:val="22"/>
          </w:rPr>
          <w:t>分布于所述生态隔音屏的</w:t>
        </w:r>
        <w:r w:rsidR="00767783">
          <w:rPr>
            <w:rFonts w:ascii="宋体" w:hAnsi="宋体" w:cs="宋体" w:hint="eastAsia"/>
            <w:sz w:val="22"/>
            <w:szCs w:val="22"/>
          </w:rPr>
          <w:t>所述</w:t>
        </w:r>
      </w:ins>
      <w:ins w:id="6" w:author="华智则铭" w:date="2018-11-21T15:17:00Z">
        <w:r w:rsidR="002A4A49">
          <w:rPr>
            <w:rFonts w:ascii="宋体" w:hAnsi="宋体" w:cs="宋体"/>
            <w:sz w:val="22"/>
            <w:szCs w:val="22"/>
          </w:rPr>
          <w:t>土壤湿度感应器</w:t>
        </w:r>
      </w:ins>
      <w:ins w:id="7" w:author="华智则铭" w:date="2018-11-21T09:21:00Z">
        <w:r w:rsidR="00767783">
          <w:rPr>
            <w:rFonts w:ascii="宋体" w:hAnsi="宋体" w:cs="宋体"/>
            <w:sz w:val="22"/>
            <w:szCs w:val="22"/>
          </w:rPr>
          <w:t>，获得实时土壤湿度的数据H1，H2，H3，H4，……</w:t>
        </w:r>
        <w:proofErr w:type="spellStart"/>
        <w:r w:rsidR="00767783">
          <w:rPr>
            <w:rFonts w:ascii="宋体" w:hAnsi="宋体" w:cs="宋体"/>
            <w:sz w:val="22"/>
            <w:szCs w:val="22"/>
          </w:rPr>
          <w:t>Hn</w:t>
        </w:r>
        <w:proofErr w:type="spellEnd"/>
        <w:r w:rsidR="00767783">
          <w:rPr>
            <w:rFonts w:ascii="宋体" w:hAnsi="宋体" w:cs="宋体"/>
            <w:sz w:val="22"/>
            <w:szCs w:val="22"/>
          </w:rPr>
          <w:t>；并获取根据现场情况调试得出的各个位置的权重系数A1、A2、A3、A4……An；再根据公式H＝(A1*H1+A2*H2+A3*H3+A4*H4……+An*</w:t>
        </w:r>
        <w:proofErr w:type="spellStart"/>
        <w:r w:rsidR="00767783">
          <w:rPr>
            <w:rFonts w:ascii="宋体" w:hAnsi="宋体" w:cs="宋体"/>
            <w:sz w:val="22"/>
            <w:szCs w:val="22"/>
          </w:rPr>
          <w:t>Hn</w:t>
        </w:r>
        <w:proofErr w:type="spellEnd"/>
        <w:r w:rsidR="00767783">
          <w:rPr>
            <w:rFonts w:ascii="宋体" w:hAnsi="宋体" w:cs="宋体"/>
            <w:sz w:val="22"/>
            <w:szCs w:val="22"/>
          </w:rPr>
          <w:t>)/n，计算得出所述土壤湿度平均值。</w:t>
        </w:r>
      </w:ins>
    </w:p>
    <w:p w:rsidR="00A95643" w:rsidRDefault="00284EB6" w:rsidP="00767783">
      <w:pPr>
        <w:spacing w:line="460" w:lineRule="exact"/>
        <w:ind w:firstLineChars="200" w:firstLine="440"/>
        <w:rPr>
          <w:ins w:id="8" w:author="华智则铭" w:date="2018-11-21T09:21:00Z"/>
          <w:rFonts w:ascii="宋体" w:hAnsi="宋体" w:cs="宋体"/>
          <w:sz w:val="22"/>
          <w:szCs w:val="22"/>
        </w:rPr>
      </w:pPr>
      <w:ins w:id="9" w:author="华智则铭" w:date="2018-11-21T09:58:00Z">
        <w:r>
          <w:rPr>
            <w:rFonts w:ascii="宋体" w:hAnsi="宋体" w:cs="宋体"/>
            <w:sz w:val="22"/>
            <w:szCs w:val="22"/>
          </w:rPr>
          <w:t>所述控制基站</w:t>
        </w:r>
        <w:r w:rsidR="00A95643" w:rsidRPr="00A95643">
          <w:rPr>
            <w:rFonts w:ascii="宋体" w:hAnsi="宋体" w:cs="宋体"/>
            <w:sz w:val="22"/>
            <w:szCs w:val="22"/>
          </w:rPr>
          <w:t>根据所述土壤湿度的数据得出土壤湿度平均值，与所述控制基站里面预设的土壤湿度感应器最低阈值作对比， 当土壤湿度平均值低于所述最低阈值，发出进行灌溉的指令。</w:t>
        </w:r>
      </w:ins>
    </w:p>
    <w:p w:rsidR="00EE05BE" w:rsidRDefault="00AC6CEC" w:rsidP="00767783">
      <w:pPr>
        <w:spacing w:line="460" w:lineRule="exact"/>
        <w:ind w:firstLineChars="200" w:firstLine="440"/>
        <w:rPr>
          <w:rFonts w:ascii="宋体" w:hAnsi="宋体" w:cs="宋体"/>
          <w:sz w:val="22"/>
          <w:szCs w:val="22"/>
        </w:rPr>
      </w:pPr>
      <w:del w:id="10" w:author="华智则铭" w:date="2018-11-21T09:20:00Z">
        <w:r w:rsidDel="00767783">
          <w:rPr>
            <w:rFonts w:ascii="宋体" w:hAnsi="宋体" w:cs="宋体" w:hint="eastAsia"/>
            <w:sz w:val="22"/>
            <w:szCs w:val="22"/>
          </w:rPr>
          <w:delText>水箱及控制基站，</w:delText>
        </w:r>
        <w:r w:rsidDel="00767783">
          <w:rPr>
            <w:rFonts w:ascii="宋体" w:hAnsi="宋体" w:cs="宋体"/>
            <w:sz w:val="22"/>
            <w:szCs w:val="22"/>
          </w:rPr>
          <w:delText>其特征在于，还包括逆变器</w:delText>
        </w:r>
        <w:r w:rsidDel="00767783">
          <w:rPr>
            <w:rFonts w:ascii="宋体" w:hAnsi="宋体" w:cs="宋体" w:hint="eastAsia"/>
            <w:sz w:val="22"/>
            <w:szCs w:val="22"/>
          </w:rPr>
          <w:delText xml:space="preserve">， </w:delText>
        </w:r>
        <w:r w:rsidDel="00767783">
          <w:rPr>
            <w:rFonts w:ascii="宋体" w:hAnsi="宋体" w:cs="宋体"/>
            <w:sz w:val="22"/>
            <w:szCs w:val="22"/>
          </w:rPr>
          <w:delText>所述逆变器，与所述蓄电池连接，用于将所述蓄电池中的直流电转换为交流电，提供所述太阳能生态隔音屏系统需要的电能；</w:delText>
        </w:r>
      </w:del>
    </w:p>
    <w:p w:rsidR="00EE05BE" w:rsidDel="00767783" w:rsidRDefault="00AC6CEC">
      <w:pPr>
        <w:spacing w:line="460" w:lineRule="exact"/>
        <w:ind w:firstLineChars="200" w:firstLine="440"/>
        <w:rPr>
          <w:del w:id="11" w:author="华智则铭" w:date="2018-11-21T09:18:00Z"/>
          <w:rFonts w:ascii="宋体" w:hAnsi="宋体" w:cs="宋体"/>
          <w:sz w:val="22"/>
          <w:szCs w:val="22"/>
        </w:rPr>
      </w:pPr>
      <w:del w:id="12" w:author="华智则铭" w:date="2018-11-21T09:18:00Z">
        <w:r w:rsidDel="00767783">
          <w:rPr>
            <w:rFonts w:ascii="宋体" w:hAnsi="宋体" w:cs="宋体"/>
            <w:sz w:val="22"/>
            <w:szCs w:val="22"/>
          </w:rPr>
          <w:delText>还包括感应装置</w:delText>
        </w:r>
        <w:r w:rsidDel="00767783">
          <w:rPr>
            <w:rFonts w:ascii="宋体" w:hAnsi="宋体" w:cs="宋体" w:hint="eastAsia"/>
            <w:sz w:val="22"/>
            <w:szCs w:val="22"/>
          </w:rPr>
          <w:delText>，所述感应装置包括：水位感应器、流量感应器；</w:delText>
        </w:r>
      </w:del>
    </w:p>
    <w:p w:rsidR="00EE05BE" w:rsidDel="00767783" w:rsidRDefault="00AC6CEC">
      <w:pPr>
        <w:spacing w:line="460" w:lineRule="exact"/>
        <w:ind w:firstLineChars="200" w:firstLine="440"/>
        <w:rPr>
          <w:del w:id="13" w:author="华智则铭" w:date="2018-11-21T09:18:00Z"/>
          <w:rFonts w:ascii="宋体" w:hAnsi="宋体" w:cs="宋体"/>
          <w:sz w:val="22"/>
          <w:szCs w:val="22"/>
        </w:rPr>
      </w:pPr>
      <w:del w:id="14" w:author="华智则铭" w:date="2018-11-21T09:18:00Z">
        <w:r w:rsidDel="00767783">
          <w:rPr>
            <w:rFonts w:ascii="宋体" w:hAnsi="宋体" w:cs="宋体"/>
            <w:sz w:val="22"/>
            <w:szCs w:val="22"/>
          </w:rPr>
          <w:delText>水位感应器，设置于所述水箱内，与所述控制基站连接，用于获取所述水箱内水位高度 的数据，并将所述水位高度的数据传输至所述控制基站；</w:delText>
        </w:r>
      </w:del>
    </w:p>
    <w:p w:rsidR="00EE05BE" w:rsidRDefault="00AC6CEC">
      <w:pPr>
        <w:spacing w:line="460" w:lineRule="exact"/>
        <w:ind w:firstLineChars="200" w:firstLine="440"/>
        <w:rPr>
          <w:rFonts w:ascii="宋体" w:hAnsi="宋体" w:cs="宋体"/>
          <w:sz w:val="22"/>
          <w:szCs w:val="22"/>
        </w:rPr>
      </w:pPr>
      <w:del w:id="15" w:author="华智则铭" w:date="2018-11-21T09:18:00Z">
        <w:r w:rsidDel="00767783">
          <w:rPr>
            <w:rFonts w:ascii="宋体" w:hAnsi="宋体" w:cs="宋体"/>
            <w:sz w:val="22"/>
            <w:szCs w:val="22"/>
          </w:rPr>
          <w:delText>流量感应器，设置于水管处，与所述控制基站连接，用于获取所述水管的流量大小 的数据，并将所述流量大小的数据传输至所述控制基站</w:delText>
        </w:r>
        <w:r w:rsidDel="00767783">
          <w:rPr>
            <w:rFonts w:ascii="宋体" w:hAnsi="宋体" w:cs="宋体" w:hint="eastAsia"/>
            <w:sz w:val="22"/>
            <w:szCs w:val="22"/>
          </w:rPr>
          <w:delText>。</w:delText>
        </w:r>
      </w:del>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 xml:space="preserve">2. </w:t>
      </w:r>
      <w:proofErr w:type="gramStart"/>
      <w:r>
        <w:rPr>
          <w:rFonts w:ascii="宋体" w:hAnsi="宋体" w:cs="宋体"/>
          <w:sz w:val="22"/>
          <w:szCs w:val="22"/>
        </w:rPr>
        <w:t>如权利</w:t>
      </w:r>
      <w:proofErr w:type="gramEnd"/>
      <w:r>
        <w:rPr>
          <w:rFonts w:ascii="宋体" w:hAnsi="宋体" w:cs="宋体"/>
          <w:sz w:val="22"/>
          <w:szCs w:val="22"/>
        </w:rPr>
        <w:t>要求</w:t>
      </w:r>
      <w:r>
        <w:rPr>
          <w:rFonts w:ascii="宋体" w:hAnsi="宋体" w:cs="宋体" w:hint="eastAsia"/>
          <w:sz w:val="22"/>
          <w:szCs w:val="22"/>
        </w:rPr>
        <w:t>1</w:t>
      </w:r>
      <w:r>
        <w:rPr>
          <w:rFonts w:ascii="宋体" w:hAnsi="宋体" w:cs="宋体"/>
          <w:sz w:val="22"/>
          <w:szCs w:val="22"/>
        </w:rPr>
        <w:t>所述的系统，其特征在于，</w:t>
      </w:r>
      <w:r>
        <w:rPr>
          <w:rFonts w:ascii="宋体" w:hAnsi="宋体" w:cs="宋体" w:hint="eastAsia"/>
          <w:sz w:val="22"/>
          <w:szCs w:val="22"/>
        </w:rPr>
        <w:t>所述</w:t>
      </w:r>
      <w:r>
        <w:rPr>
          <w:rFonts w:ascii="宋体" w:hAnsi="宋体" w:cs="宋体"/>
          <w:sz w:val="22"/>
          <w:szCs w:val="22"/>
        </w:rPr>
        <w:t>太阳能光伏电板，固定于所述生态隔音屏顶端；用于吸收太阳能，转换为电能，并储存 于所述蓄电池中；</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所述水箱，通过水管与所述生态隔音屏连接，用于提供并储存所述生态隔音</w:t>
      </w:r>
      <w:proofErr w:type="gramStart"/>
      <w:r>
        <w:rPr>
          <w:rFonts w:ascii="宋体" w:hAnsi="宋体" w:cs="宋体"/>
          <w:sz w:val="22"/>
          <w:szCs w:val="22"/>
        </w:rPr>
        <w:t>屏需要</w:t>
      </w:r>
      <w:proofErr w:type="gramEnd"/>
      <w:r>
        <w:rPr>
          <w:rFonts w:ascii="宋体" w:hAnsi="宋体" w:cs="宋体"/>
          <w:sz w:val="22"/>
          <w:szCs w:val="22"/>
        </w:rPr>
        <w:t>的水；</w:t>
      </w:r>
    </w:p>
    <w:p w:rsidR="00EE05BE" w:rsidRDefault="00AC6CEC">
      <w:pPr>
        <w:spacing w:line="460" w:lineRule="exact"/>
        <w:ind w:firstLineChars="200" w:firstLine="440"/>
        <w:rPr>
          <w:ins w:id="16" w:author="华智则铭" w:date="2018-11-21T09:25:00Z"/>
          <w:rFonts w:ascii="宋体" w:hAnsi="宋体" w:cs="宋体"/>
          <w:sz w:val="22"/>
          <w:szCs w:val="22"/>
        </w:rPr>
      </w:pPr>
      <w:r>
        <w:rPr>
          <w:rFonts w:ascii="宋体" w:hAnsi="宋体" w:cs="宋体"/>
          <w:sz w:val="22"/>
          <w:szCs w:val="22"/>
        </w:rPr>
        <w:t>所述控制基站，用于控制所述水箱为所述生态隔音</w:t>
      </w:r>
      <w:proofErr w:type="gramStart"/>
      <w:r>
        <w:rPr>
          <w:rFonts w:ascii="宋体" w:hAnsi="宋体" w:cs="宋体"/>
          <w:sz w:val="22"/>
          <w:szCs w:val="22"/>
        </w:rPr>
        <w:t>屏提供</w:t>
      </w:r>
      <w:proofErr w:type="gramEnd"/>
      <w:r>
        <w:rPr>
          <w:rFonts w:ascii="宋体" w:hAnsi="宋体" w:cs="宋体"/>
          <w:sz w:val="22"/>
          <w:szCs w:val="22"/>
        </w:rPr>
        <w:t>用水。</w:t>
      </w:r>
    </w:p>
    <w:p w:rsidR="00767783" w:rsidRDefault="00767783">
      <w:pPr>
        <w:spacing w:line="460" w:lineRule="exact"/>
        <w:ind w:firstLineChars="200" w:firstLine="440"/>
        <w:rPr>
          <w:ins w:id="17" w:author="华智则铭" w:date="2018-11-21T09:19:00Z"/>
          <w:rFonts w:ascii="宋体" w:hAnsi="宋体" w:cs="宋体"/>
          <w:sz w:val="22"/>
          <w:szCs w:val="22"/>
        </w:rPr>
      </w:pPr>
    </w:p>
    <w:p w:rsidR="00767783" w:rsidRDefault="00767783" w:rsidP="00767783">
      <w:pPr>
        <w:spacing w:line="460" w:lineRule="exact"/>
        <w:ind w:firstLineChars="200" w:firstLine="440"/>
        <w:rPr>
          <w:ins w:id="18" w:author="华智则铭" w:date="2018-11-21T09:19:00Z"/>
          <w:rFonts w:ascii="宋体" w:hAnsi="宋体" w:cs="宋体"/>
          <w:sz w:val="22"/>
          <w:szCs w:val="22"/>
        </w:rPr>
      </w:pPr>
      <w:ins w:id="19" w:author="华智则铭" w:date="2018-11-21T09:25:00Z">
        <w:r>
          <w:rPr>
            <w:rFonts w:ascii="宋体" w:hAnsi="宋体" w:cs="宋体" w:hint="eastAsia"/>
            <w:sz w:val="22"/>
            <w:szCs w:val="22"/>
          </w:rPr>
          <w:t>3.</w:t>
        </w:r>
        <w:proofErr w:type="gramStart"/>
        <w:r>
          <w:rPr>
            <w:rFonts w:ascii="宋体" w:hAnsi="宋体" w:cs="宋体" w:hint="eastAsia"/>
            <w:sz w:val="22"/>
            <w:szCs w:val="22"/>
          </w:rPr>
          <w:t>如权利</w:t>
        </w:r>
        <w:proofErr w:type="gramEnd"/>
        <w:r>
          <w:rPr>
            <w:rFonts w:ascii="宋体" w:hAnsi="宋体" w:cs="宋体" w:hint="eastAsia"/>
            <w:sz w:val="22"/>
            <w:szCs w:val="22"/>
          </w:rPr>
          <w:t>要求1所述的系统，其特征在于，</w:t>
        </w:r>
      </w:ins>
      <w:ins w:id="20" w:author="华智则铭" w:date="2018-11-21T09:19:00Z">
        <w:r>
          <w:rPr>
            <w:rFonts w:ascii="宋体" w:hAnsi="宋体" w:cs="宋体"/>
            <w:sz w:val="22"/>
            <w:szCs w:val="22"/>
          </w:rPr>
          <w:t>还包括感应装置</w:t>
        </w:r>
        <w:r>
          <w:rPr>
            <w:rFonts w:ascii="宋体" w:hAnsi="宋体" w:cs="宋体" w:hint="eastAsia"/>
            <w:sz w:val="22"/>
            <w:szCs w:val="22"/>
          </w:rPr>
          <w:t>，所述感应装置包括：水位感应器、流量感应器；</w:t>
        </w:r>
      </w:ins>
    </w:p>
    <w:p w:rsidR="00767783" w:rsidRDefault="00767783" w:rsidP="00767783">
      <w:pPr>
        <w:spacing w:line="460" w:lineRule="exact"/>
        <w:ind w:firstLineChars="200" w:firstLine="440"/>
        <w:rPr>
          <w:ins w:id="21" w:author="华智则铭" w:date="2018-11-21T09:19:00Z"/>
          <w:rFonts w:ascii="宋体" w:hAnsi="宋体" w:cs="宋体"/>
          <w:sz w:val="22"/>
          <w:szCs w:val="22"/>
        </w:rPr>
      </w:pPr>
      <w:ins w:id="22" w:author="华智则铭" w:date="2018-11-21T09:19:00Z">
        <w:r>
          <w:rPr>
            <w:rFonts w:ascii="宋体" w:hAnsi="宋体" w:cs="宋体"/>
            <w:sz w:val="22"/>
            <w:szCs w:val="22"/>
          </w:rPr>
          <w:t>水位感应器，设置于所述水箱内，与所述控制基站连接，用于获取所述水箱内水位高度 的数据，并将所述水位高度的数据传输至所述控制基站；</w:t>
        </w:r>
      </w:ins>
    </w:p>
    <w:p w:rsidR="00767783" w:rsidRDefault="00767783" w:rsidP="00767783">
      <w:pPr>
        <w:spacing w:line="460" w:lineRule="exact"/>
        <w:ind w:firstLineChars="200" w:firstLine="440"/>
        <w:rPr>
          <w:ins w:id="23" w:author="华智则铭" w:date="2018-11-21T09:19:00Z"/>
          <w:rFonts w:ascii="宋体" w:hAnsi="宋体" w:cs="宋体"/>
          <w:sz w:val="22"/>
          <w:szCs w:val="22"/>
        </w:rPr>
      </w:pPr>
      <w:ins w:id="24" w:author="华智则铭" w:date="2018-11-21T09:19:00Z">
        <w:r>
          <w:rPr>
            <w:rFonts w:ascii="宋体" w:hAnsi="宋体" w:cs="宋体"/>
            <w:sz w:val="22"/>
            <w:szCs w:val="22"/>
          </w:rPr>
          <w:t>流量感应器，设置于水管处，与所述控制基站连接，用于获取所述水管的流量大小 的数据，并将所述流量大小的数据传输至所述控制基站</w:t>
        </w:r>
        <w:r>
          <w:rPr>
            <w:rFonts w:ascii="宋体" w:hAnsi="宋体" w:cs="宋体" w:hint="eastAsia"/>
            <w:sz w:val="22"/>
            <w:szCs w:val="22"/>
          </w:rPr>
          <w:t>。</w:t>
        </w:r>
      </w:ins>
    </w:p>
    <w:p w:rsidR="00767783" w:rsidRPr="00767783" w:rsidRDefault="00767783">
      <w:pPr>
        <w:spacing w:line="460" w:lineRule="exact"/>
        <w:ind w:firstLineChars="200" w:firstLine="440"/>
        <w:rPr>
          <w:rFonts w:ascii="宋体" w:hAnsi="宋体" w:cs="宋体"/>
          <w:sz w:val="22"/>
          <w:szCs w:val="22"/>
        </w:rPr>
      </w:pPr>
    </w:p>
    <w:p w:rsidR="00EE05BE" w:rsidRDefault="00EE05BE">
      <w:pPr>
        <w:spacing w:line="460" w:lineRule="exact"/>
        <w:ind w:firstLine="200"/>
        <w:rPr>
          <w:ins w:id="25" w:author="华智则铭" w:date="2018-10-18T09:48:00Z"/>
          <w:rFonts w:ascii="宋体" w:hAnsi="宋体" w:cs="宋体"/>
          <w:sz w:val="22"/>
          <w:szCs w:val="22"/>
        </w:rPr>
      </w:pPr>
    </w:p>
    <w:p w:rsidR="00EE05BE" w:rsidRDefault="00AC6CEC">
      <w:pPr>
        <w:spacing w:line="460" w:lineRule="exact"/>
        <w:ind w:firstLineChars="200" w:firstLine="440"/>
        <w:rPr>
          <w:rFonts w:ascii="宋体" w:hAnsi="宋体" w:cs="宋体"/>
          <w:sz w:val="22"/>
          <w:szCs w:val="22"/>
        </w:rPr>
      </w:pPr>
      <w:del w:id="26" w:author="华智则铭" w:date="2018-11-21T09:59:00Z">
        <w:r w:rsidDel="00A95643">
          <w:rPr>
            <w:rFonts w:ascii="宋体" w:hAnsi="宋体" w:cs="宋体" w:hint="eastAsia"/>
            <w:sz w:val="22"/>
            <w:szCs w:val="22"/>
          </w:rPr>
          <w:delText>3</w:delText>
        </w:r>
      </w:del>
      <w:ins w:id="27" w:author="华智则铭" w:date="2018-11-21T09:59:00Z">
        <w:r w:rsidR="00A95643">
          <w:rPr>
            <w:rFonts w:ascii="宋体" w:hAnsi="宋体" w:cs="宋体" w:hint="eastAsia"/>
            <w:sz w:val="22"/>
            <w:szCs w:val="22"/>
          </w:rPr>
          <w:t>4</w:t>
        </w:r>
      </w:ins>
      <w:r>
        <w:rPr>
          <w:rFonts w:ascii="宋体" w:hAnsi="宋体" w:cs="宋体" w:hint="eastAsia"/>
          <w:sz w:val="22"/>
          <w:szCs w:val="22"/>
        </w:rPr>
        <w:t>.</w:t>
      </w:r>
      <w:proofErr w:type="gramStart"/>
      <w:r>
        <w:rPr>
          <w:rFonts w:ascii="宋体" w:hAnsi="宋体" w:cs="宋体"/>
          <w:sz w:val="22"/>
          <w:szCs w:val="22"/>
        </w:rPr>
        <w:t>如权利</w:t>
      </w:r>
      <w:proofErr w:type="gramEnd"/>
      <w:r>
        <w:rPr>
          <w:rFonts w:ascii="宋体" w:hAnsi="宋体" w:cs="宋体"/>
          <w:sz w:val="22"/>
          <w:szCs w:val="22"/>
        </w:rPr>
        <w:t>要求</w:t>
      </w:r>
      <w:r>
        <w:rPr>
          <w:rFonts w:ascii="宋体" w:hAnsi="宋体" w:cs="宋体" w:hint="eastAsia"/>
          <w:sz w:val="22"/>
          <w:szCs w:val="22"/>
        </w:rPr>
        <w:t>2</w:t>
      </w:r>
      <w:r>
        <w:rPr>
          <w:rFonts w:ascii="宋体" w:hAnsi="宋体" w:cs="宋体"/>
          <w:sz w:val="22"/>
          <w:szCs w:val="22"/>
        </w:rPr>
        <w:t>所述的系统，其特征在于，所述水管包括第一落水管、第二落水管、回用 水管</w:t>
      </w:r>
      <w:r>
        <w:rPr>
          <w:rFonts w:ascii="宋体" w:hAnsi="宋体" w:cs="宋体"/>
          <w:sz w:val="22"/>
          <w:szCs w:val="22"/>
        </w:rPr>
        <w:lastRenderedPageBreak/>
        <w:t>以及市政自来水水管；</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所述第一落水管，一端连接于所述生态隔音屏的排水槽处，另一端连接于所述水箱，用 于将所述生态</w:t>
      </w:r>
      <w:proofErr w:type="gramStart"/>
      <w:r>
        <w:rPr>
          <w:rFonts w:ascii="宋体" w:hAnsi="宋体" w:cs="宋体"/>
          <w:sz w:val="22"/>
          <w:szCs w:val="22"/>
        </w:rPr>
        <w:t>隔音屏内的</w:t>
      </w:r>
      <w:proofErr w:type="gramEnd"/>
      <w:r>
        <w:rPr>
          <w:rFonts w:ascii="宋体" w:hAnsi="宋体" w:cs="宋体"/>
          <w:sz w:val="22"/>
          <w:szCs w:val="22"/>
        </w:rPr>
        <w:t>水导通至所述水箱中；</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所述第二落水管，一端连接于高架桥桥面落水口处，另一端连接于所述水箱；用于将所 述高架桥桥面的雨水导通至所述水箱中；</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所述回用水管，一端连接于所述生态隔音屏的进水管处，另一端连接于所述水箱，用于 将所述水箱的水导通至所述生态隔音屏；</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所述市政自来水管，连接于所述生态隔音屏的进水管处。</w:t>
      </w:r>
    </w:p>
    <w:p w:rsidR="00EE05BE" w:rsidRDefault="00EE05BE">
      <w:pPr>
        <w:spacing w:line="460" w:lineRule="exact"/>
        <w:ind w:firstLineChars="200" w:firstLine="440"/>
        <w:rPr>
          <w:rFonts w:ascii="宋体" w:hAnsi="宋体" w:cs="宋体"/>
          <w:sz w:val="22"/>
          <w:szCs w:val="22"/>
        </w:rPr>
      </w:pPr>
    </w:p>
    <w:p w:rsidR="00EE05BE" w:rsidDel="005B60F8" w:rsidRDefault="00AC6CEC">
      <w:pPr>
        <w:spacing w:line="460" w:lineRule="exact"/>
        <w:ind w:firstLineChars="200" w:firstLine="440"/>
        <w:rPr>
          <w:del w:id="28" w:author="华智则铭" w:date="2018-11-21T09:37:00Z"/>
          <w:rFonts w:ascii="宋体" w:hAnsi="宋体" w:cs="宋体"/>
          <w:sz w:val="22"/>
          <w:szCs w:val="22"/>
        </w:rPr>
      </w:pPr>
      <w:del w:id="29" w:author="华智则铭" w:date="2018-11-21T09:59:00Z">
        <w:r w:rsidDel="00A95643">
          <w:rPr>
            <w:rFonts w:ascii="宋体" w:hAnsi="宋体" w:cs="宋体" w:hint="eastAsia"/>
            <w:sz w:val="22"/>
            <w:szCs w:val="22"/>
          </w:rPr>
          <w:delText>4</w:delText>
        </w:r>
      </w:del>
      <w:ins w:id="30" w:author="华智则铭" w:date="2018-11-21T09:59:00Z">
        <w:r w:rsidR="00A95643">
          <w:rPr>
            <w:rFonts w:ascii="宋体" w:hAnsi="宋体" w:cs="宋体" w:hint="eastAsia"/>
            <w:sz w:val="22"/>
            <w:szCs w:val="22"/>
          </w:rPr>
          <w:t>5</w:t>
        </w:r>
      </w:ins>
      <w:r>
        <w:rPr>
          <w:rFonts w:ascii="宋体" w:hAnsi="宋体" w:cs="宋体" w:hint="eastAsia"/>
          <w:sz w:val="22"/>
          <w:szCs w:val="22"/>
        </w:rPr>
        <w:t>.</w:t>
      </w:r>
      <w:proofErr w:type="gramStart"/>
      <w:r>
        <w:rPr>
          <w:rFonts w:ascii="宋体" w:hAnsi="宋体" w:cs="宋体"/>
          <w:sz w:val="22"/>
          <w:szCs w:val="22"/>
        </w:rPr>
        <w:t>如权利</w:t>
      </w:r>
      <w:proofErr w:type="gramEnd"/>
      <w:r>
        <w:rPr>
          <w:rFonts w:ascii="宋体" w:hAnsi="宋体" w:cs="宋体"/>
          <w:sz w:val="22"/>
          <w:szCs w:val="22"/>
        </w:rPr>
        <w:t>要求</w:t>
      </w:r>
      <w:r>
        <w:rPr>
          <w:rFonts w:ascii="宋体" w:hAnsi="宋体" w:cs="宋体" w:hint="eastAsia"/>
          <w:sz w:val="22"/>
          <w:szCs w:val="22"/>
        </w:rPr>
        <w:t>3</w:t>
      </w:r>
      <w:r>
        <w:rPr>
          <w:rFonts w:ascii="宋体" w:hAnsi="宋体" w:cs="宋体"/>
          <w:sz w:val="22"/>
          <w:szCs w:val="22"/>
        </w:rPr>
        <w:t>所述的系统，其特征在于，还包括：</w:t>
      </w:r>
    </w:p>
    <w:p w:rsidR="00EE05BE" w:rsidRDefault="00AC6CEC" w:rsidP="00A95643">
      <w:pPr>
        <w:spacing w:line="460" w:lineRule="exact"/>
        <w:ind w:firstLineChars="200" w:firstLine="440"/>
        <w:rPr>
          <w:rFonts w:ascii="宋体" w:hAnsi="宋体" w:cs="宋体"/>
          <w:sz w:val="22"/>
          <w:szCs w:val="22"/>
        </w:rPr>
      </w:pPr>
      <w:r>
        <w:rPr>
          <w:rFonts w:ascii="宋体" w:hAnsi="宋体" w:cs="宋体"/>
          <w:sz w:val="22"/>
          <w:szCs w:val="22"/>
        </w:rPr>
        <w:t>土壤湿度感应器，设置于所述生态隔音屏上，与所述控制基站连接，用于获取所述生态 隔音屏的土壤湿度的数据，并将所述土壤湿度的数据传输至所述控制基站；水泵，设置于所述水箱内，与所述控制基站连接，用于接收所述控制基站发出的指令；</w:t>
      </w:r>
    </w:p>
    <w:p w:rsidR="00EE05BE" w:rsidDel="00E76C24" w:rsidRDefault="00AC6CEC">
      <w:pPr>
        <w:spacing w:line="460" w:lineRule="exact"/>
        <w:ind w:firstLineChars="200" w:firstLine="440"/>
        <w:rPr>
          <w:del w:id="31" w:author="华智则铭" w:date="2018-11-21T15:13:00Z"/>
          <w:rFonts w:ascii="宋体" w:hAnsi="宋体" w:cs="宋体"/>
          <w:sz w:val="22"/>
          <w:szCs w:val="22"/>
        </w:rPr>
      </w:pPr>
      <w:r>
        <w:rPr>
          <w:rFonts w:ascii="宋体" w:hAnsi="宋体" w:cs="宋体"/>
          <w:sz w:val="22"/>
          <w:szCs w:val="22"/>
        </w:rPr>
        <w:t>电磁阀，设置于所述市政自来水水管处，与所述控制基站连接，用于接收所述控制基站 发出的指令。</w:t>
      </w:r>
    </w:p>
    <w:p w:rsidR="00EE05BE" w:rsidDel="00E76C24" w:rsidRDefault="00EE05BE" w:rsidP="00E76C24">
      <w:pPr>
        <w:spacing w:line="460" w:lineRule="exact"/>
        <w:ind w:firstLineChars="200" w:firstLine="440"/>
        <w:rPr>
          <w:del w:id="32" w:author="华智则铭" w:date="2018-11-21T15:13:00Z"/>
          <w:rFonts w:ascii="宋体" w:hAnsi="宋体" w:cs="宋体"/>
          <w:sz w:val="22"/>
          <w:szCs w:val="22"/>
        </w:rPr>
      </w:pPr>
    </w:p>
    <w:p w:rsidR="00EE05BE" w:rsidRPr="00E76C24" w:rsidRDefault="00AC6CEC">
      <w:pPr>
        <w:spacing w:line="460" w:lineRule="exact"/>
        <w:ind w:firstLineChars="200" w:firstLine="440"/>
        <w:rPr>
          <w:rFonts w:ascii="宋体" w:hAnsi="宋体" w:cs="宋体"/>
          <w:sz w:val="22"/>
          <w:szCs w:val="22"/>
        </w:rPr>
      </w:pPr>
      <w:del w:id="33" w:author="华智则铭" w:date="2018-11-21T09:59:00Z">
        <w:r w:rsidDel="00A95643">
          <w:rPr>
            <w:rFonts w:ascii="宋体" w:hAnsi="宋体" w:cs="宋体" w:hint="eastAsia"/>
            <w:sz w:val="22"/>
            <w:szCs w:val="22"/>
          </w:rPr>
          <w:delText>5.</w:delText>
        </w:r>
      </w:del>
      <w:del w:id="34" w:author="华智则铭" w:date="2018-11-21T09:58:00Z">
        <w:r w:rsidDel="00A95643">
          <w:rPr>
            <w:rFonts w:ascii="宋体" w:hAnsi="宋体" w:cs="宋体"/>
            <w:sz w:val="22"/>
            <w:szCs w:val="22"/>
          </w:rPr>
          <w:delText>如权利要求</w:delText>
        </w:r>
        <w:r w:rsidDel="00A95643">
          <w:rPr>
            <w:rFonts w:ascii="宋体" w:hAnsi="宋体" w:cs="宋体" w:hint="eastAsia"/>
            <w:sz w:val="22"/>
            <w:szCs w:val="22"/>
          </w:rPr>
          <w:delText>4</w:delText>
        </w:r>
        <w:r w:rsidDel="00A95643">
          <w:rPr>
            <w:rFonts w:ascii="宋体" w:hAnsi="宋体" w:cs="宋体"/>
            <w:sz w:val="22"/>
            <w:szCs w:val="22"/>
          </w:rPr>
          <w:delText>所述的系统，其特征在于，</w:delText>
        </w:r>
        <w:r w:rsidRPr="00E76C24" w:rsidDel="00A95643">
          <w:rPr>
            <w:rFonts w:ascii="宋体" w:hAnsi="宋体" w:cs="宋体"/>
            <w:sz w:val="22"/>
            <w:szCs w:val="22"/>
          </w:rPr>
          <w:delText>所述控制基站，还用于根据所述土壤湿度的 数据得出土壤湿度平均值，与所述控制基站里面预设的土壤湿度感应器最低阈值作对比， 当土壤湿度平均值低于所述最低阈值，发出进行灌溉的指令。</w:delText>
        </w:r>
      </w:del>
    </w:p>
    <w:p w:rsidR="00EE05BE" w:rsidRDefault="00EE05BE">
      <w:pPr>
        <w:spacing w:line="460" w:lineRule="exact"/>
        <w:ind w:firstLineChars="200" w:firstLine="440"/>
        <w:rPr>
          <w:rFonts w:ascii="宋体" w:hAnsi="宋体" w:cs="宋体"/>
          <w:sz w:val="22"/>
          <w:szCs w:val="22"/>
        </w:rPr>
      </w:pPr>
    </w:p>
    <w:p w:rsidR="00EE05BE" w:rsidDel="005B60F8" w:rsidRDefault="00AC6CEC">
      <w:pPr>
        <w:spacing w:line="460" w:lineRule="exact"/>
        <w:ind w:firstLineChars="200" w:firstLine="440"/>
        <w:rPr>
          <w:del w:id="35" w:author="华智则铭" w:date="2018-11-21T09:36:00Z"/>
          <w:rFonts w:ascii="宋体" w:hAnsi="宋体" w:cs="宋体"/>
          <w:sz w:val="22"/>
          <w:szCs w:val="22"/>
        </w:rPr>
      </w:pPr>
      <w:del w:id="36" w:author="华智则铭" w:date="2018-11-21T09:36:00Z">
        <w:r w:rsidDel="005B60F8">
          <w:rPr>
            <w:rFonts w:ascii="宋体" w:hAnsi="宋体" w:cs="宋体" w:hint="eastAsia"/>
            <w:sz w:val="22"/>
            <w:szCs w:val="22"/>
          </w:rPr>
          <w:delText>6.</w:delText>
        </w:r>
        <w:r w:rsidDel="005B60F8">
          <w:rPr>
            <w:rFonts w:ascii="宋体" w:hAnsi="宋体" w:cs="宋体"/>
            <w:sz w:val="22"/>
            <w:szCs w:val="22"/>
          </w:rPr>
          <w:delText>如权利要求</w:delText>
        </w:r>
        <w:r w:rsidDel="005B60F8">
          <w:rPr>
            <w:rFonts w:ascii="宋体" w:hAnsi="宋体" w:cs="宋体" w:hint="eastAsia"/>
            <w:sz w:val="22"/>
            <w:szCs w:val="22"/>
          </w:rPr>
          <w:delText>5</w:delText>
        </w:r>
        <w:r w:rsidDel="005B60F8">
          <w:rPr>
            <w:rFonts w:ascii="宋体" w:hAnsi="宋体" w:cs="宋体"/>
            <w:sz w:val="22"/>
            <w:szCs w:val="22"/>
          </w:rPr>
          <w:delText>所述的系统，其特征在于，所述控制基站，还用于通过n个分布于所述生 态隔音屏的土壤湿度传感器</w:delText>
        </w:r>
      </w:del>
      <w:ins w:id="37" w:author="华智则铭" w:date="2018-11-21T15:17:00Z">
        <w:r w:rsidR="002A4A49">
          <w:rPr>
            <w:rFonts w:ascii="宋体" w:hAnsi="宋体" w:cs="宋体"/>
            <w:sz w:val="22"/>
            <w:szCs w:val="22"/>
          </w:rPr>
          <w:t>土壤湿度感应器</w:t>
        </w:r>
      </w:ins>
      <w:del w:id="38" w:author="华智则铭" w:date="2018-11-21T09:36:00Z">
        <w:r w:rsidDel="005B60F8">
          <w:rPr>
            <w:rFonts w:ascii="宋体" w:hAnsi="宋体" w:cs="宋体"/>
            <w:sz w:val="22"/>
            <w:szCs w:val="22"/>
          </w:rPr>
          <w:delText>，获得实时土壤湿度的数据H1，H2，H3，H4，……Hn；</w:delText>
        </w:r>
      </w:del>
    </w:p>
    <w:p w:rsidR="00EE05BE" w:rsidDel="005B60F8" w:rsidRDefault="00AC6CEC">
      <w:pPr>
        <w:spacing w:line="460" w:lineRule="exact"/>
        <w:ind w:firstLineChars="200" w:firstLine="440"/>
        <w:rPr>
          <w:del w:id="39" w:author="华智则铭" w:date="2018-11-21T09:36:00Z"/>
          <w:rFonts w:ascii="宋体" w:hAnsi="宋体" w:cs="宋体"/>
          <w:sz w:val="22"/>
          <w:szCs w:val="22"/>
        </w:rPr>
      </w:pPr>
      <w:del w:id="40" w:author="华智则铭" w:date="2018-11-21T09:36:00Z">
        <w:r w:rsidDel="005B60F8">
          <w:rPr>
            <w:rFonts w:ascii="宋体" w:hAnsi="宋体" w:cs="宋体"/>
            <w:sz w:val="22"/>
            <w:szCs w:val="22"/>
          </w:rPr>
          <w:delText>并获取根据现场情况调试得出的各个位置的权重系数A1、A2、A3、A4……An；</w:delText>
        </w:r>
      </w:del>
    </w:p>
    <w:p w:rsidR="00EE05BE" w:rsidDel="005B60F8" w:rsidRDefault="00AC6CEC">
      <w:pPr>
        <w:spacing w:line="460" w:lineRule="exact"/>
        <w:ind w:firstLineChars="200" w:firstLine="440"/>
        <w:rPr>
          <w:del w:id="41" w:author="华智则铭" w:date="2018-11-21T09:36:00Z"/>
          <w:rFonts w:ascii="宋体" w:hAnsi="宋体" w:cs="宋体"/>
          <w:sz w:val="22"/>
          <w:szCs w:val="22"/>
        </w:rPr>
      </w:pPr>
      <w:del w:id="42" w:author="华智则铭" w:date="2018-11-21T09:36:00Z">
        <w:r w:rsidDel="005B60F8">
          <w:rPr>
            <w:rFonts w:ascii="宋体" w:hAnsi="宋体" w:cs="宋体"/>
            <w:sz w:val="22"/>
            <w:szCs w:val="22"/>
          </w:rPr>
          <w:delText>再根据公式H＝(A1*H1+A2*H2+A3*H3+A4*H4……+An*Hn)/n，计算得出所述土壤湿度平 均值。</w:delText>
        </w:r>
      </w:del>
    </w:p>
    <w:p w:rsidR="00EE05BE" w:rsidRDefault="00EE05BE">
      <w:pPr>
        <w:spacing w:line="460" w:lineRule="exact"/>
        <w:ind w:firstLineChars="200" w:firstLine="440"/>
        <w:rPr>
          <w:rFonts w:ascii="宋体" w:hAnsi="宋体" w:cs="宋体"/>
          <w:sz w:val="22"/>
          <w:szCs w:val="22"/>
        </w:rPr>
      </w:pPr>
    </w:p>
    <w:p w:rsidR="00EE05BE" w:rsidRPr="00E76C24" w:rsidRDefault="00A95643">
      <w:pPr>
        <w:spacing w:line="460" w:lineRule="exact"/>
        <w:ind w:firstLineChars="200" w:firstLine="440"/>
        <w:rPr>
          <w:rFonts w:ascii="宋体" w:hAnsi="宋体" w:cs="宋体"/>
          <w:sz w:val="22"/>
          <w:szCs w:val="22"/>
        </w:rPr>
      </w:pPr>
      <w:ins w:id="43" w:author="华智则铭" w:date="2018-11-21T09:59:00Z">
        <w:r>
          <w:rPr>
            <w:rFonts w:ascii="宋体" w:hAnsi="宋体" w:cs="宋体" w:hint="eastAsia"/>
            <w:sz w:val="22"/>
            <w:szCs w:val="22"/>
          </w:rPr>
          <w:t>6</w:t>
        </w:r>
      </w:ins>
      <w:del w:id="44" w:author="华智则铭" w:date="2018-11-21T09:59:00Z">
        <w:r w:rsidR="00AC6CEC" w:rsidDel="00A95643">
          <w:rPr>
            <w:rFonts w:ascii="宋体" w:hAnsi="宋体" w:cs="宋体"/>
            <w:sz w:val="22"/>
            <w:szCs w:val="22"/>
          </w:rPr>
          <w:delText>7</w:delText>
        </w:r>
      </w:del>
      <w:r w:rsidR="00AC6CEC">
        <w:rPr>
          <w:rFonts w:ascii="宋体" w:hAnsi="宋体" w:cs="宋体"/>
          <w:sz w:val="22"/>
          <w:szCs w:val="22"/>
        </w:rPr>
        <w:t>.</w:t>
      </w:r>
      <w:proofErr w:type="gramStart"/>
      <w:r w:rsidR="00AC6CEC">
        <w:rPr>
          <w:rFonts w:ascii="宋体" w:hAnsi="宋体" w:cs="宋体"/>
          <w:sz w:val="22"/>
          <w:szCs w:val="22"/>
        </w:rPr>
        <w:t>如权利</w:t>
      </w:r>
      <w:proofErr w:type="gramEnd"/>
      <w:r w:rsidR="00AC6CEC">
        <w:rPr>
          <w:rFonts w:ascii="宋体" w:hAnsi="宋体" w:cs="宋体"/>
          <w:sz w:val="22"/>
          <w:szCs w:val="22"/>
        </w:rPr>
        <w:t>要求</w:t>
      </w:r>
      <w:r w:rsidR="00AC6CEC">
        <w:rPr>
          <w:rFonts w:ascii="宋体" w:hAnsi="宋体" w:cs="宋体" w:hint="eastAsia"/>
          <w:sz w:val="22"/>
          <w:szCs w:val="22"/>
        </w:rPr>
        <w:t>6</w:t>
      </w:r>
      <w:r w:rsidR="00AC6CEC">
        <w:rPr>
          <w:rFonts w:ascii="宋体" w:hAnsi="宋体" w:cs="宋体"/>
          <w:sz w:val="22"/>
          <w:szCs w:val="22"/>
        </w:rPr>
        <w:t>所述的系统，其特征在于</w:t>
      </w:r>
      <w:r w:rsidR="00AC6CEC" w:rsidRPr="00E76C24">
        <w:rPr>
          <w:rFonts w:ascii="宋体" w:hAnsi="宋体" w:cs="宋体"/>
          <w:sz w:val="22"/>
          <w:szCs w:val="22"/>
        </w:rPr>
        <w:t>，所述控制基站，还用于将所述水位高度数据 和所述控制基站里面预设的水位高度阈值相对比，当所述水位高度数据高于所述控制基站 里面预设的水位高度阈值，发出启动所述水泵的指令；</w:t>
      </w:r>
    </w:p>
    <w:p w:rsidR="00EE05BE" w:rsidRPr="00E76C24" w:rsidRDefault="00AC6CEC">
      <w:pPr>
        <w:spacing w:line="460" w:lineRule="exact"/>
        <w:ind w:firstLineChars="200" w:firstLine="440"/>
        <w:rPr>
          <w:ins w:id="45" w:author="华智则铭" w:date="2018-10-18T11:32:00Z"/>
          <w:rFonts w:ascii="宋体" w:hAnsi="宋体" w:cs="宋体"/>
          <w:sz w:val="22"/>
          <w:szCs w:val="22"/>
        </w:rPr>
      </w:pPr>
      <w:r w:rsidRPr="00E76C24">
        <w:rPr>
          <w:rFonts w:ascii="宋体" w:hAnsi="宋体" w:cs="宋体"/>
          <w:sz w:val="22"/>
          <w:szCs w:val="22"/>
        </w:rPr>
        <w:t>当所述水位高度数据低于所述控制基站里面预设的水位高度阈值，发出关闭所述水泵 的指令，并发</w:t>
      </w:r>
      <w:proofErr w:type="gramStart"/>
      <w:r w:rsidRPr="00E76C24">
        <w:rPr>
          <w:rFonts w:ascii="宋体" w:hAnsi="宋体" w:cs="宋体"/>
          <w:sz w:val="22"/>
          <w:szCs w:val="22"/>
        </w:rPr>
        <w:t>出打开</w:t>
      </w:r>
      <w:proofErr w:type="gramEnd"/>
      <w:r w:rsidRPr="00E76C24">
        <w:rPr>
          <w:rFonts w:ascii="宋体" w:hAnsi="宋体" w:cs="宋体"/>
          <w:sz w:val="22"/>
          <w:szCs w:val="22"/>
        </w:rPr>
        <w:t>所述电磁阀的指令。</w:t>
      </w:r>
    </w:p>
    <w:p w:rsidR="00EE05BE" w:rsidRDefault="00EE05BE">
      <w:pPr>
        <w:spacing w:line="460" w:lineRule="exact"/>
        <w:ind w:firstLineChars="200" w:firstLine="440"/>
        <w:rPr>
          <w:rFonts w:ascii="宋体" w:hAnsi="宋体" w:cs="宋体"/>
          <w:sz w:val="22"/>
          <w:szCs w:val="22"/>
        </w:rPr>
      </w:pPr>
    </w:p>
    <w:p w:rsidR="00EE05BE" w:rsidRPr="00E76C24" w:rsidRDefault="00A95643">
      <w:pPr>
        <w:spacing w:line="460" w:lineRule="exact"/>
        <w:ind w:firstLineChars="200" w:firstLine="440"/>
        <w:rPr>
          <w:ins w:id="46" w:author="华智则铭" w:date="2018-10-18T11:32:00Z"/>
          <w:rFonts w:ascii="宋体" w:hAnsi="宋体" w:cs="宋体"/>
          <w:sz w:val="22"/>
          <w:szCs w:val="22"/>
        </w:rPr>
      </w:pPr>
      <w:ins w:id="47" w:author="华智则铭" w:date="2018-11-21T09:59:00Z">
        <w:r>
          <w:rPr>
            <w:rFonts w:ascii="宋体" w:hAnsi="宋体" w:cs="宋体" w:hint="eastAsia"/>
            <w:sz w:val="22"/>
            <w:szCs w:val="22"/>
          </w:rPr>
          <w:t>7</w:t>
        </w:r>
      </w:ins>
      <w:del w:id="48" w:author="华智则铭" w:date="2018-11-21T09:59:00Z">
        <w:r w:rsidR="00AC6CEC" w:rsidDel="00A95643">
          <w:rPr>
            <w:rFonts w:ascii="宋体" w:hAnsi="宋体" w:cs="宋体"/>
            <w:sz w:val="22"/>
            <w:szCs w:val="22"/>
          </w:rPr>
          <w:delText>8</w:delText>
        </w:r>
      </w:del>
      <w:r w:rsidR="00AC6CEC">
        <w:rPr>
          <w:rFonts w:ascii="宋体" w:hAnsi="宋体" w:cs="宋体"/>
          <w:sz w:val="22"/>
          <w:szCs w:val="22"/>
        </w:rPr>
        <w:t>.</w:t>
      </w:r>
      <w:proofErr w:type="gramStart"/>
      <w:r w:rsidR="00AC6CEC">
        <w:rPr>
          <w:rFonts w:ascii="宋体" w:hAnsi="宋体" w:cs="宋体"/>
          <w:sz w:val="22"/>
          <w:szCs w:val="22"/>
        </w:rPr>
        <w:t>如权利</w:t>
      </w:r>
      <w:proofErr w:type="gramEnd"/>
      <w:r w:rsidR="00AC6CEC">
        <w:rPr>
          <w:rFonts w:ascii="宋体" w:hAnsi="宋体" w:cs="宋体"/>
          <w:sz w:val="22"/>
          <w:szCs w:val="22"/>
        </w:rPr>
        <w:t>要求7所述的系统，其特征在于，所</w:t>
      </w:r>
      <w:r w:rsidR="00AC6CEC" w:rsidRPr="00E76C24">
        <w:rPr>
          <w:rFonts w:ascii="宋体" w:hAnsi="宋体" w:cs="宋体"/>
          <w:sz w:val="22"/>
          <w:szCs w:val="22"/>
        </w:rPr>
        <w:t>述控制基站，还用于将所述流量大小的数 据与所述控制基站里面预设的流量传感器最低阈值和最高阈值作对比，当所述流量大小的 数据低于最低阈值，或高于最低阈值，发出警报。</w:t>
      </w:r>
    </w:p>
    <w:p w:rsidR="00EE05BE" w:rsidRPr="00E76C24" w:rsidRDefault="00EE05BE">
      <w:pPr>
        <w:spacing w:line="460" w:lineRule="exact"/>
        <w:ind w:firstLineChars="200" w:firstLine="440"/>
        <w:rPr>
          <w:rFonts w:ascii="宋体" w:hAnsi="宋体" w:cs="宋体"/>
          <w:sz w:val="22"/>
          <w:szCs w:val="22"/>
        </w:rPr>
      </w:pPr>
    </w:p>
    <w:p w:rsidR="00EE05BE" w:rsidRPr="00E76C24" w:rsidRDefault="00A95643">
      <w:pPr>
        <w:spacing w:line="460" w:lineRule="exact"/>
        <w:ind w:firstLineChars="200" w:firstLine="440"/>
        <w:rPr>
          <w:ins w:id="49" w:author="华智则铭" w:date="2018-10-18T11:32:00Z"/>
          <w:rFonts w:ascii="宋体" w:hAnsi="宋体" w:cs="宋体"/>
          <w:sz w:val="22"/>
          <w:szCs w:val="22"/>
        </w:rPr>
      </w:pPr>
      <w:ins w:id="50" w:author="华智则铭" w:date="2018-11-21T10:00:00Z">
        <w:r w:rsidRPr="00E76C24">
          <w:rPr>
            <w:rFonts w:ascii="宋体" w:hAnsi="宋体" w:cs="宋体" w:hint="eastAsia"/>
            <w:sz w:val="22"/>
            <w:szCs w:val="22"/>
          </w:rPr>
          <w:t>8</w:t>
        </w:r>
      </w:ins>
      <w:del w:id="51" w:author="华智则铭" w:date="2018-11-21T10:00:00Z">
        <w:r w:rsidR="00AC6CEC" w:rsidRPr="00E76C24" w:rsidDel="00A95643">
          <w:rPr>
            <w:rFonts w:ascii="宋体" w:hAnsi="宋体" w:cs="宋体"/>
            <w:sz w:val="22"/>
            <w:szCs w:val="22"/>
          </w:rPr>
          <w:delText>9</w:delText>
        </w:r>
      </w:del>
      <w:r w:rsidR="00AC6CEC" w:rsidRPr="00E76C24">
        <w:rPr>
          <w:rFonts w:ascii="宋体" w:hAnsi="宋体" w:cs="宋体"/>
          <w:sz w:val="22"/>
          <w:szCs w:val="22"/>
        </w:rPr>
        <w:t>.</w:t>
      </w:r>
      <w:proofErr w:type="gramStart"/>
      <w:r w:rsidR="00AC6CEC" w:rsidRPr="00E76C24">
        <w:rPr>
          <w:rFonts w:ascii="宋体" w:hAnsi="宋体" w:cs="宋体"/>
          <w:sz w:val="22"/>
          <w:szCs w:val="22"/>
        </w:rPr>
        <w:t>如权利</w:t>
      </w:r>
      <w:proofErr w:type="gramEnd"/>
      <w:r w:rsidR="00AC6CEC" w:rsidRPr="00E76C24">
        <w:rPr>
          <w:rFonts w:ascii="宋体" w:hAnsi="宋体" w:cs="宋体"/>
          <w:sz w:val="22"/>
          <w:szCs w:val="22"/>
        </w:rPr>
        <w:t>要求8所述的系统，其特征在于，</w:t>
      </w:r>
      <w:bookmarkStart w:id="52" w:name="_GoBack"/>
      <w:r w:rsidR="00AC6CEC" w:rsidRPr="00E76C24">
        <w:rPr>
          <w:rFonts w:ascii="宋体" w:hAnsi="宋体" w:cs="宋体"/>
          <w:sz w:val="22"/>
          <w:szCs w:val="22"/>
        </w:rPr>
        <w:t xml:space="preserve">所述控制基站，还用于获取所述水泵或电磁 </w:t>
      </w:r>
      <w:proofErr w:type="gramStart"/>
      <w:r w:rsidR="00AC6CEC" w:rsidRPr="00E76C24">
        <w:rPr>
          <w:rFonts w:ascii="宋体" w:hAnsi="宋体" w:cs="宋体"/>
          <w:sz w:val="22"/>
          <w:szCs w:val="22"/>
        </w:rPr>
        <w:t>阀打开</w:t>
      </w:r>
      <w:proofErr w:type="gramEnd"/>
      <w:r w:rsidR="00AC6CEC" w:rsidRPr="00E76C24">
        <w:rPr>
          <w:rFonts w:ascii="宋体" w:hAnsi="宋体" w:cs="宋体"/>
          <w:sz w:val="22"/>
          <w:szCs w:val="22"/>
        </w:rPr>
        <w:t>的时长，若所述时长超过预设的时长，则根据当前土壤湿度的数据得出当前土壤湿 度平均值；将所述当前土壤湿度平均值与所述控制基站里面预设的土壤湿度感应器最低</w:t>
      </w:r>
      <w:proofErr w:type="gramStart"/>
      <w:r w:rsidR="00AC6CEC" w:rsidRPr="00E76C24">
        <w:rPr>
          <w:rFonts w:ascii="宋体" w:hAnsi="宋体" w:cs="宋体"/>
          <w:sz w:val="22"/>
          <w:szCs w:val="22"/>
        </w:rPr>
        <w:t>阈</w:t>
      </w:r>
      <w:proofErr w:type="gramEnd"/>
      <w:r w:rsidR="00AC6CEC" w:rsidRPr="00E76C24">
        <w:rPr>
          <w:rFonts w:ascii="宋体" w:hAnsi="宋体" w:cs="宋体"/>
          <w:sz w:val="22"/>
          <w:szCs w:val="22"/>
        </w:rPr>
        <w:t xml:space="preserve"> 值和最高阈值作对比，当所述当前土壤湿度平均值低于所述最低阈值，发出警报；当所述当 前土壤湿度平均值高于所述最高阈值，发出关闭所述水泵或所述电磁阀的指令。</w:t>
      </w:r>
    </w:p>
    <w:bookmarkEnd w:id="52"/>
    <w:p w:rsidR="00EE05BE" w:rsidRDefault="00EE05BE">
      <w:pPr>
        <w:spacing w:line="460" w:lineRule="exact"/>
        <w:ind w:firstLineChars="200" w:firstLine="440"/>
        <w:rPr>
          <w:rFonts w:ascii="宋体" w:hAnsi="宋体" w:cs="宋体"/>
          <w:sz w:val="22"/>
          <w:szCs w:val="22"/>
        </w:rPr>
      </w:pPr>
    </w:p>
    <w:p w:rsidR="00EE05BE" w:rsidRDefault="00A95643">
      <w:pPr>
        <w:spacing w:line="460" w:lineRule="exact"/>
        <w:ind w:firstLineChars="200" w:firstLine="440"/>
        <w:rPr>
          <w:rFonts w:ascii="宋体" w:hAnsi="宋体" w:cs="宋体"/>
          <w:sz w:val="22"/>
          <w:szCs w:val="22"/>
        </w:rPr>
      </w:pPr>
      <w:ins w:id="53" w:author="华智则铭" w:date="2018-11-21T10:00:00Z">
        <w:r>
          <w:rPr>
            <w:rFonts w:ascii="宋体" w:hAnsi="宋体" w:cs="宋体" w:hint="eastAsia"/>
            <w:sz w:val="22"/>
            <w:szCs w:val="22"/>
          </w:rPr>
          <w:t>9</w:t>
        </w:r>
      </w:ins>
      <w:del w:id="54" w:author="华智则铭" w:date="2018-11-21T10:00:00Z">
        <w:r w:rsidR="00AC6CEC" w:rsidDel="00A95643">
          <w:rPr>
            <w:rFonts w:ascii="宋体" w:hAnsi="宋体" w:cs="宋体"/>
            <w:sz w:val="22"/>
            <w:szCs w:val="22"/>
          </w:rPr>
          <w:delText>10</w:delText>
        </w:r>
      </w:del>
      <w:r w:rsidR="00AC6CEC">
        <w:rPr>
          <w:rFonts w:ascii="宋体" w:hAnsi="宋体" w:cs="宋体"/>
          <w:sz w:val="22"/>
          <w:szCs w:val="22"/>
        </w:rPr>
        <w:t>.</w:t>
      </w:r>
      <w:proofErr w:type="gramStart"/>
      <w:r w:rsidR="00AC6CEC">
        <w:rPr>
          <w:rFonts w:ascii="宋体" w:hAnsi="宋体" w:cs="宋体"/>
          <w:sz w:val="22"/>
          <w:szCs w:val="22"/>
        </w:rPr>
        <w:t>如权利</w:t>
      </w:r>
      <w:proofErr w:type="gramEnd"/>
      <w:r w:rsidR="00AC6CEC">
        <w:rPr>
          <w:rFonts w:ascii="宋体" w:hAnsi="宋体" w:cs="宋体"/>
          <w:sz w:val="22"/>
          <w:szCs w:val="22"/>
        </w:rPr>
        <w:t>要求9所述的系统，其特征在于，所述控制基站处设置有屏幕，用于实时显示 当前所述生态隔音屏上的土壤湿度；</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所述控制基站通过有线网卡或无线网卡与台式电脑或移动终端相连；</w:t>
      </w:r>
    </w:p>
    <w:p w:rsidR="00EE05BE" w:rsidRDefault="00AC6CEC">
      <w:pPr>
        <w:spacing w:line="460" w:lineRule="exact"/>
        <w:ind w:firstLineChars="200" w:firstLine="440"/>
        <w:rPr>
          <w:rFonts w:ascii="宋体" w:hAnsi="宋体" w:cs="宋体"/>
          <w:sz w:val="22"/>
          <w:szCs w:val="22"/>
        </w:rPr>
      </w:pPr>
      <w:r>
        <w:rPr>
          <w:rFonts w:ascii="宋体" w:hAnsi="宋体" w:cs="宋体"/>
          <w:sz w:val="22"/>
          <w:szCs w:val="22"/>
        </w:rPr>
        <w:t>所述台式电脑或移动终端用于远程查看实时数据，并发送相应的操作指令；</w:t>
      </w:r>
    </w:p>
    <w:p w:rsidR="00EE05BE" w:rsidRPr="00EE05BE" w:rsidRDefault="00AC6CEC">
      <w:pPr>
        <w:spacing w:line="460" w:lineRule="exact"/>
        <w:ind w:firstLineChars="200" w:firstLine="440"/>
        <w:rPr>
          <w:rFonts w:ascii="宋体" w:eastAsia="楷体" w:hAnsi="宋体" w:cs="宋体"/>
          <w:sz w:val="22"/>
          <w:szCs w:val="22"/>
          <w:rPrChange w:id="55" w:author="USER" w:date="2163-11-15T23:48:00Z">
            <w:rPr>
              <w:rFonts w:eastAsia="楷体"/>
              <w:sz w:val="28"/>
              <w:szCs w:val="28"/>
            </w:rPr>
          </w:rPrChange>
        </w:rPr>
        <w:sectPr w:rsidR="00EE05BE" w:rsidRPr="00EE05BE">
          <w:footerReference w:type="even" r:id="rId12"/>
          <w:footerReference w:type="default" r:id="rId13"/>
          <w:pgSz w:w="11906" w:h="16838"/>
          <w:pgMar w:top="1418" w:right="851" w:bottom="851" w:left="1418" w:header="851" w:footer="964" w:gutter="0"/>
          <w:lnNumType w:countBy="5"/>
          <w:pgNumType w:start="1"/>
          <w:cols w:space="720"/>
          <w:docGrid w:linePitch="312"/>
        </w:sectPr>
      </w:pPr>
      <w:r>
        <w:rPr>
          <w:rFonts w:ascii="宋体" w:hAnsi="宋体" w:cs="宋体"/>
          <w:sz w:val="22"/>
          <w:szCs w:val="22"/>
        </w:rPr>
        <w:t>所述控制基站，还用于通过邮件或者短信向台式电脑或移动终端发送警报。</w:t>
      </w:r>
    </w:p>
    <w:bookmarkEnd w:id="1"/>
    <w:p w:rsidR="00EE05BE" w:rsidRDefault="00AC6CEC" w:rsidP="00E76C24">
      <w:pPr>
        <w:pBdr>
          <w:bottom w:val="single" w:sz="12" w:space="1" w:color="auto"/>
        </w:pBdr>
        <w:spacing w:afterLines="200" w:line="460" w:lineRule="exact"/>
        <w:jc w:val="center"/>
        <w:rPr>
          <w:rFonts w:eastAsia="楷体"/>
          <w:b/>
          <w:spacing w:val="6"/>
          <w:sz w:val="36"/>
          <w:szCs w:val="36"/>
        </w:rPr>
      </w:pPr>
      <w:r>
        <w:rPr>
          <w:rFonts w:eastAsia="楷体"/>
          <w:b/>
          <w:spacing w:val="6"/>
          <w:sz w:val="36"/>
          <w:szCs w:val="36"/>
        </w:rPr>
        <w:lastRenderedPageBreak/>
        <w:t>说</w:t>
      </w:r>
      <w:r>
        <w:rPr>
          <w:rFonts w:eastAsia="楷体"/>
          <w:b/>
          <w:spacing w:val="6"/>
          <w:sz w:val="36"/>
          <w:szCs w:val="36"/>
        </w:rPr>
        <w:t xml:space="preserve">   </w:t>
      </w:r>
      <w:r>
        <w:rPr>
          <w:rFonts w:eastAsia="楷体"/>
          <w:b/>
          <w:spacing w:val="6"/>
          <w:sz w:val="36"/>
          <w:szCs w:val="36"/>
        </w:rPr>
        <w:t>明</w:t>
      </w:r>
      <w:r>
        <w:rPr>
          <w:rFonts w:eastAsia="楷体"/>
          <w:b/>
          <w:spacing w:val="6"/>
          <w:sz w:val="36"/>
          <w:szCs w:val="36"/>
        </w:rPr>
        <w:t xml:space="preserve">   </w:t>
      </w:r>
      <w:r>
        <w:rPr>
          <w:rFonts w:eastAsia="楷体"/>
          <w:b/>
          <w:spacing w:val="6"/>
          <w:sz w:val="36"/>
          <w:szCs w:val="36"/>
        </w:rPr>
        <w:t>书</w:t>
      </w:r>
    </w:p>
    <w:p w:rsidR="00EE05BE" w:rsidRDefault="00AC6CEC">
      <w:pPr>
        <w:spacing w:line="360" w:lineRule="auto"/>
        <w:ind w:firstLineChars="1200" w:firstLine="3132"/>
        <w:rPr>
          <w:rFonts w:ascii="宋体" w:hAnsi="宋体" w:cs="宋体"/>
          <w:sz w:val="22"/>
          <w:szCs w:val="22"/>
        </w:rPr>
      </w:pPr>
      <w:r>
        <w:rPr>
          <w:rFonts w:ascii="宋体" w:hAnsi="宋体" w:cs="宋体"/>
          <w:b/>
          <w:sz w:val="26"/>
          <w:szCs w:val="22"/>
        </w:rPr>
        <w:t>一种太阳能生态隔音屏系统</w:t>
      </w:r>
    </w:p>
    <w:p w:rsidR="00EE05BE" w:rsidRDefault="00AC6CEC">
      <w:pPr>
        <w:spacing w:line="360" w:lineRule="auto"/>
        <w:ind w:firstLineChars="200" w:firstLine="442"/>
        <w:rPr>
          <w:rFonts w:ascii="宋体" w:hAnsi="宋体" w:cs="宋体"/>
          <w:b/>
          <w:sz w:val="26"/>
          <w:szCs w:val="22"/>
        </w:rPr>
      </w:pPr>
      <w:r>
        <w:rPr>
          <w:rFonts w:ascii="宋体" w:hAnsi="宋体" w:cs="宋体"/>
          <w:b/>
          <w:sz w:val="22"/>
          <w:szCs w:val="22"/>
        </w:rPr>
        <w:t>技术领域</w:t>
      </w:r>
    </w:p>
    <w:p w:rsidR="00EE05BE" w:rsidRDefault="00AC6CEC">
      <w:pPr>
        <w:spacing w:line="360" w:lineRule="auto"/>
        <w:ind w:firstLineChars="200" w:firstLine="440"/>
        <w:rPr>
          <w:rFonts w:ascii="宋体" w:hAnsi="宋体" w:cs="宋体"/>
          <w:b/>
          <w:sz w:val="22"/>
          <w:szCs w:val="22"/>
        </w:rPr>
      </w:pPr>
      <w:r>
        <w:rPr>
          <w:rFonts w:ascii="宋体" w:hAnsi="宋体" w:cs="宋体"/>
          <w:sz w:val="22"/>
          <w:szCs w:val="22"/>
        </w:rPr>
        <w:t>本发明涉及生态技术领域，具体地说，尤其是一种太阳能生态隔音屏系统。</w:t>
      </w:r>
    </w:p>
    <w:p w:rsidR="00EE05BE" w:rsidRDefault="00AC6CEC">
      <w:pPr>
        <w:spacing w:line="360" w:lineRule="auto"/>
        <w:ind w:firstLineChars="200" w:firstLine="442"/>
        <w:rPr>
          <w:rFonts w:ascii="宋体" w:hAnsi="宋体" w:cs="宋体"/>
          <w:sz w:val="22"/>
          <w:szCs w:val="22"/>
        </w:rPr>
      </w:pPr>
      <w:r>
        <w:rPr>
          <w:rFonts w:ascii="宋体" w:hAnsi="宋体" w:cs="宋体"/>
          <w:b/>
          <w:sz w:val="22"/>
          <w:szCs w:val="22"/>
        </w:rPr>
        <w:t>背景技术</w:t>
      </w:r>
    </w:p>
    <w:p w:rsidR="00EE05BE" w:rsidRDefault="00AC6CEC">
      <w:pPr>
        <w:spacing w:line="360" w:lineRule="auto"/>
        <w:ind w:firstLineChars="200" w:firstLine="440"/>
        <w:rPr>
          <w:rFonts w:ascii="宋体" w:hAnsi="宋体" w:cs="宋体"/>
          <w:b/>
          <w:sz w:val="22"/>
          <w:szCs w:val="22"/>
        </w:rPr>
      </w:pPr>
      <w:r>
        <w:rPr>
          <w:rFonts w:ascii="宋体" w:hAnsi="宋体" w:cs="宋体"/>
          <w:sz w:val="22"/>
          <w:szCs w:val="22"/>
        </w:rPr>
        <w:t>随着经济社会的发展和城市化进程的加快，城市噪音污染已成为城市环中来自机 动车、火车、轻轨等交通工具的噪音是流动的，干扰范围大，对道路、轨道两旁的居民产生了 严重的影响。为了解决此问题，隔音</w:t>
      </w:r>
      <w:proofErr w:type="gramStart"/>
      <w:r>
        <w:rPr>
          <w:rFonts w:ascii="宋体" w:hAnsi="宋体" w:cs="宋体"/>
          <w:sz w:val="22"/>
          <w:szCs w:val="22"/>
        </w:rPr>
        <w:t>屏已境的</w:t>
      </w:r>
      <w:proofErr w:type="gramEnd"/>
      <w:r>
        <w:rPr>
          <w:rFonts w:ascii="宋体" w:hAnsi="宋体" w:cs="宋体"/>
          <w:sz w:val="22"/>
          <w:szCs w:val="22"/>
        </w:rPr>
        <w:t>一大公害，影响人民身体健康和生活质量的严 重问题。其经越来越多的应用在上述噪音较多的地点。例如，在高架桥的两护栏上设置有生 态隔音屏，生态隔音屏具有隔音等生态作用。</w:t>
      </w:r>
    </w:p>
    <w:p w:rsidR="00EE05BE" w:rsidRPr="001F20FB" w:rsidRDefault="00AC6CEC">
      <w:pPr>
        <w:spacing w:line="360" w:lineRule="auto"/>
        <w:ind w:firstLineChars="200" w:firstLine="440"/>
        <w:rPr>
          <w:rFonts w:ascii="宋体" w:hAnsi="宋体" w:cs="宋体"/>
          <w:sz w:val="22"/>
          <w:szCs w:val="22"/>
        </w:rPr>
      </w:pPr>
      <w:r w:rsidRPr="001F20FB">
        <w:rPr>
          <w:rFonts w:ascii="宋体" w:hAnsi="宋体" w:cs="宋体"/>
          <w:sz w:val="22"/>
          <w:szCs w:val="22"/>
        </w:rPr>
        <w:t>在实现本发明的过程中，发明人发现现有技术至少存在以下问题：</w:t>
      </w:r>
    </w:p>
    <w:p w:rsidR="00EE05BE" w:rsidRDefault="00AC6CEC">
      <w:pPr>
        <w:spacing w:line="360" w:lineRule="auto"/>
        <w:ind w:firstLineChars="200" w:firstLine="440"/>
        <w:rPr>
          <w:rFonts w:ascii="宋体" w:hAnsi="宋体" w:cs="宋体"/>
          <w:sz w:val="22"/>
          <w:szCs w:val="22"/>
        </w:rPr>
      </w:pPr>
      <w:r w:rsidRPr="001F20FB">
        <w:rPr>
          <w:rFonts w:ascii="宋体" w:hAnsi="宋体" w:cs="宋体"/>
          <w:sz w:val="22"/>
          <w:szCs w:val="22"/>
        </w:rPr>
        <w:t>目前，现有的生态隔音屏过于依靠外部能源。</w:t>
      </w:r>
    </w:p>
    <w:p w:rsidR="00EE05BE" w:rsidRDefault="00AC6CEC">
      <w:pPr>
        <w:spacing w:line="360" w:lineRule="auto"/>
        <w:ind w:firstLineChars="200" w:firstLine="442"/>
        <w:rPr>
          <w:rFonts w:ascii="宋体" w:hAnsi="宋体" w:cs="宋体"/>
          <w:sz w:val="22"/>
          <w:szCs w:val="22"/>
        </w:rPr>
      </w:pPr>
      <w:r>
        <w:rPr>
          <w:rFonts w:ascii="宋体" w:hAnsi="宋体" w:cs="宋体"/>
          <w:b/>
          <w:sz w:val="22"/>
          <w:szCs w:val="22"/>
        </w:rPr>
        <w:t>发明内容</w:t>
      </w:r>
    </w:p>
    <w:p w:rsidR="00EE05BE" w:rsidRDefault="00AC6CEC">
      <w:pPr>
        <w:spacing w:line="360" w:lineRule="auto"/>
        <w:ind w:firstLineChars="200" w:firstLine="440"/>
        <w:rPr>
          <w:rFonts w:ascii="宋体" w:hAnsi="宋体" w:cs="宋体"/>
          <w:b/>
          <w:sz w:val="22"/>
          <w:szCs w:val="22"/>
        </w:rPr>
      </w:pPr>
      <w:r>
        <w:rPr>
          <w:rFonts w:ascii="宋体" w:hAnsi="宋体" w:cs="宋体"/>
          <w:sz w:val="22"/>
          <w:szCs w:val="22"/>
        </w:rPr>
        <w:t>为了解决现有技术的问题，本发明实施</w:t>
      </w:r>
      <w:proofErr w:type="gramStart"/>
      <w:r>
        <w:rPr>
          <w:rFonts w:ascii="宋体" w:hAnsi="宋体" w:cs="宋体"/>
          <w:sz w:val="22"/>
          <w:szCs w:val="22"/>
        </w:rPr>
        <w:t>例提供</w:t>
      </w:r>
      <w:proofErr w:type="gramEnd"/>
      <w:r>
        <w:rPr>
          <w:rFonts w:ascii="宋体" w:hAnsi="宋体" w:cs="宋体"/>
          <w:sz w:val="22"/>
          <w:szCs w:val="22"/>
        </w:rPr>
        <w:t xml:space="preserve">了一种太阳能生态隔音屏系统。所 </w:t>
      </w:r>
      <w:proofErr w:type="gramStart"/>
      <w:r>
        <w:rPr>
          <w:rFonts w:ascii="宋体" w:hAnsi="宋体" w:cs="宋体"/>
          <w:sz w:val="22"/>
          <w:szCs w:val="22"/>
        </w:rPr>
        <w:t>述技术</w:t>
      </w:r>
      <w:proofErr w:type="gramEnd"/>
      <w:r>
        <w:rPr>
          <w:rFonts w:ascii="宋体" w:hAnsi="宋体" w:cs="宋体"/>
          <w:sz w:val="22"/>
          <w:szCs w:val="22"/>
        </w:rPr>
        <w:t>方案如下：</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一方面，提供了一种太阳能生态隔音屏系统，所述太阳能生态隔音屏系统包括：</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生态隔音屏和蓄电池；</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太阳能光伏电板，固定于所述生态隔音屏顶端；用于吸收太阳能，转换为电能，并 储存于所述蓄电池中；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逆变器，与所述蓄电池连接，用于将所述蓄电池中的直流电转换为交流电，提供所 述太阳能生态隔音屏系统需要的电能；</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水箱，通过水管与所述生态隔音屏连接，用于提供并储存所述生态隔音</w:t>
      </w:r>
      <w:proofErr w:type="gramStart"/>
      <w:r>
        <w:rPr>
          <w:rFonts w:ascii="宋体" w:hAnsi="宋体" w:cs="宋体"/>
          <w:sz w:val="22"/>
          <w:szCs w:val="22"/>
        </w:rPr>
        <w:t>屏需要</w:t>
      </w:r>
      <w:proofErr w:type="gramEnd"/>
      <w:r>
        <w:rPr>
          <w:rFonts w:ascii="宋体" w:hAnsi="宋体" w:cs="宋体"/>
          <w:sz w:val="22"/>
          <w:szCs w:val="22"/>
        </w:rPr>
        <w:t>的 水；</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控制基站，用于控制所述水箱为所述生态隔音</w:t>
      </w:r>
      <w:proofErr w:type="gramStart"/>
      <w:r>
        <w:rPr>
          <w:rFonts w:ascii="宋体" w:hAnsi="宋体" w:cs="宋体"/>
          <w:sz w:val="22"/>
          <w:szCs w:val="22"/>
        </w:rPr>
        <w:t>屏提供</w:t>
      </w:r>
      <w:proofErr w:type="gramEnd"/>
      <w:r>
        <w:rPr>
          <w:rFonts w:ascii="宋体" w:hAnsi="宋体" w:cs="宋体"/>
          <w:sz w:val="22"/>
          <w:szCs w:val="22"/>
        </w:rPr>
        <w:t>用水。</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可选地，所述水管包括第一落水管、第二落水管、回用水管以及市政自来水水管；</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所述第一落水管，一端连接于所述生态隔音屏的排水槽处，另一端连接于所述水 箱，用于将所述生态</w:t>
      </w:r>
      <w:proofErr w:type="gramStart"/>
      <w:r>
        <w:rPr>
          <w:rFonts w:ascii="宋体" w:hAnsi="宋体" w:cs="宋体"/>
          <w:sz w:val="22"/>
          <w:szCs w:val="22"/>
        </w:rPr>
        <w:t>隔音屏内的</w:t>
      </w:r>
      <w:proofErr w:type="gramEnd"/>
      <w:r>
        <w:rPr>
          <w:rFonts w:ascii="宋体" w:hAnsi="宋体" w:cs="宋体"/>
          <w:sz w:val="22"/>
          <w:szCs w:val="22"/>
        </w:rPr>
        <w:t>水导通至所述水箱中；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所述第二落水管，一端连接于高架桥桥面落水口处，另一端连接于所述水箱；用于 将所述高架桥桥面的雨水导通至所述水箱中；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所述回用水管，一端连接于所述生态隔音屏的进水管处，另一端连接于所述水箱， 用于将所述水箱的水导通至所述生态隔音屏；</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所述市政自来水管，连接于所述生态隔音屏的进水管处。</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可选地，所述太阳能生态隔音屏系统还包括：土壤湿度感应器，设置于所述生态隔 音屏上，与</w:t>
      </w:r>
      <w:r>
        <w:rPr>
          <w:rFonts w:ascii="宋体" w:hAnsi="宋体" w:cs="宋体"/>
          <w:sz w:val="22"/>
          <w:szCs w:val="22"/>
        </w:rPr>
        <w:lastRenderedPageBreak/>
        <w:t>所述控制基站连接，用于获取所述生态隔音屏的土壤湿度的数据，并将所述土壤 湿度的数据传输至所述控制基站；</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水位感应器，设置于所述水箱内，与所述控制基站连接，用于获取所述水箱内水位 高度的数据，并将所述水位高度的数据传输至所述控制基站；</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流量感应器，设置于所述水管处，与所述控制基站连接，用于获取所述水管的流量 大小的数据，并将所述流量大小的数据传输至所述控制基站；</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水泵，设置于所述水箱内，与所述控制基站连接，用于接收所述控制基站发出的指 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电磁阀，设置于所述市政自来水水管处，与所述控制基站连接，用于接收所述控制 基站发出的指令。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可选地，所述控制基站，还用于根据所述土壤湿度的数据得出土壤湿度平均值，与 所述控制基站里面预设的土壤湿度感应器最低阈值作对比，当土壤湿度平均值低于所述最 低阈值，发出进行灌溉的指令。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可选地，所述控制基站，还用于通过n</w:t>
      </w:r>
      <w:proofErr w:type="gramStart"/>
      <w:r>
        <w:rPr>
          <w:rFonts w:ascii="宋体" w:hAnsi="宋体" w:cs="宋体"/>
          <w:sz w:val="22"/>
          <w:szCs w:val="22"/>
        </w:rPr>
        <w:t>个</w:t>
      </w:r>
      <w:proofErr w:type="gramEnd"/>
      <w:r>
        <w:rPr>
          <w:rFonts w:ascii="宋体" w:hAnsi="宋体" w:cs="宋体"/>
          <w:sz w:val="22"/>
          <w:szCs w:val="22"/>
        </w:rPr>
        <w:t>分布于所述生态隔音屏的土壤湿度传感 器，获得实时土壤湿度的数据H1，H2，H3，H4，……</w:t>
      </w:r>
      <w:proofErr w:type="spellStart"/>
      <w:r>
        <w:rPr>
          <w:rFonts w:ascii="宋体" w:hAnsi="宋体" w:cs="宋体"/>
          <w:sz w:val="22"/>
          <w:szCs w:val="22"/>
        </w:rPr>
        <w:t>Hn</w:t>
      </w:r>
      <w:proofErr w:type="spellEnd"/>
      <w:r>
        <w:rPr>
          <w:rFonts w:ascii="宋体" w:hAnsi="宋体" w:cs="宋体"/>
          <w:sz w:val="22"/>
          <w:szCs w:val="22"/>
        </w:rPr>
        <w:t>；</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并获取根据现场情况调试得出的各个位置的权重系数A1、A2、A3、A4……An；</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再根据公式H＝(A1*H1+A2*H2+A3*H3+A4*H4……+An*</w:t>
      </w:r>
      <w:proofErr w:type="spellStart"/>
      <w:r>
        <w:rPr>
          <w:rFonts w:ascii="宋体" w:hAnsi="宋体" w:cs="宋体"/>
          <w:sz w:val="22"/>
          <w:szCs w:val="22"/>
        </w:rPr>
        <w:t>Hn</w:t>
      </w:r>
      <w:proofErr w:type="spellEnd"/>
      <w:r>
        <w:rPr>
          <w:rFonts w:ascii="宋体" w:hAnsi="宋体" w:cs="宋体"/>
          <w:sz w:val="22"/>
          <w:szCs w:val="22"/>
        </w:rPr>
        <w:t>)/n，计算得出所述土壤湿 度平均值。</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可选地，所述水位感应器，还用于接收所述控制基站发出进行灌溉的指令后，将所 述水箱的水位高度数据传输至所述控制基站。</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可选地，所述控制基站，还用于将所述水位高度数据和所述控制基站里面预设的 水位高度阈值相对比，当所述水位高度数据高于所述控制基站里面预设的水位高度阈值， 发出启动所述水泵的指令；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当所述水位高度数据低于所述控制基站里面预设的水位高度阈值，所述控制基站 发出关闭所述水泵的指令，并发</w:t>
      </w:r>
      <w:proofErr w:type="gramStart"/>
      <w:r>
        <w:rPr>
          <w:rFonts w:ascii="宋体" w:hAnsi="宋体" w:cs="宋体"/>
          <w:sz w:val="22"/>
          <w:szCs w:val="22"/>
        </w:rPr>
        <w:t>出打开</w:t>
      </w:r>
      <w:proofErr w:type="gramEnd"/>
      <w:r>
        <w:rPr>
          <w:rFonts w:ascii="宋体" w:hAnsi="宋体" w:cs="宋体"/>
          <w:sz w:val="22"/>
          <w:szCs w:val="22"/>
        </w:rPr>
        <w:t>所述电磁阀的指令。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可选地，所述控制基站，还用于将所述流量大小的数据与所述控制基站里面预设 的流量传感器最低阈值和最高阈值作对比，当所述流量大小的数据低于最低阈值，或高于 最低阈值，发出警报。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可选地，所述控制基站，还用于获取所述水泵或电磁阀打开的时长，若所述时长超 过预设的时长，则根据当前土壤湿度的数据得出当前土壤湿度平均值；将所述当前土壤湿 度平均值与所述控制基站里面预设的土壤湿度感应器最低阈值和最高阈值作对比，当所述 当前土壤湿度平均值低于所述最低阈值，发出警报；当所述当前土壤湿度平均值高于所述 最高阈值，发出关闭所述水泵或所述电磁阀的指令。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 xml:space="preserve">可选地，所述控制基站处设置有屏幕，用于实时显示当前所述生态隔音屏上的土 </w:t>
      </w:r>
      <w:proofErr w:type="gramStart"/>
      <w:r>
        <w:rPr>
          <w:rFonts w:ascii="宋体" w:hAnsi="宋体" w:cs="宋体"/>
          <w:sz w:val="22"/>
          <w:szCs w:val="22"/>
        </w:rPr>
        <w:t>壤</w:t>
      </w:r>
      <w:proofErr w:type="gramEnd"/>
      <w:r>
        <w:rPr>
          <w:rFonts w:ascii="宋体" w:hAnsi="宋体" w:cs="宋体"/>
          <w:sz w:val="22"/>
          <w:szCs w:val="22"/>
        </w:rPr>
        <w:t>湿度；</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所述控制基站通过有线网卡或无线网卡与台式电脑或移动终端相连；</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所述台式电脑或移动终端用于远程查看实时数据，并发送相应的操作指令；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lastRenderedPageBreak/>
        <w:t>所述控制基站，还用于通过邮件或者短信向台式电脑或移动终端发送警报。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本发明实施</w:t>
      </w:r>
      <w:proofErr w:type="gramStart"/>
      <w:r>
        <w:rPr>
          <w:rFonts w:ascii="宋体" w:hAnsi="宋体" w:cs="宋体"/>
          <w:sz w:val="22"/>
          <w:szCs w:val="22"/>
        </w:rPr>
        <w:t>例提供</w:t>
      </w:r>
      <w:proofErr w:type="gramEnd"/>
      <w:r>
        <w:rPr>
          <w:rFonts w:ascii="宋体" w:hAnsi="宋体" w:cs="宋体"/>
          <w:sz w:val="22"/>
          <w:szCs w:val="22"/>
        </w:rPr>
        <w:t>的技术方案带来的有益效果是：</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本发明通过提供一种太阳能生态隔音屏系统，本系统具有隔音的效果，同时，系统 中所需要的</w:t>
      </w:r>
      <w:proofErr w:type="gramStart"/>
      <w:r>
        <w:rPr>
          <w:rFonts w:ascii="宋体" w:hAnsi="宋体" w:cs="宋体"/>
          <w:sz w:val="22"/>
          <w:szCs w:val="22"/>
        </w:rPr>
        <w:t>电来自</w:t>
      </w:r>
      <w:proofErr w:type="gramEnd"/>
      <w:r>
        <w:rPr>
          <w:rFonts w:ascii="宋体" w:hAnsi="宋体" w:cs="宋体"/>
          <w:sz w:val="22"/>
          <w:szCs w:val="22"/>
        </w:rPr>
        <w:t>于太阳能光伏电板产生的电能；生态</w:t>
      </w:r>
      <w:proofErr w:type="gramStart"/>
      <w:r>
        <w:rPr>
          <w:rFonts w:ascii="宋体" w:hAnsi="宋体" w:cs="宋体"/>
          <w:sz w:val="22"/>
          <w:szCs w:val="22"/>
        </w:rPr>
        <w:t>隔音屏所需要</w:t>
      </w:r>
      <w:proofErr w:type="gramEnd"/>
      <w:r>
        <w:rPr>
          <w:rFonts w:ascii="宋体" w:hAnsi="宋体" w:cs="宋体"/>
          <w:sz w:val="22"/>
          <w:szCs w:val="22"/>
        </w:rPr>
        <w:t>的水来自于水箱，水 箱里的水来自于高架桥</w:t>
      </w:r>
      <w:proofErr w:type="gramStart"/>
      <w:r>
        <w:rPr>
          <w:rFonts w:ascii="宋体" w:hAnsi="宋体" w:cs="宋体"/>
          <w:sz w:val="22"/>
          <w:szCs w:val="22"/>
        </w:rPr>
        <w:t>面或者</w:t>
      </w:r>
      <w:proofErr w:type="gramEnd"/>
      <w:r>
        <w:rPr>
          <w:rFonts w:ascii="宋体" w:hAnsi="宋体" w:cs="宋体"/>
          <w:sz w:val="22"/>
          <w:szCs w:val="22"/>
        </w:rPr>
        <w:t>地面的雨水，并将生态隔音屏多余的水回收至水箱；本系统 是一种尽量少使用自来水等自然资源的生态循环系统，有着节能环保的优点。</w:t>
      </w:r>
    </w:p>
    <w:p w:rsidR="00EE05BE" w:rsidRDefault="00AC6CEC">
      <w:pPr>
        <w:spacing w:line="360" w:lineRule="auto"/>
        <w:ind w:firstLineChars="200" w:firstLine="442"/>
        <w:rPr>
          <w:rFonts w:ascii="宋体" w:hAnsi="宋体" w:cs="宋体"/>
          <w:sz w:val="22"/>
          <w:szCs w:val="22"/>
        </w:rPr>
      </w:pPr>
      <w:r>
        <w:rPr>
          <w:rFonts w:ascii="宋体" w:hAnsi="宋体" w:cs="宋体"/>
          <w:b/>
          <w:sz w:val="22"/>
          <w:szCs w:val="22"/>
        </w:rPr>
        <w:t>附图说明</w:t>
      </w:r>
    </w:p>
    <w:p w:rsidR="00EE05BE" w:rsidRDefault="00AC6CEC">
      <w:pPr>
        <w:spacing w:line="360" w:lineRule="auto"/>
        <w:ind w:firstLineChars="200" w:firstLine="440"/>
        <w:rPr>
          <w:rFonts w:ascii="宋体" w:hAnsi="宋体" w:cs="宋体"/>
          <w:b/>
          <w:sz w:val="22"/>
          <w:szCs w:val="22"/>
        </w:rPr>
      </w:pPr>
      <w:r>
        <w:rPr>
          <w:rFonts w:ascii="宋体" w:hAnsi="宋体" w:cs="宋体"/>
          <w:sz w:val="22"/>
          <w:szCs w:val="22"/>
        </w:rPr>
        <w:t>为了更清楚地说明本发明实施例中的技术方案，下面将对实施例描述中所需要使 用的附图作简单地介绍，显而易见地，下面描述中的附图仅仅是本发明的一些实施例，对于 本领域普通技术人员来讲，在不付出创造性劳动的前提下，还可以根据这些附图获得其他 的附图。</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图1是本发明实施例的一种太阳能生态隔音屏系统示意图；</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图2是本发明实施例的一种太阳能生态隔音屏系统模块示意图。</w:t>
      </w:r>
    </w:p>
    <w:p w:rsidR="00EE05BE" w:rsidRDefault="00AC6CEC">
      <w:pPr>
        <w:spacing w:line="360" w:lineRule="auto"/>
        <w:ind w:firstLineChars="200" w:firstLine="442"/>
        <w:rPr>
          <w:rFonts w:ascii="宋体" w:hAnsi="宋体" w:cs="宋体"/>
          <w:sz w:val="22"/>
          <w:szCs w:val="22"/>
        </w:rPr>
      </w:pPr>
      <w:r>
        <w:rPr>
          <w:rFonts w:ascii="宋体" w:hAnsi="宋体" w:cs="宋体"/>
          <w:b/>
          <w:sz w:val="22"/>
          <w:szCs w:val="22"/>
        </w:rPr>
        <w:t>具体实施方式</w:t>
      </w:r>
    </w:p>
    <w:p w:rsidR="00EE05BE" w:rsidRDefault="00AC6CEC">
      <w:pPr>
        <w:spacing w:line="360" w:lineRule="auto"/>
        <w:ind w:firstLineChars="200" w:firstLine="440"/>
        <w:rPr>
          <w:rFonts w:ascii="宋体" w:hAnsi="宋体" w:cs="宋体"/>
          <w:b/>
          <w:sz w:val="22"/>
          <w:szCs w:val="22"/>
        </w:rPr>
      </w:pPr>
      <w:r>
        <w:rPr>
          <w:rFonts w:ascii="宋体" w:hAnsi="宋体" w:cs="宋体"/>
          <w:sz w:val="22"/>
          <w:szCs w:val="22"/>
        </w:rPr>
        <w:t>为使本发明的目的、技术方案和优点更加清楚，下面将结合附图对本发明实施方 式作进一步地详细描述。</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 xml:space="preserve">本发明提供了一种太阳能生态隔音屏系统，参见图1，太阳能生态隔音屏系统包 </w:t>
      </w:r>
      <w:proofErr w:type="gramStart"/>
      <w:r>
        <w:rPr>
          <w:rFonts w:ascii="宋体" w:hAnsi="宋体" w:cs="宋体"/>
          <w:sz w:val="22"/>
          <w:szCs w:val="22"/>
        </w:rPr>
        <w:t>括</w:t>
      </w:r>
      <w:proofErr w:type="gramEnd"/>
      <w:r>
        <w:rPr>
          <w:rFonts w:ascii="宋体" w:hAnsi="宋体" w:cs="宋体"/>
          <w:sz w:val="22"/>
          <w:szCs w:val="22"/>
        </w:rPr>
        <w:t>：</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生态隔音屏3和蓄电池4；</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太阳能光伏电板1，固定于所述生态隔音屏3顶端；用于吸收太阳能，转换为电能， 并储存于蓄电池4中；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逆变器5，与所述蓄电池4连接，用于将所述蓄电池4中的直流电转换为交流电，提 供所述太阳能生态隔音屏系统需要的电能；</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水箱9，通过水管与所述生态隔音屏3连接，用于提供并储存所述生态隔音屏3需要 的水；</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控制基站11，用于控制所述水箱9为所述生态隔音屏3提供用水。</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可选地，所述水管包括第一落水管6、第二落水管7、回用水管8以及市政自来水水 管12；</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所述第一落水管6，一端连接于所述生态隔音屏3的排水槽处，另一端连接于所述 水箱9，用于将所述生态隔音屏3内的水导通至所述水箱9中；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所述第二落水管7，一端连接于高架桥桥面落水口处，另一端连接于所述水箱9；用 于将所述高架桥桥面的雨水导通至所述水箱中；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所述回用水管8，一端连接于所述生态隔音屏3的进水管处，另一端连接于所述水 箱9，用于将所述水箱9的水导通至所述生态隔音屏3；</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所述市政自来水管12，连接于所述生态隔音屏3的进水管处。</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可选地，所述太阳能生态隔音屏系统还包括：土壤湿度感应器2，设置于所述生态 隔音屏3上，与所述控制基站11连接，用于获取所述生态隔音屏3的土壤湿度的数据，并将所 述土壤湿度的数据</w:t>
      </w:r>
      <w:r>
        <w:rPr>
          <w:rFonts w:ascii="宋体" w:hAnsi="宋体" w:cs="宋体"/>
          <w:sz w:val="22"/>
          <w:szCs w:val="22"/>
        </w:rPr>
        <w:lastRenderedPageBreak/>
        <w:t>传输至所述控制基站11；</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水位感应器15，设置于所述水箱9内，与所述控制基站11连接，用于获取所述水箱9 内水位高度的数据，并将所述水位高度的数据传输至所述控制基站11；</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流量感应器10，设置于所述水管处，与所述控制基站11连接，用于获取所述水管的 流量大小的数据，并将所述流量大小的数据传输至所述控制基站11；</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水泵14，设置于所述水箱9内，与所述控制基站11连接，用于接收所述控制基站11 发出的指令；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 xml:space="preserve">电磁阀13，设置于所述市政自来水水管12处，与所述控制基站11连接，用于接收所 </w:t>
      </w:r>
      <w:proofErr w:type="gramStart"/>
      <w:r>
        <w:rPr>
          <w:rFonts w:ascii="宋体" w:hAnsi="宋体" w:cs="宋体"/>
          <w:sz w:val="22"/>
          <w:szCs w:val="22"/>
        </w:rPr>
        <w:t>述控制</w:t>
      </w:r>
      <w:proofErr w:type="gramEnd"/>
      <w:r>
        <w:rPr>
          <w:rFonts w:ascii="宋体" w:hAnsi="宋体" w:cs="宋体"/>
          <w:sz w:val="22"/>
          <w:szCs w:val="22"/>
        </w:rPr>
        <w:t>基站11发出的指令。</w:t>
      </w:r>
    </w:p>
    <w:p w:rsidR="00EE05BE" w:rsidRDefault="00AC6CEC">
      <w:pPr>
        <w:spacing w:line="360" w:lineRule="auto"/>
        <w:ind w:firstLineChars="200" w:firstLine="440"/>
        <w:rPr>
          <w:rFonts w:ascii="宋体" w:hAnsi="宋体" w:cs="宋体"/>
          <w:sz w:val="22"/>
          <w:szCs w:val="22"/>
        </w:rPr>
      </w:pPr>
      <w:r w:rsidRPr="0045142A">
        <w:rPr>
          <w:rFonts w:ascii="宋体" w:hAnsi="宋体" w:cs="宋体"/>
          <w:sz w:val="22"/>
          <w:szCs w:val="22"/>
        </w:rPr>
        <w:t>可选地，所述控制基站11，还用于根据所述土壤湿度的数据得出土壤湿度平均值，</w:t>
      </w:r>
      <w:r>
        <w:rPr>
          <w:rFonts w:ascii="宋体" w:hAnsi="宋体" w:cs="宋体"/>
          <w:sz w:val="22"/>
          <w:szCs w:val="22"/>
        </w:rPr>
        <w:t>与所述控制基站11里面预设的土壤湿度感应器最低阈值作对比，当土壤湿度平均值低于所述最低阈值，发出进行灌溉的指令。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可选地，所述控制基站11，还用于通过n</w:t>
      </w:r>
      <w:proofErr w:type="gramStart"/>
      <w:r>
        <w:rPr>
          <w:rFonts w:ascii="宋体" w:hAnsi="宋体" w:cs="宋体"/>
          <w:sz w:val="22"/>
          <w:szCs w:val="22"/>
        </w:rPr>
        <w:t>个</w:t>
      </w:r>
      <w:proofErr w:type="gramEnd"/>
      <w:r>
        <w:rPr>
          <w:rFonts w:ascii="宋体" w:hAnsi="宋体" w:cs="宋体"/>
          <w:sz w:val="22"/>
          <w:szCs w:val="22"/>
        </w:rPr>
        <w:t>分布于所述生态隔音屏3的土壤湿度传 感器2，获得实时土壤湿度的数据H1，H2，H3，H4，……</w:t>
      </w:r>
      <w:proofErr w:type="spellStart"/>
      <w:r>
        <w:rPr>
          <w:rFonts w:ascii="宋体" w:hAnsi="宋体" w:cs="宋体"/>
          <w:sz w:val="22"/>
          <w:szCs w:val="22"/>
        </w:rPr>
        <w:t>Hn</w:t>
      </w:r>
      <w:proofErr w:type="spellEnd"/>
      <w:r>
        <w:rPr>
          <w:rFonts w:ascii="宋体" w:hAnsi="宋体" w:cs="宋体"/>
          <w:sz w:val="22"/>
          <w:szCs w:val="22"/>
        </w:rPr>
        <w:t>；</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并获取根据现场情况调试得出的各个位置的权重系数A1、A2、A3、A4……An；</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再根据公式H＝(A1*H1+A2*H2+A3*H3+A4*H4……+An*</w:t>
      </w:r>
      <w:proofErr w:type="spellStart"/>
      <w:r>
        <w:rPr>
          <w:rFonts w:ascii="宋体" w:hAnsi="宋体" w:cs="宋体"/>
          <w:sz w:val="22"/>
          <w:szCs w:val="22"/>
        </w:rPr>
        <w:t>Hn</w:t>
      </w:r>
      <w:proofErr w:type="spellEnd"/>
      <w:r>
        <w:rPr>
          <w:rFonts w:ascii="宋体" w:hAnsi="宋体" w:cs="宋体"/>
          <w:sz w:val="22"/>
          <w:szCs w:val="22"/>
        </w:rPr>
        <w:t>)/n，计算得出所述土壤湿 度平均值。</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具体地，本实施例中，所述生态隔音屏3上下左右均匀分布四个</w:t>
      </w:r>
      <w:r w:rsidR="002A4A49">
        <w:rPr>
          <w:rFonts w:ascii="宋体" w:hAnsi="宋体" w:cs="宋体"/>
          <w:sz w:val="22"/>
          <w:szCs w:val="22"/>
        </w:rPr>
        <w:t>土壤湿度感应器</w:t>
      </w:r>
      <w:r>
        <w:rPr>
          <w:rFonts w:ascii="宋体" w:hAnsi="宋体" w:cs="宋体"/>
          <w:sz w:val="22"/>
          <w:szCs w:val="22"/>
        </w:rPr>
        <w:t>， 分别测得实时数据H1，H2，H3，H4；</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根据现场情况调试得出各个位置的权重系数a、b、c、d；</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根据公式H＝(a*H1+b*H2+c*H3+d*H4)/4，计算得出所述土壤湿度平均值。</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可选地，所述水位感应器15，还用于接收所述控制基站11发出进行灌溉的指令后， 将所述水箱9的水位高度数据传输至所述控制基站11。</w:t>
      </w:r>
    </w:p>
    <w:p w:rsidR="00EE05BE" w:rsidRPr="005B60F8" w:rsidRDefault="00AC6CEC">
      <w:pPr>
        <w:spacing w:line="360" w:lineRule="auto"/>
        <w:ind w:firstLineChars="200" w:firstLine="440"/>
        <w:rPr>
          <w:rFonts w:ascii="宋体" w:hAnsi="宋体" w:cs="宋体"/>
          <w:sz w:val="22"/>
          <w:szCs w:val="22"/>
        </w:rPr>
      </w:pPr>
      <w:r>
        <w:rPr>
          <w:rFonts w:ascii="宋体" w:hAnsi="宋体" w:cs="宋体"/>
          <w:sz w:val="22"/>
          <w:szCs w:val="22"/>
        </w:rPr>
        <w:t>可选地</w:t>
      </w:r>
      <w:r w:rsidRPr="005B60F8">
        <w:rPr>
          <w:rFonts w:ascii="宋体" w:hAnsi="宋体" w:cs="宋体"/>
          <w:sz w:val="22"/>
          <w:szCs w:val="22"/>
        </w:rPr>
        <w:t>，所述控制基站11，还用于将所述水位高度数据和所述控制基站11里面预 设的水位高度阈值相对比，当所述水位高度数据高于所述控制基站11里面预设的水位高度阈值，发出启动所述水泵14的指令；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当所述水位高度数据低于所述控制基站11里面预设的水位高度阈值，所述控制基 站11发出关闭所述水泵的指令，并发</w:t>
      </w:r>
      <w:proofErr w:type="gramStart"/>
      <w:r>
        <w:rPr>
          <w:rFonts w:ascii="宋体" w:hAnsi="宋体" w:cs="宋体"/>
          <w:sz w:val="22"/>
          <w:szCs w:val="22"/>
        </w:rPr>
        <w:t>出打开</w:t>
      </w:r>
      <w:proofErr w:type="gramEnd"/>
      <w:r>
        <w:rPr>
          <w:rFonts w:ascii="宋体" w:hAnsi="宋体" w:cs="宋体"/>
          <w:sz w:val="22"/>
          <w:szCs w:val="22"/>
        </w:rPr>
        <w:t>所述电磁阀13的指令。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可选地，所述控制基站11，还用于将所述流量大小的数据与所述控制基站11里面 预设的流量传感器最低阈值和最高阈值作对比，当所述流量大小的数据低于最低阈值，或 高于最低阈值，发出警报。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可选地，所述控制基站11，还用于获取所述水泵14或电磁阀13打开的时长，若所述 时长超过预设的时长，则根据当前土壤湿度的数据得出当前土壤湿度平均值；将所述当前 土壤湿度平均值与所述控制基站11里面预设的土壤湿度感应器最低阈值和最高阈值作对 比，当所述当前土壤湿度平均</w:t>
      </w:r>
      <w:r>
        <w:rPr>
          <w:rFonts w:ascii="宋体" w:hAnsi="宋体" w:cs="宋体"/>
          <w:sz w:val="22"/>
          <w:szCs w:val="22"/>
        </w:rPr>
        <w:lastRenderedPageBreak/>
        <w:t>值低于所述最低阈值，或高于所述最高阈值，发出警报。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可选地，所述控制基站11处设置有屏幕，用于实时显示当前所述生态隔音屏上的 土壤湿度；</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所述控制基站11通过有线网卡或无线网卡与台式电脑或移动终端相连；</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所述台式电脑或移动终端用于远程查看实时数据，并发送相应的操作指令；</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所述控制基站11，还用于通过邮件或者短信向台式电脑或移动终端发送警报。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本实施例中，还提供了一种太阳能生态隔音屏系统的模块示意图，参见图2，太阳 能光伏电板1与蓄电池4连接，蓄电池4与逆变器5连接。</w:t>
      </w:r>
    </w:p>
    <w:p w:rsidR="00EE05BE" w:rsidRPr="0045142A" w:rsidRDefault="002373A4">
      <w:pPr>
        <w:spacing w:line="360" w:lineRule="auto"/>
        <w:ind w:firstLineChars="200" w:firstLine="440"/>
        <w:rPr>
          <w:rFonts w:ascii="宋体" w:hAnsi="宋体" w:cs="宋体"/>
          <w:sz w:val="22"/>
          <w:szCs w:val="22"/>
          <w:rPrChange w:id="56" w:author="华智则铭" w:date="2018-11-21T09:06:00Z">
            <w:rPr>
              <w:rFonts w:ascii="宋体" w:hAnsi="宋体" w:cs="宋体"/>
              <w:sz w:val="22"/>
              <w:szCs w:val="22"/>
            </w:rPr>
          </w:rPrChange>
        </w:rPr>
      </w:pPr>
      <w:r w:rsidRPr="0045142A">
        <w:rPr>
          <w:rFonts w:ascii="宋体" w:hAnsi="宋体" w:cs="宋体"/>
          <w:sz w:val="22"/>
          <w:szCs w:val="22"/>
        </w:rPr>
        <w:t>逆变器5</w:t>
      </w:r>
      <w:r w:rsidRPr="0045142A">
        <w:rPr>
          <w:rFonts w:ascii="宋体" w:hAnsi="宋体" w:cs="宋体"/>
          <w:sz w:val="22"/>
          <w:szCs w:val="22"/>
          <w:rPrChange w:id="57" w:author="华智则铭" w:date="2018-11-21T09:06:00Z">
            <w:rPr>
              <w:rFonts w:ascii="宋体" w:hAnsi="宋体" w:cs="宋体"/>
              <w:sz w:val="22"/>
              <w:szCs w:val="22"/>
            </w:rPr>
          </w:rPrChange>
        </w:rPr>
        <w:t>与控制基站11、土壤湿度感应器2、流量感应器10、电池阀13、水泵14、水位 感应器15均连接，并提供电能。</w:t>
      </w:r>
    </w:p>
    <w:p w:rsidR="00EE05BE" w:rsidRDefault="002373A4">
      <w:pPr>
        <w:spacing w:line="360" w:lineRule="auto"/>
        <w:ind w:firstLineChars="200" w:firstLine="440"/>
        <w:rPr>
          <w:rFonts w:ascii="宋体" w:hAnsi="宋体" w:cs="宋体"/>
          <w:sz w:val="22"/>
          <w:szCs w:val="22"/>
        </w:rPr>
      </w:pPr>
      <w:r w:rsidRPr="0045142A">
        <w:rPr>
          <w:rFonts w:ascii="宋体" w:hAnsi="宋体" w:cs="宋体"/>
          <w:sz w:val="22"/>
          <w:szCs w:val="22"/>
          <w:rPrChange w:id="58" w:author="华智则铭" w:date="2018-11-21T09:06:00Z">
            <w:rPr>
              <w:rFonts w:ascii="宋体" w:hAnsi="宋体" w:cs="宋体"/>
              <w:sz w:val="22"/>
              <w:szCs w:val="22"/>
            </w:rPr>
          </w:rPrChange>
        </w:rPr>
        <w:t>土壤湿度感应器2、流量感应器10、水位感应器15均向控制基站11发送数据。</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控制基站11向水泵14和电池阀12发送指令，控制其开关。</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所述生态隔音屏3和高架桥桥面16均与水箱9连接；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水箱9分别与水泵14、水位感应器15连接，即水泵12和水位感应器15均设置于水箱 内。</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本实施例中，太阳能生态隔音屏系统在具体运行时，太阳能光伏电板1固定于生态 隔音屏3顶端，吸收太阳能，转换为电能，并储存于蓄电池4中。</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逆变器5将收集的蓄电池4中的直流电转换为交流电，供给系统中需要电的配件， 如电磁阀13，控制基站11，水泵14等等。</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具体地，本实施例中，土壤湿度感应器2均匀分布于墙面绿化各处，探测生态隔音 屏上土壤的湿度，并将所有数据通过无线传输发送到控制基站11，控制基站11通过算法运 算得出平均值，和控制基站11里面设置的土壤湿度感应器阈值相对比，当平均值低于阈值 下限，控制基站11发出指令，需要进行灌溉。</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当需要进行灌溉时，水位感应器15将水箱9水位高度数据传输到控制基站11，和控制基站11里面设置的水位高度阈值相对比，当水位高于设定阈值，控制基站11发出指令，启 动水泵14，水泵14抽的水通过回用水管8展开灌溉工作。当水位低于设定阈值，控制基站11 发出指令关闭水泵14。</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当需要进行灌溉时，还有另一种途径，水位感应器15将水箱9水位高度数据传输到 控制基站11，和控制基站11里面设置的水位高度阈值相对比，当水位低于设定阈值，控制基 站11发出指令，打开电磁阀13，使用市政自来水水管12灌溉。</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当水泵14或电磁阀13打开后，流量传感器10的数据传输到控制基站11中，和控制 基站11里面设置的流量传感器10阈值相对比，当平均值低于阈值下限，或高于阈值上限，控 制基站11发出警报。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当水泵14或电磁阀13打开后一段时间后，土壤湿度感应器2的数据通过无线传输 发送到控制基站11，控制基站11通过算法运算得出平均值，和控制基站11里面设置的土壤 湿度感应器阈值相对比，当平均值低于最低阈值，或高于最高阈值，控制基站11发出警报。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lastRenderedPageBreak/>
        <w:t>当土壤湿度感应器2数值的平均值低于阈值下限，控制基站发出指令，不需要进行 灌溉，此时关闭水泵14或者电磁阀13。</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控制基站11通过无线网卡和移动终端18相连，可通过PC端17，移动终端18可远程 查看实时数据，并</w:t>
      </w:r>
      <w:proofErr w:type="gramStart"/>
      <w:r>
        <w:rPr>
          <w:rFonts w:ascii="宋体" w:hAnsi="宋体" w:cs="宋体"/>
          <w:sz w:val="22"/>
          <w:szCs w:val="22"/>
        </w:rPr>
        <w:t>作出</w:t>
      </w:r>
      <w:proofErr w:type="gramEnd"/>
      <w:r>
        <w:rPr>
          <w:rFonts w:ascii="宋体" w:hAnsi="宋体" w:cs="宋体"/>
          <w:sz w:val="22"/>
          <w:szCs w:val="22"/>
        </w:rPr>
        <w:t>相应操作。控制基站11还可以通过邮件或者短信向移动终端18发送 警报。</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本发明实施</w:t>
      </w:r>
      <w:proofErr w:type="gramStart"/>
      <w:r>
        <w:rPr>
          <w:rFonts w:ascii="宋体" w:hAnsi="宋体" w:cs="宋体"/>
          <w:sz w:val="22"/>
          <w:szCs w:val="22"/>
        </w:rPr>
        <w:t>例提供</w:t>
      </w:r>
      <w:proofErr w:type="gramEnd"/>
      <w:r>
        <w:rPr>
          <w:rFonts w:ascii="宋体" w:hAnsi="宋体" w:cs="宋体"/>
          <w:sz w:val="22"/>
          <w:szCs w:val="22"/>
        </w:rPr>
        <w:t>的技术方案带来的有益效果是：</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本发明通过提供一种太阳能生态隔音屏系统，本系统具有隔音的效果，同时，系统 中所需要的</w:t>
      </w:r>
      <w:proofErr w:type="gramStart"/>
      <w:r>
        <w:rPr>
          <w:rFonts w:ascii="宋体" w:hAnsi="宋体" w:cs="宋体"/>
          <w:sz w:val="22"/>
          <w:szCs w:val="22"/>
        </w:rPr>
        <w:t>电来自</w:t>
      </w:r>
      <w:proofErr w:type="gramEnd"/>
      <w:r>
        <w:rPr>
          <w:rFonts w:ascii="宋体" w:hAnsi="宋体" w:cs="宋体"/>
          <w:sz w:val="22"/>
          <w:szCs w:val="22"/>
        </w:rPr>
        <w:t>于太阳能光伏电板产生的电能；生态</w:t>
      </w:r>
      <w:proofErr w:type="gramStart"/>
      <w:r>
        <w:rPr>
          <w:rFonts w:ascii="宋体" w:hAnsi="宋体" w:cs="宋体"/>
          <w:sz w:val="22"/>
          <w:szCs w:val="22"/>
        </w:rPr>
        <w:t>隔音屏所需要</w:t>
      </w:r>
      <w:proofErr w:type="gramEnd"/>
      <w:r>
        <w:rPr>
          <w:rFonts w:ascii="宋体" w:hAnsi="宋体" w:cs="宋体"/>
          <w:sz w:val="22"/>
          <w:szCs w:val="22"/>
        </w:rPr>
        <w:t>的水来自于水箱，水 箱里的水来自于高架桥</w:t>
      </w:r>
      <w:proofErr w:type="gramStart"/>
      <w:r>
        <w:rPr>
          <w:rFonts w:ascii="宋体" w:hAnsi="宋体" w:cs="宋体"/>
          <w:sz w:val="22"/>
          <w:szCs w:val="22"/>
        </w:rPr>
        <w:t>面或者</w:t>
      </w:r>
      <w:proofErr w:type="gramEnd"/>
      <w:r>
        <w:rPr>
          <w:rFonts w:ascii="宋体" w:hAnsi="宋体" w:cs="宋体"/>
          <w:sz w:val="22"/>
          <w:szCs w:val="22"/>
        </w:rPr>
        <w:t>地面的雨水，并将生态隔音屏多余的水回收至水箱；本系统 是一种尽量少使用自来水等自然资源的生态循环系统，有着节能环保的优点。</w:t>
      </w:r>
    </w:p>
    <w:p w:rsidR="00EE05BE" w:rsidRDefault="00AC6CEC">
      <w:pPr>
        <w:spacing w:line="360" w:lineRule="auto"/>
        <w:ind w:firstLineChars="200" w:firstLine="440"/>
        <w:rPr>
          <w:rFonts w:ascii="宋体" w:hAnsi="宋体" w:cs="宋体"/>
          <w:sz w:val="22"/>
          <w:szCs w:val="22"/>
        </w:rPr>
      </w:pPr>
      <w:r>
        <w:rPr>
          <w:rFonts w:ascii="宋体" w:hAnsi="宋体" w:cs="宋体"/>
          <w:sz w:val="22"/>
          <w:szCs w:val="22"/>
        </w:rPr>
        <w:t>以上仅为本发明的较佳实施例，并不用以限制本发明，凡在本发明的精神和原则 之内，所作的任何修改、等同替换、改进等，均应包含在本发明的保护范围之内。</w:t>
      </w:r>
    </w:p>
    <w:p w:rsidR="00EE05BE" w:rsidRDefault="00EE05BE">
      <w:pPr>
        <w:spacing w:line="460" w:lineRule="exact"/>
        <w:ind w:firstLineChars="200" w:firstLine="560"/>
        <w:jc w:val="left"/>
        <w:rPr>
          <w:rFonts w:eastAsia="楷体"/>
          <w:color w:val="auto"/>
          <w:sz w:val="28"/>
          <w:szCs w:val="28"/>
        </w:rPr>
        <w:sectPr w:rsidR="00EE05BE">
          <w:footerReference w:type="even" r:id="rId14"/>
          <w:footerReference w:type="default" r:id="rId15"/>
          <w:pgSz w:w="11906" w:h="16838"/>
          <w:pgMar w:top="1418" w:right="851" w:bottom="851" w:left="1418" w:header="851" w:footer="964" w:gutter="0"/>
          <w:lnNumType w:countBy="5"/>
          <w:pgNumType w:start="1"/>
          <w:cols w:space="720"/>
          <w:docGrid w:linePitch="312"/>
        </w:sectPr>
      </w:pPr>
    </w:p>
    <w:p w:rsidR="00EE05BE" w:rsidRDefault="00AC6CEC">
      <w:pPr>
        <w:pBdr>
          <w:bottom w:val="single" w:sz="12" w:space="1" w:color="auto"/>
        </w:pBdr>
        <w:spacing w:line="460" w:lineRule="exact"/>
        <w:jc w:val="center"/>
        <w:rPr>
          <w:rFonts w:eastAsia="楷体"/>
          <w:b/>
          <w:spacing w:val="6"/>
          <w:sz w:val="36"/>
          <w:szCs w:val="36"/>
        </w:rPr>
      </w:pPr>
      <w:r>
        <w:rPr>
          <w:rFonts w:eastAsia="楷体"/>
          <w:b/>
          <w:spacing w:val="6"/>
          <w:sz w:val="36"/>
          <w:szCs w:val="36"/>
        </w:rPr>
        <w:lastRenderedPageBreak/>
        <w:t>说</w:t>
      </w:r>
      <w:r>
        <w:rPr>
          <w:rFonts w:eastAsia="楷体"/>
          <w:b/>
          <w:spacing w:val="6"/>
          <w:sz w:val="36"/>
          <w:szCs w:val="36"/>
        </w:rPr>
        <w:t xml:space="preserve">   </w:t>
      </w:r>
      <w:r>
        <w:rPr>
          <w:rFonts w:eastAsia="楷体"/>
          <w:b/>
          <w:spacing w:val="6"/>
          <w:sz w:val="36"/>
          <w:szCs w:val="36"/>
        </w:rPr>
        <w:t>明</w:t>
      </w:r>
      <w:r>
        <w:rPr>
          <w:rFonts w:eastAsia="楷体"/>
          <w:b/>
          <w:spacing w:val="6"/>
          <w:sz w:val="36"/>
          <w:szCs w:val="36"/>
        </w:rPr>
        <w:t xml:space="preserve">   </w:t>
      </w:r>
      <w:r>
        <w:rPr>
          <w:rFonts w:eastAsia="楷体"/>
          <w:b/>
          <w:spacing w:val="6"/>
          <w:sz w:val="36"/>
          <w:szCs w:val="36"/>
        </w:rPr>
        <w:t>书</w:t>
      </w:r>
      <w:r>
        <w:rPr>
          <w:rFonts w:eastAsia="楷体"/>
          <w:b/>
          <w:spacing w:val="6"/>
          <w:sz w:val="36"/>
          <w:szCs w:val="36"/>
        </w:rPr>
        <w:t xml:space="preserve">   </w:t>
      </w:r>
      <w:r>
        <w:rPr>
          <w:rFonts w:eastAsia="楷体"/>
          <w:b/>
          <w:spacing w:val="6"/>
          <w:sz w:val="36"/>
          <w:szCs w:val="36"/>
        </w:rPr>
        <w:t>附</w:t>
      </w:r>
      <w:r>
        <w:rPr>
          <w:rFonts w:eastAsia="楷体"/>
          <w:b/>
          <w:spacing w:val="6"/>
          <w:sz w:val="36"/>
          <w:szCs w:val="36"/>
        </w:rPr>
        <w:t xml:space="preserve">   </w:t>
      </w:r>
      <w:r>
        <w:rPr>
          <w:rFonts w:eastAsia="楷体"/>
          <w:b/>
          <w:spacing w:val="6"/>
          <w:sz w:val="36"/>
          <w:szCs w:val="36"/>
        </w:rPr>
        <w:t>图</w:t>
      </w:r>
    </w:p>
    <w:p w:rsidR="00EE05BE" w:rsidRDefault="00EE05BE">
      <w:pPr>
        <w:rPr>
          <w:rFonts w:eastAsia="楷体"/>
          <w:color w:val="auto"/>
          <w:sz w:val="28"/>
          <w:szCs w:val="28"/>
        </w:rPr>
      </w:pPr>
    </w:p>
    <w:p w:rsidR="00EE05BE" w:rsidRDefault="00EE05BE">
      <w:pPr>
        <w:rPr>
          <w:rFonts w:eastAsia="楷体"/>
          <w:color w:val="auto"/>
          <w:sz w:val="28"/>
          <w:szCs w:val="28"/>
        </w:rPr>
      </w:pPr>
    </w:p>
    <w:p w:rsidR="00EE05BE" w:rsidRDefault="00EE05BE">
      <w:pPr>
        <w:rPr>
          <w:rFonts w:eastAsia="楷体"/>
          <w:color w:val="auto"/>
          <w:sz w:val="28"/>
          <w:szCs w:val="28"/>
        </w:rPr>
      </w:pPr>
    </w:p>
    <w:p w:rsidR="00EE05BE" w:rsidRDefault="00EE05BE">
      <w:pPr>
        <w:rPr>
          <w:rFonts w:eastAsia="楷体"/>
          <w:color w:val="auto"/>
          <w:sz w:val="28"/>
          <w:szCs w:val="28"/>
        </w:rPr>
      </w:pPr>
    </w:p>
    <w:p w:rsidR="00EE05BE" w:rsidRDefault="00EE05BE">
      <w:pPr>
        <w:rPr>
          <w:rFonts w:eastAsia="楷体"/>
          <w:color w:val="auto"/>
          <w:sz w:val="28"/>
          <w:szCs w:val="28"/>
        </w:rPr>
      </w:pPr>
    </w:p>
    <w:p w:rsidR="00EE05BE" w:rsidRDefault="00AC6CEC">
      <w:pPr>
        <w:rPr>
          <w:rFonts w:eastAsia="楷体"/>
          <w:color w:val="auto"/>
          <w:sz w:val="28"/>
          <w:szCs w:val="28"/>
        </w:rPr>
      </w:pPr>
      <w:r>
        <w:rPr>
          <w:rFonts w:ascii="宋体" w:hAnsi="宋体" w:cs="宋体"/>
          <w:b/>
          <w:noProof/>
          <w:sz w:val="26"/>
          <w:szCs w:val="22"/>
        </w:rPr>
        <w:drawing>
          <wp:inline distT="0" distB="0" distL="0" distR="0">
            <wp:extent cx="4761865" cy="4856480"/>
            <wp:effectExtent l="1905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6" cstate="print"/>
                    <a:srcRect/>
                    <a:stretch>
                      <a:fillRect/>
                    </a:stretch>
                  </pic:blipFill>
                  <pic:spPr>
                    <a:xfrm>
                      <a:off x="0" y="0"/>
                      <a:ext cx="4761865" cy="4856480"/>
                    </a:xfrm>
                    <a:prstGeom prst="rect">
                      <a:avLst/>
                    </a:prstGeom>
                    <a:noFill/>
                    <a:ln w="9525">
                      <a:noFill/>
                      <a:miter lim="800000"/>
                      <a:headEnd/>
                      <a:tailEnd/>
                    </a:ln>
                  </pic:spPr>
                </pic:pic>
              </a:graphicData>
            </a:graphic>
          </wp:inline>
        </w:drawing>
      </w:r>
    </w:p>
    <w:p w:rsidR="00EE05BE" w:rsidRDefault="00EE05BE">
      <w:pPr>
        <w:jc w:val="center"/>
        <w:rPr>
          <w:rFonts w:eastAsia="楷体"/>
          <w:color w:val="auto"/>
          <w:sz w:val="28"/>
          <w:szCs w:val="28"/>
        </w:rPr>
      </w:pPr>
    </w:p>
    <w:p w:rsidR="00EE05BE" w:rsidRDefault="00AC6CEC">
      <w:pPr>
        <w:jc w:val="center"/>
        <w:rPr>
          <w:rFonts w:eastAsia="楷体"/>
          <w:color w:val="auto"/>
          <w:sz w:val="28"/>
          <w:szCs w:val="28"/>
        </w:rPr>
      </w:pPr>
      <w:r>
        <w:rPr>
          <w:rFonts w:eastAsia="楷体"/>
          <w:color w:val="auto"/>
          <w:sz w:val="28"/>
          <w:szCs w:val="28"/>
        </w:rPr>
        <w:t>图</w:t>
      </w:r>
      <w:r>
        <w:rPr>
          <w:rFonts w:eastAsia="楷体"/>
          <w:color w:val="auto"/>
          <w:sz w:val="28"/>
          <w:szCs w:val="28"/>
        </w:rPr>
        <w:t>1</w:t>
      </w: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EE05BE">
      <w:pPr>
        <w:jc w:val="center"/>
        <w:rPr>
          <w:rFonts w:eastAsia="楷体"/>
          <w:color w:val="auto"/>
          <w:sz w:val="28"/>
          <w:szCs w:val="28"/>
        </w:rPr>
      </w:pPr>
    </w:p>
    <w:p w:rsidR="00EE05BE" w:rsidRDefault="00AC6CEC">
      <w:pPr>
        <w:jc w:val="center"/>
        <w:rPr>
          <w:rFonts w:eastAsia="楷体"/>
          <w:color w:val="auto"/>
          <w:sz w:val="28"/>
          <w:szCs w:val="28"/>
        </w:rPr>
      </w:pPr>
      <w:r>
        <w:rPr>
          <w:rFonts w:ascii="宋体" w:hAnsi="宋体" w:cs="宋体"/>
          <w:b/>
          <w:noProof/>
          <w:sz w:val="26"/>
          <w:szCs w:val="22"/>
        </w:rPr>
        <w:lastRenderedPageBreak/>
        <w:drawing>
          <wp:inline distT="0" distB="0" distL="0" distR="0">
            <wp:extent cx="4761865" cy="4727575"/>
            <wp:effectExtent l="1905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7" cstate="print"/>
                    <a:srcRect/>
                    <a:stretch>
                      <a:fillRect/>
                    </a:stretch>
                  </pic:blipFill>
                  <pic:spPr>
                    <a:xfrm>
                      <a:off x="0" y="0"/>
                      <a:ext cx="4761865" cy="4727575"/>
                    </a:xfrm>
                    <a:prstGeom prst="rect">
                      <a:avLst/>
                    </a:prstGeom>
                    <a:noFill/>
                    <a:ln w="9525">
                      <a:noFill/>
                      <a:miter lim="800000"/>
                      <a:headEnd/>
                      <a:tailEnd/>
                    </a:ln>
                  </pic:spPr>
                </pic:pic>
              </a:graphicData>
            </a:graphic>
          </wp:inline>
        </w:drawing>
      </w:r>
    </w:p>
    <w:p w:rsidR="00EE05BE" w:rsidRDefault="00EE05BE">
      <w:pPr>
        <w:jc w:val="center"/>
        <w:rPr>
          <w:rFonts w:eastAsia="楷体"/>
          <w:color w:val="auto"/>
          <w:sz w:val="28"/>
          <w:szCs w:val="28"/>
        </w:rPr>
      </w:pPr>
    </w:p>
    <w:p w:rsidR="00EE05BE" w:rsidRDefault="00AC6CEC">
      <w:pPr>
        <w:jc w:val="center"/>
        <w:rPr>
          <w:rFonts w:eastAsia="楷体"/>
          <w:color w:val="auto"/>
          <w:sz w:val="28"/>
          <w:szCs w:val="28"/>
        </w:rPr>
      </w:pPr>
      <w:r>
        <w:rPr>
          <w:rFonts w:eastAsia="楷体"/>
          <w:color w:val="auto"/>
          <w:sz w:val="28"/>
          <w:szCs w:val="28"/>
        </w:rPr>
        <w:t>图</w:t>
      </w:r>
      <w:r>
        <w:rPr>
          <w:rFonts w:eastAsia="楷体"/>
          <w:color w:val="auto"/>
          <w:sz w:val="28"/>
          <w:szCs w:val="28"/>
        </w:rPr>
        <w:t>2</w:t>
      </w:r>
    </w:p>
    <w:p w:rsidR="00EE05BE" w:rsidRDefault="00EE05BE">
      <w:pPr>
        <w:jc w:val="center"/>
        <w:rPr>
          <w:rFonts w:eastAsia="楷体"/>
          <w:color w:val="auto"/>
          <w:sz w:val="28"/>
          <w:szCs w:val="28"/>
        </w:rPr>
      </w:pPr>
    </w:p>
    <w:p w:rsidR="00EE05BE" w:rsidRDefault="00EE05BE" w:rsidP="00E76C24">
      <w:pPr>
        <w:spacing w:beforeLines="100" w:line="360" w:lineRule="auto"/>
        <w:jc w:val="center"/>
        <w:rPr>
          <w:rFonts w:eastAsia="楷体"/>
          <w:color w:val="auto"/>
          <w:sz w:val="28"/>
          <w:szCs w:val="28"/>
        </w:rPr>
      </w:pPr>
      <w:bookmarkStart w:id="59" w:name="OLE_LINK7"/>
      <w:bookmarkStart w:id="60" w:name="OLE_LINK8"/>
    </w:p>
    <w:p w:rsidR="00EE05BE" w:rsidRDefault="00EE05BE" w:rsidP="00E76C24">
      <w:pPr>
        <w:spacing w:beforeLines="100" w:line="360" w:lineRule="auto"/>
        <w:jc w:val="center"/>
        <w:rPr>
          <w:rFonts w:eastAsia="楷体"/>
          <w:color w:val="auto"/>
          <w:sz w:val="28"/>
          <w:szCs w:val="28"/>
        </w:rPr>
        <w:pPrChange w:id="61" w:author="华智则铭" w:date="2018-11-21T14:50:00Z">
          <w:pPr>
            <w:spacing w:beforeLines="100" w:line="360" w:lineRule="auto"/>
            <w:jc w:val="center"/>
          </w:pPr>
        </w:pPrChange>
      </w:pPr>
    </w:p>
    <w:bookmarkEnd w:id="59"/>
    <w:bookmarkEnd w:id="60"/>
    <w:p w:rsidR="00EE05BE" w:rsidRDefault="00EE05BE">
      <w:pPr>
        <w:jc w:val="center"/>
        <w:rPr>
          <w:rFonts w:eastAsia="楷体"/>
        </w:rPr>
      </w:pPr>
    </w:p>
    <w:sectPr w:rsidR="00EE05BE" w:rsidSect="00EE05BE">
      <w:footerReference w:type="even" r:id="rId18"/>
      <w:footerReference w:type="default" r:id="rId19"/>
      <w:pgSz w:w="11906" w:h="16838"/>
      <w:pgMar w:top="1418" w:right="851" w:bottom="851" w:left="1418" w:header="851" w:footer="964" w:gutter="0"/>
      <w:pgNumType w:start="1"/>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E09" w:rsidRDefault="002F5E09" w:rsidP="00EE05BE">
      <w:r>
        <w:separator/>
      </w:r>
    </w:p>
  </w:endnote>
  <w:endnote w:type="continuationSeparator" w:id="0">
    <w:p w:rsidR="002F5E09" w:rsidRDefault="002F5E09" w:rsidP="00EE05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auto"/>
    <w:pitch w:val="default"/>
    <w:sig w:usb0="00000000" w:usb1="00000000" w:usb2="00000009" w:usb3="00000000" w:csb0="000001FF" w:csb1="00000000"/>
  </w:font>
  <w:font w:name="Calibri">
    <w:panose1 w:val="020F0502020204030204"/>
    <w:charset w:val="00"/>
    <w:family w:val="swiss"/>
    <w:pitch w:val="variable"/>
    <w:sig w:usb0="E0002A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373A4">
    <w:pPr>
      <w:pStyle w:val="a9"/>
      <w:framePr w:wrap="around" w:vAnchor="text" w:hAnchor="margin" w:xAlign="center" w:y="1"/>
      <w:rPr>
        <w:rStyle w:val="ac"/>
      </w:rPr>
    </w:pPr>
    <w:r>
      <w:fldChar w:fldCharType="begin"/>
    </w:r>
    <w:r w:rsidR="00AC6CEC">
      <w:rPr>
        <w:rStyle w:val="ac"/>
      </w:rPr>
      <w:instrText xml:space="preserve">PAGE  </w:instrText>
    </w:r>
    <w:r>
      <w:fldChar w:fldCharType="end"/>
    </w:r>
  </w:p>
  <w:p w:rsidR="00EE05BE" w:rsidRDefault="00EE05BE">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373A4">
    <w:pPr>
      <w:pStyle w:val="a9"/>
      <w:framePr w:wrap="around" w:vAnchor="text" w:hAnchor="margin" w:xAlign="center" w:y="1"/>
      <w:rPr>
        <w:rStyle w:val="ac"/>
      </w:rPr>
    </w:pPr>
    <w:r>
      <w:fldChar w:fldCharType="begin"/>
    </w:r>
    <w:r w:rsidR="00AC6CEC">
      <w:rPr>
        <w:rStyle w:val="ac"/>
      </w:rPr>
      <w:instrText xml:space="preserve">PAGE  </w:instrText>
    </w:r>
    <w:r>
      <w:fldChar w:fldCharType="separate"/>
    </w:r>
    <w:r w:rsidR="0045142A">
      <w:rPr>
        <w:rStyle w:val="ac"/>
        <w:noProof/>
      </w:rPr>
      <w:t>1</w:t>
    </w:r>
    <w:r>
      <w:fldChar w:fldCharType="end"/>
    </w:r>
  </w:p>
  <w:p w:rsidR="00EE05BE" w:rsidRDefault="00EE05BE">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373A4">
    <w:pPr>
      <w:pStyle w:val="a9"/>
      <w:framePr w:wrap="around" w:vAnchor="text" w:hAnchor="margin" w:xAlign="center" w:y="1"/>
      <w:rPr>
        <w:rStyle w:val="ac"/>
      </w:rPr>
    </w:pPr>
    <w:r>
      <w:fldChar w:fldCharType="begin"/>
    </w:r>
    <w:r w:rsidR="00AC6CEC">
      <w:rPr>
        <w:rStyle w:val="ac"/>
      </w:rPr>
      <w:instrText xml:space="preserve">PAGE  </w:instrText>
    </w:r>
    <w:r>
      <w:fldChar w:fldCharType="separate"/>
    </w:r>
    <w:r w:rsidR="00AC6CEC">
      <w:rPr>
        <w:rStyle w:val="ac"/>
      </w:rPr>
      <w:t>1</w:t>
    </w:r>
    <w:r>
      <w:fldChar w:fldCharType="end"/>
    </w:r>
  </w:p>
  <w:p w:rsidR="00EE05BE" w:rsidRDefault="00EE05BE">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373A4">
    <w:pPr>
      <w:pStyle w:val="a9"/>
      <w:framePr w:wrap="around" w:vAnchor="text" w:hAnchor="margin" w:xAlign="center" w:y="1"/>
      <w:rPr>
        <w:rStyle w:val="ac"/>
      </w:rPr>
    </w:pPr>
    <w:r>
      <w:fldChar w:fldCharType="begin"/>
    </w:r>
    <w:r w:rsidR="00AC6CEC">
      <w:rPr>
        <w:rStyle w:val="ac"/>
      </w:rPr>
      <w:instrText xml:space="preserve">PAGE  </w:instrText>
    </w:r>
    <w:r>
      <w:fldChar w:fldCharType="separate"/>
    </w:r>
    <w:r w:rsidR="0045142A">
      <w:rPr>
        <w:rStyle w:val="ac"/>
        <w:noProof/>
      </w:rPr>
      <w:t>1</w:t>
    </w:r>
    <w:r>
      <w:fldChar w:fldCharType="end"/>
    </w:r>
  </w:p>
  <w:p w:rsidR="00EE05BE" w:rsidRDefault="00EE05BE">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373A4">
    <w:pPr>
      <w:pStyle w:val="a9"/>
      <w:framePr w:wrap="around" w:vAnchor="text" w:hAnchor="margin" w:xAlign="center" w:y="1"/>
      <w:rPr>
        <w:rStyle w:val="ac"/>
      </w:rPr>
    </w:pPr>
    <w:r>
      <w:fldChar w:fldCharType="begin"/>
    </w:r>
    <w:r w:rsidR="00AC6CEC">
      <w:rPr>
        <w:rStyle w:val="ac"/>
      </w:rPr>
      <w:instrText xml:space="preserve">PAGE  </w:instrText>
    </w:r>
    <w:r>
      <w:fldChar w:fldCharType="separate"/>
    </w:r>
    <w:r w:rsidR="00AC6CEC">
      <w:rPr>
        <w:rStyle w:val="ac"/>
      </w:rPr>
      <w:t>1</w:t>
    </w:r>
    <w:r>
      <w:fldChar w:fldCharType="end"/>
    </w:r>
  </w:p>
  <w:p w:rsidR="00EE05BE" w:rsidRDefault="00EE05BE">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373A4">
    <w:pPr>
      <w:pStyle w:val="a9"/>
      <w:framePr w:wrap="around" w:vAnchor="text" w:hAnchor="margin" w:xAlign="center" w:y="1"/>
      <w:rPr>
        <w:rStyle w:val="ac"/>
      </w:rPr>
    </w:pPr>
    <w:r>
      <w:fldChar w:fldCharType="begin"/>
    </w:r>
    <w:r w:rsidR="00AC6CEC">
      <w:rPr>
        <w:rStyle w:val="ac"/>
      </w:rPr>
      <w:instrText xml:space="preserve">PAGE  </w:instrText>
    </w:r>
    <w:r>
      <w:fldChar w:fldCharType="separate"/>
    </w:r>
    <w:r w:rsidR="0045142A">
      <w:rPr>
        <w:rStyle w:val="ac"/>
        <w:noProof/>
      </w:rPr>
      <w:t>1</w:t>
    </w:r>
    <w:r>
      <w:fldChar w:fldCharType="end"/>
    </w:r>
  </w:p>
  <w:p w:rsidR="00EE05BE" w:rsidRDefault="00EE05BE">
    <w:pPr>
      <w:pStyle w:val="a9"/>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373A4">
    <w:pPr>
      <w:pStyle w:val="a9"/>
      <w:framePr w:wrap="around" w:vAnchor="text" w:hAnchor="margin" w:xAlign="center" w:y="1"/>
      <w:rPr>
        <w:rStyle w:val="ac"/>
      </w:rPr>
    </w:pPr>
    <w:r>
      <w:fldChar w:fldCharType="begin"/>
    </w:r>
    <w:r w:rsidR="00AC6CEC">
      <w:rPr>
        <w:rStyle w:val="ac"/>
      </w:rPr>
      <w:instrText xml:space="preserve">PAGE  </w:instrText>
    </w:r>
    <w:r>
      <w:fldChar w:fldCharType="end"/>
    </w:r>
  </w:p>
  <w:p w:rsidR="00EE05BE" w:rsidRDefault="00EE05BE">
    <w:pPr>
      <w:pStyle w:val="a9"/>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2373A4">
    <w:pPr>
      <w:pStyle w:val="a9"/>
      <w:framePr w:wrap="around" w:vAnchor="text" w:hAnchor="margin" w:xAlign="center" w:y="1"/>
      <w:rPr>
        <w:rStyle w:val="ac"/>
      </w:rPr>
    </w:pPr>
    <w:r>
      <w:fldChar w:fldCharType="begin"/>
    </w:r>
    <w:r w:rsidR="00AC6CEC">
      <w:rPr>
        <w:rStyle w:val="ac"/>
      </w:rPr>
      <w:instrText xml:space="preserve">PAGE  </w:instrText>
    </w:r>
    <w:r>
      <w:fldChar w:fldCharType="separate"/>
    </w:r>
    <w:r w:rsidR="00E76C24">
      <w:rPr>
        <w:rStyle w:val="ac"/>
        <w:noProof/>
      </w:rPr>
      <w:t>2</w:t>
    </w:r>
    <w:r>
      <w:fldChar w:fldCharType="end"/>
    </w:r>
  </w:p>
  <w:p w:rsidR="00EE05BE" w:rsidRDefault="00EE05B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E09" w:rsidRDefault="002F5E09" w:rsidP="00EE05BE">
      <w:r>
        <w:separator/>
      </w:r>
    </w:p>
  </w:footnote>
  <w:footnote w:type="continuationSeparator" w:id="0">
    <w:p w:rsidR="002F5E09" w:rsidRDefault="002F5E09" w:rsidP="00EE05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5BE" w:rsidRDefault="00AC6CEC">
    <w:pPr>
      <w:pStyle w:val="aa"/>
      <w:rPr>
        <w:sz w:val="24"/>
        <w:szCs w:val="24"/>
      </w:rPr>
    </w:pPr>
    <w:r>
      <w:rPr>
        <w:rFonts w:hint="eastAsia"/>
      </w:rPr>
      <w:t xml:space="preserve">                                                                                 </w:t>
    </w:r>
    <w:r>
      <w:rPr>
        <w:rFonts w:hint="eastAsia"/>
        <w:sz w:val="24"/>
        <w:szCs w:val="24"/>
      </w:rPr>
      <w:t>P1</w:t>
    </w:r>
    <w:r>
      <w:rPr>
        <w:sz w:val="24"/>
        <w:szCs w:val="24"/>
      </w:rPr>
      <w:t>711458</w:t>
    </w:r>
    <w:r>
      <w:rPr>
        <w:rFonts w:hint="eastAsia"/>
        <w:sz w:val="24"/>
        <w:szCs w:val="24"/>
      </w:rPr>
      <w:t>CN_WS</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华智则铭">
    <w15:presenceInfo w15:providerId="None" w15:userId="华智则铭"/>
  </w15:person>
  <w15:person w15:author="Unknown">
    <w15:presenceInfo w15:providerId="None" w15:userId="Unknow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attachedTemplate r:id="rId1"/>
  <w:defaultTabStop w:val="425"/>
  <w:drawingGridHorizontalSpacing w:val="120"/>
  <w:drawingGridVerticalSpacing w:val="156"/>
  <w:displayHorizontalDrawingGridEvery w:val="0"/>
  <w:displayVerticalDrawingGridEvery w:val="2"/>
  <w:characterSpacingControl w:val="compressPunctuation"/>
  <w:doNotValidateAgainstSchema/>
  <w:doNotDemarcateInvalidXml/>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172A27"/>
    <w:rsid w:val="000004B0"/>
    <w:rsid w:val="0000074F"/>
    <w:rsid w:val="0000110B"/>
    <w:rsid w:val="000017BA"/>
    <w:rsid w:val="00001BE7"/>
    <w:rsid w:val="00002608"/>
    <w:rsid w:val="00002951"/>
    <w:rsid w:val="00002B5E"/>
    <w:rsid w:val="00002E2D"/>
    <w:rsid w:val="00002F59"/>
    <w:rsid w:val="000040F7"/>
    <w:rsid w:val="000052B1"/>
    <w:rsid w:val="000057D8"/>
    <w:rsid w:val="00005C64"/>
    <w:rsid w:val="00005E07"/>
    <w:rsid w:val="00006729"/>
    <w:rsid w:val="00007541"/>
    <w:rsid w:val="000075D7"/>
    <w:rsid w:val="000129AE"/>
    <w:rsid w:val="00012EAB"/>
    <w:rsid w:val="00014119"/>
    <w:rsid w:val="000146CF"/>
    <w:rsid w:val="0001516A"/>
    <w:rsid w:val="00015890"/>
    <w:rsid w:val="000158AE"/>
    <w:rsid w:val="00016334"/>
    <w:rsid w:val="00017106"/>
    <w:rsid w:val="00017C0B"/>
    <w:rsid w:val="00021C2F"/>
    <w:rsid w:val="00022C30"/>
    <w:rsid w:val="00022EDD"/>
    <w:rsid w:val="0002340F"/>
    <w:rsid w:val="00023E1F"/>
    <w:rsid w:val="0002713C"/>
    <w:rsid w:val="0002758A"/>
    <w:rsid w:val="000277DB"/>
    <w:rsid w:val="00027BFE"/>
    <w:rsid w:val="00031E0A"/>
    <w:rsid w:val="00032515"/>
    <w:rsid w:val="00033793"/>
    <w:rsid w:val="00033D18"/>
    <w:rsid w:val="00034380"/>
    <w:rsid w:val="00034527"/>
    <w:rsid w:val="000350E3"/>
    <w:rsid w:val="000352D6"/>
    <w:rsid w:val="00035857"/>
    <w:rsid w:val="00036850"/>
    <w:rsid w:val="00040AD3"/>
    <w:rsid w:val="000415BC"/>
    <w:rsid w:val="00041F57"/>
    <w:rsid w:val="00042427"/>
    <w:rsid w:val="00042BAE"/>
    <w:rsid w:val="000438FB"/>
    <w:rsid w:val="00043A49"/>
    <w:rsid w:val="000441C0"/>
    <w:rsid w:val="00044598"/>
    <w:rsid w:val="00045059"/>
    <w:rsid w:val="00045B54"/>
    <w:rsid w:val="000461A7"/>
    <w:rsid w:val="000467E4"/>
    <w:rsid w:val="00046B83"/>
    <w:rsid w:val="00046FFD"/>
    <w:rsid w:val="000479B4"/>
    <w:rsid w:val="0005069C"/>
    <w:rsid w:val="000520AD"/>
    <w:rsid w:val="00052A43"/>
    <w:rsid w:val="00052CE7"/>
    <w:rsid w:val="00052D02"/>
    <w:rsid w:val="000533AF"/>
    <w:rsid w:val="00053635"/>
    <w:rsid w:val="00054E6D"/>
    <w:rsid w:val="00055177"/>
    <w:rsid w:val="000569E4"/>
    <w:rsid w:val="00056E3A"/>
    <w:rsid w:val="00056EC8"/>
    <w:rsid w:val="000571C0"/>
    <w:rsid w:val="0005787B"/>
    <w:rsid w:val="0006100A"/>
    <w:rsid w:val="00061032"/>
    <w:rsid w:val="00062075"/>
    <w:rsid w:val="000624B6"/>
    <w:rsid w:val="00063C99"/>
    <w:rsid w:val="0006420D"/>
    <w:rsid w:val="00064580"/>
    <w:rsid w:val="00064A95"/>
    <w:rsid w:val="000670EC"/>
    <w:rsid w:val="00067635"/>
    <w:rsid w:val="000678C7"/>
    <w:rsid w:val="0007057A"/>
    <w:rsid w:val="00071AA6"/>
    <w:rsid w:val="0007248E"/>
    <w:rsid w:val="00073A72"/>
    <w:rsid w:val="00073FF6"/>
    <w:rsid w:val="000751ED"/>
    <w:rsid w:val="00076280"/>
    <w:rsid w:val="00076567"/>
    <w:rsid w:val="00076FA3"/>
    <w:rsid w:val="0007773E"/>
    <w:rsid w:val="000806A6"/>
    <w:rsid w:val="00081FC9"/>
    <w:rsid w:val="00082560"/>
    <w:rsid w:val="00082CFE"/>
    <w:rsid w:val="00083015"/>
    <w:rsid w:val="0008317C"/>
    <w:rsid w:val="000832F0"/>
    <w:rsid w:val="000835D7"/>
    <w:rsid w:val="00083C1B"/>
    <w:rsid w:val="00084427"/>
    <w:rsid w:val="00085081"/>
    <w:rsid w:val="00085E25"/>
    <w:rsid w:val="00086346"/>
    <w:rsid w:val="00086633"/>
    <w:rsid w:val="000869CB"/>
    <w:rsid w:val="000871AB"/>
    <w:rsid w:val="000871D7"/>
    <w:rsid w:val="00087D65"/>
    <w:rsid w:val="000926C7"/>
    <w:rsid w:val="00092791"/>
    <w:rsid w:val="00094D98"/>
    <w:rsid w:val="00094FDE"/>
    <w:rsid w:val="000956B0"/>
    <w:rsid w:val="0009574E"/>
    <w:rsid w:val="00095F49"/>
    <w:rsid w:val="000967F3"/>
    <w:rsid w:val="00096CF4"/>
    <w:rsid w:val="00097F31"/>
    <w:rsid w:val="000A05A9"/>
    <w:rsid w:val="000A1153"/>
    <w:rsid w:val="000A13D7"/>
    <w:rsid w:val="000A15D1"/>
    <w:rsid w:val="000A2237"/>
    <w:rsid w:val="000A2274"/>
    <w:rsid w:val="000A26B9"/>
    <w:rsid w:val="000A2722"/>
    <w:rsid w:val="000A3409"/>
    <w:rsid w:val="000A3DC2"/>
    <w:rsid w:val="000A41D5"/>
    <w:rsid w:val="000A44FD"/>
    <w:rsid w:val="000A4793"/>
    <w:rsid w:val="000A47FB"/>
    <w:rsid w:val="000A49E3"/>
    <w:rsid w:val="000A4C9E"/>
    <w:rsid w:val="000A5BC0"/>
    <w:rsid w:val="000A5EC0"/>
    <w:rsid w:val="000A7B96"/>
    <w:rsid w:val="000B0BDE"/>
    <w:rsid w:val="000B0E0C"/>
    <w:rsid w:val="000B16F1"/>
    <w:rsid w:val="000B1983"/>
    <w:rsid w:val="000B34DE"/>
    <w:rsid w:val="000B38E4"/>
    <w:rsid w:val="000B4778"/>
    <w:rsid w:val="000B580E"/>
    <w:rsid w:val="000B75D1"/>
    <w:rsid w:val="000B771D"/>
    <w:rsid w:val="000B7B15"/>
    <w:rsid w:val="000B7D14"/>
    <w:rsid w:val="000C084D"/>
    <w:rsid w:val="000C0882"/>
    <w:rsid w:val="000C4908"/>
    <w:rsid w:val="000C63C6"/>
    <w:rsid w:val="000C644E"/>
    <w:rsid w:val="000C67DF"/>
    <w:rsid w:val="000C6BCB"/>
    <w:rsid w:val="000C6BF1"/>
    <w:rsid w:val="000C6E16"/>
    <w:rsid w:val="000C7444"/>
    <w:rsid w:val="000C7739"/>
    <w:rsid w:val="000C7B80"/>
    <w:rsid w:val="000D2F0D"/>
    <w:rsid w:val="000D322E"/>
    <w:rsid w:val="000D3FF1"/>
    <w:rsid w:val="000D65A1"/>
    <w:rsid w:val="000D7D17"/>
    <w:rsid w:val="000E0EE8"/>
    <w:rsid w:val="000E1370"/>
    <w:rsid w:val="000E16BC"/>
    <w:rsid w:val="000E182B"/>
    <w:rsid w:val="000E1C19"/>
    <w:rsid w:val="000E42EA"/>
    <w:rsid w:val="000E482D"/>
    <w:rsid w:val="000E4F7A"/>
    <w:rsid w:val="000E5109"/>
    <w:rsid w:val="000E5996"/>
    <w:rsid w:val="000F176C"/>
    <w:rsid w:val="000F1B10"/>
    <w:rsid w:val="000F218A"/>
    <w:rsid w:val="000F226D"/>
    <w:rsid w:val="000F2404"/>
    <w:rsid w:val="000F3714"/>
    <w:rsid w:val="000F460B"/>
    <w:rsid w:val="000F4F8A"/>
    <w:rsid w:val="000F6328"/>
    <w:rsid w:val="000F6404"/>
    <w:rsid w:val="000F6B94"/>
    <w:rsid w:val="000F70DF"/>
    <w:rsid w:val="000F7F90"/>
    <w:rsid w:val="00100F08"/>
    <w:rsid w:val="00101147"/>
    <w:rsid w:val="00101932"/>
    <w:rsid w:val="00101B04"/>
    <w:rsid w:val="00101E41"/>
    <w:rsid w:val="00101F98"/>
    <w:rsid w:val="00102D00"/>
    <w:rsid w:val="00105921"/>
    <w:rsid w:val="0010688F"/>
    <w:rsid w:val="00107021"/>
    <w:rsid w:val="00107441"/>
    <w:rsid w:val="00107FA1"/>
    <w:rsid w:val="001105CB"/>
    <w:rsid w:val="001114E9"/>
    <w:rsid w:val="001115A0"/>
    <w:rsid w:val="00111D4B"/>
    <w:rsid w:val="00111DEE"/>
    <w:rsid w:val="00112339"/>
    <w:rsid w:val="00112A42"/>
    <w:rsid w:val="0011313A"/>
    <w:rsid w:val="001149A0"/>
    <w:rsid w:val="0011538C"/>
    <w:rsid w:val="001153B3"/>
    <w:rsid w:val="001154EC"/>
    <w:rsid w:val="001156F7"/>
    <w:rsid w:val="00115C6B"/>
    <w:rsid w:val="001174BD"/>
    <w:rsid w:val="001178A8"/>
    <w:rsid w:val="00120E30"/>
    <w:rsid w:val="00121CCC"/>
    <w:rsid w:val="0012283E"/>
    <w:rsid w:val="00122C1D"/>
    <w:rsid w:val="001231B4"/>
    <w:rsid w:val="0012407A"/>
    <w:rsid w:val="00126568"/>
    <w:rsid w:val="00127F06"/>
    <w:rsid w:val="0013038B"/>
    <w:rsid w:val="00130703"/>
    <w:rsid w:val="00130CD0"/>
    <w:rsid w:val="00131142"/>
    <w:rsid w:val="0013177F"/>
    <w:rsid w:val="00131E04"/>
    <w:rsid w:val="00131FD8"/>
    <w:rsid w:val="0013278C"/>
    <w:rsid w:val="00133332"/>
    <w:rsid w:val="001334F2"/>
    <w:rsid w:val="00133FB7"/>
    <w:rsid w:val="00134CD1"/>
    <w:rsid w:val="00135921"/>
    <w:rsid w:val="0013619E"/>
    <w:rsid w:val="00136556"/>
    <w:rsid w:val="0013701A"/>
    <w:rsid w:val="00140AC1"/>
    <w:rsid w:val="00140AD0"/>
    <w:rsid w:val="00140E9C"/>
    <w:rsid w:val="001416AF"/>
    <w:rsid w:val="0014240C"/>
    <w:rsid w:val="001424D5"/>
    <w:rsid w:val="001425AD"/>
    <w:rsid w:val="00142BEA"/>
    <w:rsid w:val="001433AE"/>
    <w:rsid w:val="001437DF"/>
    <w:rsid w:val="00144BA8"/>
    <w:rsid w:val="00144FFC"/>
    <w:rsid w:val="001450B5"/>
    <w:rsid w:val="00145D7A"/>
    <w:rsid w:val="0014731D"/>
    <w:rsid w:val="001501BF"/>
    <w:rsid w:val="00150B8C"/>
    <w:rsid w:val="00151437"/>
    <w:rsid w:val="00151D75"/>
    <w:rsid w:val="00151E10"/>
    <w:rsid w:val="0015205D"/>
    <w:rsid w:val="0015279A"/>
    <w:rsid w:val="00152E1E"/>
    <w:rsid w:val="00154B87"/>
    <w:rsid w:val="001574A2"/>
    <w:rsid w:val="00157747"/>
    <w:rsid w:val="001577F5"/>
    <w:rsid w:val="00160CDD"/>
    <w:rsid w:val="0016129C"/>
    <w:rsid w:val="00161457"/>
    <w:rsid w:val="001628C4"/>
    <w:rsid w:val="00162EF3"/>
    <w:rsid w:val="00163710"/>
    <w:rsid w:val="001648CE"/>
    <w:rsid w:val="00164B4B"/>
    <w:rsid w:val="0016642B"/>
    <w:rsid w:val="0016682D"/>
    <w:rsid w:val="00167251"/>
    <w:rsid w:val="0016775B"/>
    <w:rsid w:val="00167769"/>
    <w:rsid w:val="00171510"/>
    <w:rsid w:val="001715D0"/>
    <w:rsid w:val="00172A27"/>
    <w:rsid w:val="001732F2"/>
    <w:rsid w:val="001733F8"/>
    <w:rsid w:val="00173E38"/>
    <w:rsid w:val="001740CF"/>
    <w:rsid w:val="00174101"/>
    <w:rsid w:val="00174325"/>
    <w:rsid w:val="00174633"/>
    <w:rsid w:val="00174789"/>
    <w:rsid w:val="00174BAD"/>
    <w:rsid w:val="00174C89"/>
    <w:rsid w:val="00175C12"/>
    <w:rsid w:val="00175EFE"/>
    <w:rsid w:val="001762A1"/>
    <w:rsid w:val="00176813"/>
    <w:rsid w:val="0017688B"/>
    <w:rsid w:val="001768EB"/>
    <w:rsid w:val="0017724F"/>
    <w:rsid w:val="00177798"/>
    <w:rsid w:val="001779D2"/>
    <w:rsid w:val="00180472"/>
    <w:rsid w:val="00181F81"/>
    <w:rsid w:val="0018207F"/>
    <w:rsid w:val="0018217F"/>
    <w:rsid w:val="00182C4D"/>
    <w:rsid w:val="00185018"/>
    <w:rsid w:val="00185BE7"/>
    <w:rsid w:val="001864C3"/>
    <w:rsid w:val="00186780"/>
    <w:rsid w:val="00186A83"/>
    <w:rsid w:val="001878EA"/>
    <w:rsid w:val="00190864"/>
    <w:rsid w:val="00191B2F"/>
    <w:rsid w:val="00191D40"/>
    <w:rsid w:val="001921B2"/>
    <w:rsid w:val="001932F1"/>
    <w:rsid w:val="00193DC6"/>
    <w:rsid w:val="001941B1"/>
    <w:rsid w:val="001950C3"/>
    <w:rsid w:val="001956B6"/>
    <w:rsid w:val="00196F0C"/>
    <w:rsid w:val="0019725C"/>
    <w:rsid w:val="00197413"/>
    <w:rsid w:val="00197A22"/>
    <w:rsid w:val="001A17B2"/>
    <w:rsid w:val="001A270F"/>
    <w:rsid w:val="001A2A26"/>
    <w:rsid w:val="001A3D07"/>
    <w:rsid w:val="001A405A"/>
    <w:rsid w:val="001A4741"/>
    <w:rsid w:val="001A4868"/>
    <w:rsid w:val="001A556F"/>
    <w:rsid w:val="001A6434"/>
    <w:rsid w:val="001A669B"/>
    <w:rsid w:val="001A6E95"/>
    <w:rsid w:val="001B28D6"/>
    <w:rsid w:val="001B2C3E"/>
    <w:rsid w:val="001B3F80"/>
    <w:rsid w:val="001B403B"/>
    <w:rsid w:val="001B4F1E"/>
    <w:rsid w:val="001B5355"/>
    <w:rsid w:val="001B53FA"/>
    <w:rsid w:val="001B5C5B"/>
    <w:rsid w:val="001B698E"/>
    <w:rsid w:val="001C22A0"/>
    <w:rsid w:val="001C28AB"/>
    <w:rsid w:val="001C2F09"/>
    <w:rsid w:val="001C46F8"/>
    <w:rsid w:val="001C4982"/>
    <w:rsid w:val="001C60CD"/>
    <w:rsid w:val="001C755E"/>
    <w:rsid w:val="001D036B"/>
    <w:rsid w:val="001D176D"/>
    <w:rsid w:val="001D21AB"/>
    <w:rsid w:val="001D22A6"/>
    <w:rsid w:val="001D2364"/>
    <w:rsid w:val="001D278C"/>
    <w:rsid w:val="001D405C"/>
    <w:rsid w:val="001D4DE2"/>
    <w:rsid w:val="001D5A8C"/>
    <w:rsid w:val="001D65CD"/>
    <w:rsid w:val="001D6DB5"/>
    <w:rsid w:val="001D6DE7"/>
    <w:rsid w:val="001D729B"/>
    <w:rsid w:val="001E0628"/>
    <w:rsid w:val="001E0935"/>
    <w:rsid w:val="001E1016"/>
    <w:rsid w:val="001E173D"/>
    <w:rsid w:val="001E29EF"/>
    <w:rsid w:val="001E2B06"/>
    <w:rsid w:val="001E3A70"/>
    <w:rsid w:val="001E49FD"/>
    <w:rsid w:val="001E5197"/>
    <w:rsid w:val="001E56D6"/>
    <w:rsid w:val="001E5885"/>
    <w:rsid w:val="001E590F"/>
    <w:rsid w:val="001E5AFC"/>
    <w:rsid w:val="001E5D2B"/>
    <w:rsid w:val="001E5E9D"/>
    <w:rsid w:val="001E614B"/>
    <w:rsid w:val="001E67FC"/>
    <w:rsid w:val="001E6BE8"/>
    <w:rsid w:val="001E75E4"/>
    <w:rsid w:val="001F08CB"/>
    <w:rsid w:val="001F1916"/>
    <w:rsid w:val="001F20FB"/>
    <w:rsid w:val="001F306D"/>
    <w:rsid w:val="001F384B"/>
    <w:rsid w:val="001F3F37"/>
    <w:rsid w:val="001F422A"/>
    <w:rsid w:val="001F44E6"/>
    <w:rsid w:val="001F46CE"/>
    <w:rsid w:val="001F51E6"/>
    <w:rsid w:val="001F525A"/>
    <w:rsid w:val="001F58A3"/>
    <w:rsid w:val="001F6AC3"/>
    <w:rsid w:val="00200BF6"/>
    <w:rsid w:val="002012AD"/>
    <w:rsid w:val="00201F9A"/>
    <w:rsid w:val="00202F5E"/>
    <w:rsid w:val="00203A03"/>
    <w:rsid w:val="00203C0B"/>
    <w:rsid w:val="00203D1D"/>
    <w:rsid w:val="00204483"/>
    <w:rsid w:val="00204B42"/>
    <w:rsid w:val="00205313"/>
    <w:rsid w:val="00206335"/>
    <w:rsid w:val="0020757C"/>
    <w:rsid w:val="00207E6B"/>
    <w:rsid w:val="0021007D"/>
    <w:rsid w:val="00210330"/>
    <w:rsid w:val="0021085E"/>
    <w:rsid w:val="00211DF3"/>
    <w:rsid w:val="00211F72"/>
    <w:rsid w:val="002127F9"/>
    <w:rsid w:val="0021429E"/>
    <w:rsid w:val="00214AAD"/>
    <w:rsid w:val="002151E0"/>
    <w:rsid w:val="002153A9"/>
    <w:rsid w:val="00215BB8"/>
    <w:rsid w:val="00215BEB"/>
    <w:rsid w:val="00216FF5"/>
    <w:rsid w:val="00217841"/>
    <w:rsid w:val="0022192E"/>
    <w:rsid w:val="002222E2"/>
    <w:rsid w:val="00222379"/>
    <w:rsid w:val="00222729"/>
    <w:rsid w:val="002228D7"/>
    <w:rsid w:val="00223219"/>
    <w:rsid w:val="0022511E"/>
    <w:rsid w:val="00225F1C"/>
    <w:rsid w:val="0023011D"/>
    <w:rsid w:val="00230B80"/>
    <w:rsid w:val="00231C08"/>
    <w:rsid w:val="00234054"/>
    <w:rsid w:val="0023435D"/>
    <w:rsid w:val="00235936"/>
    <w:rsid w:val="00235CB9"/>
    <w:rsid w:val="00236496"/>
    <w:rsid w:val="00236615"/>
    <w:rsid w:val="00236960"/>
    <w:rsid w:val="00237259"/>
    <w:rsid w:val="002373A4"/>
    <w:rsid w:val="002375FA"/>
    <w:rsid w:val="00237CBC"/>
    <w:rsid w:val="002404D5"/>
    <w:rsid w:val="00240725"/>
    <w:rsid w:val="00240813"/>
    <w:rsid w:val="00241019"/>
    <w:rsid w:val="002416A2"/>
    <w:rsid w:val="00242B68"/>
    <w:rsid w:val="002435F6"/>
    <w:rsid w:val="00243855"/>
    <w:rsid w:val="00243B2C"/>
    <w:rsid w:val="00243C0E"/>
    <w:rsid w:val="00243F44"/>
    <w:rsid w:val="00244E49"/>
    <w:rsid w:val="00247E5D"/>
    <w:rsid w:val="0025014C"/>
    <w:rsid w:val="00250839"/>
    <w:rsid w:val="00250B14"/>
    <w:rsid w:val="002517C7"/>
    <w:rsid w:val="00251B58"/>
    <w:rsid w:val="00252C9F"/>
    <w:rsid w:val="00253501"/>
    <w:rsid w:val="00253E2B"/>
    <w:rsid w:val="00254972"/>
    <w:rsid w:val="00254CE3"/>
    <w:rsid w:val="00254E66"/>
    <w:rsid w:val="00256A21"/>
    <w:rsid w:val="00256FF1"/>
    <w:rsid w:val="00257ECB"/>
    <w:rsid w:val="00260C13"/>
    <w:rsid w:val="00260CD1"/>
    <w:rsid w:val="00260EC1"/>
    <w:rsid w:val="00261C9F"/>
    <w:rsid w:val="00263D45"/>
    <w:rsid w:val="00263FBD"/>
    <w:rsid w:val="00264812"/>
    <w:rsid w:val="00265076"/>
    <w:rsid w:val="0026517B"/>
    <w:rsid w:val="0026587E"/>
    <w:rsid w:val="00265C0C"/>
    <w:rsid w:val="0026667A"/>
    <w:rsid w:val="002709B6"/>
    <w:rsid w:val="00270A20"/>
    <w:rsid w:val="00270B5F"/>
    <w:rsid w:val="002718AF"/>
    <w:rsid w:val="0027216E"/>
    <w:rsid w:val="0027254E"/>
    <w:rsid w:val="002726F4"/>
    <w:rsid w:val="002737FC"/>
    <w:rsid w:val="002745A7"/>
    <w:rsid w:val="002745EF"/>
    <w:rsid w:val="0027571C"/>
    <w:rsid w:val="002758F0"/>
    <w:rsid w:val="00276093"/>
    <w:rsid w:val="0027645C"/>
    <w:rsid w:val="00277A73"/>
    <w:rsid w:val="00277DB7"/>
    <w:rsid w:val="00277FFD"/>
    <w:rsid w:val="00280070"/>
    <w:rsid w:val="00280B01"/>
    <w:rsid w:val="00281A87"/>
    <w:rsid w:val="00281B31"/>
    <w:rsid w:val="00282155"/>
    <w:rsid w:val="0028266B"/>
    <w:rsid w:val="00283901"/>
    <w:rsid w:val="002840F7"/>
    <w:rsid w:val="0028457F"/>
    <w:rsid w:val="00284EB6"/>
    <w:rsid w:val="00285C1E"/>
    <w:rsid w:val="002873A4"/>
    <w:rsid w:val="002879DE"/>
    <w:rsid w:val="0029009B"/>
    <w:rsid w:val="002905F9"/>
    <w:rsid w:val="0029135B"/>
    <w:rsid w:val="002924B4"/>
    <w:rsid w:val="00292C26"/>
    <w:rsid w:val="00292DA7"/>
    <w:rsid w:val="0029351C"/>
    <w:rsid w:val="00294412"/>
    <w:rsid w:val="0029638F"/>
    <w:rsid w:val="0029698D"/>
    <w:rsid w:val="00296FA8"/>
    <w:rsid w:val="002A00F2"/>
    <w:rsid w:val="002A05A1"/>
    <w:rsid w:val="002A2097"/>
    <w:rsid w:val="002A249F"/>
    <w:rsid w:val="002A2833"/>
    <w:rsid w:val="002A2F19"/>
    <w:rsid w:val="002A3986"/>
    <w:rsid w:val="002A4533"/>
    <w:rsid w:val="002A4A49"/>
    <w:rsid w:val="002A56B8"/>
    <w:rsid w:val="002A6638"/>
    <w:rsid w:val="002A6C0D"/>
    <w:rsid w:val="002A6ED0"/>
    <w:rsid w:val="002A6F8D"/>
    <w:rsid w:val="002A7167"/>
    <w:rsid w:val="002A7298"/>
    <w:rsid w:val="002B1325"/>
    <w:rsid w:val="002B188F"/>
    <w:rsid w:val="002B23CA"/>
    <w:rsid w:val="002B2CD8"/>
    <w:rsid w:val="002B3E46"/>
    <w:rsid w:val="002B52C4"/>
    <w:rsid w:val="002B5E52"/>
    <w:rsid w:val="002B5E54"/>
    <w:rsid w:val="002B68A1"/>
    <w:rsid w:val="002B6959"/>
    <w:rsid w:val="002B6E17"/>
    <w:rsid w:val="002B72B8"/>
    <w:rsid w:val="002B755D"/>
    <w:rsid w:val="002B7C4D"/>
    <w:rsid w:val="002B7D9D"/>
    <w:rsid w:val="002C0694"/>
    <w:rsid w:val="002C0B04"/>
    <w:rsid w:val="002C20A3"/>
    <w:rsid w:val="002C2BC4"/>
    <w:rsid w:val="002C33A3"/>
    <w:rsid w:val="002C463F"/>
    <w:rsid w:val="002C52E9"/>
    <w:rsid w:val="002C5966"/>
    <w:rsid w:val="002C6770"/>
    <w:rsid w:val="002D098A"/>
    <w:rsid w:val="002D0B7D"/>
    <w:rsid w:val="002D0EBF"/>
    <w:rsid w:val="002D1352"/>
    <w:rsid w:val="002D32C5"/>
    <w:rsid w:val="002D3770"/>
    <w:rsid w:val="002D4894"/>
    <w:rsid w:val="002D4FCC"/>
    <w:rsid w:val="002D6464"/>
    <w:rsid w:val="002D6524"/>
    <w:rsid w:val="002D67A4"/>
    <w:rsid w:val="002D7F73"/>
    <w:rsid w:val="002E01F5"/>
    <w:rsid w:val="002E1B39"/>
    <w:rsid w:val="002E21DD"/>
    <w:rsid w:val="002E26E8"/>
    <w:rsid w:val="002E4529"/>
    <w:rsid w:val="002E4675"/>
    <w:rsid w:val="002E5B9E"/>
    <w:rsid w:val="002E60FD"/>
    <w:rsid w:val="002E6916"/>
    <w:rsid w:val="002E7A67"/>
    <w:rsid w:val="002F099E"/>
    <w:rsid w:val="002F117C"/>
    <w:rsid w:val="002F1BFA"/>
    <w:rsid w:val="002F1C9D"/>
    <w:rsid w:val="002F2756"/>
    <w:rsid w:val="002F2FE3"/>
    <w:rsid w:val="002F33B1"/>
    <w:rsid w:val="002F389F"/>
    <w:rsid w:val="002F3A39"/>
    <w:rsid w:val="002F4FDC"/>
    <w:rsid w:val="002F51D3"/>
    <w:rsid w:val="002F537B"/>
    <w:rsid w:val="002F5E09"/>
    <w:rsid w:val="002F6369"/>
    <w:rsid w:val="002F69D4"/>
    <w:rsid w:val="002F7358"/>
    <w:rsid w:val="00300B0F"/>
    <w:rsid w:val="00302239"/>
    <w:rsid w:val="0030271F"/>
    <w:rsid w:val="00302954"/>
    <w:rsid w:val="00302B73"/>
    <w:rsid w:val="00303427"/>
    <w:rsid w:val="003036C2"/>
    <w:rsid w:val="0030463B"/>
    <w:rsid w:val="003046BE"/>
    <w:rsid w:val="00304CCB"/>
    <w:rsid w:val="00304F58"/>
    <w:rsid w:val="0030670E"/>
    <w:rsid w:val="00306F85"/>
    <w:rsid w:val="00307CD9"/>
    <w:rsid w:val="003102E2"/>
    <w:rsid w:val="00310D1D"/>
    <w:rsid w:val="003110F9"/>
    <w:rsid w:val="00311532"/>
    <w:rsid w:val="00311873"/>
    <w:rsid w:val="00312118"/>
    <w:rsid w:val="00312367"/>
    <w:rsid w:val="00313625"/>
    <w:rsid w:val="00313CA0"/>
    <w:rsid w:val="003140BF"/>
    <w:rsid w:val="00314BD2"/>
    <w:rsid w:val="00314F1D"/>
    <w:rsid w:val="00315B39"/>
    <w:rsid w:val="00315FF7"/>
    <w:rsid w:val="00316294"/>
    <w:rsid w:val="0031728D"/>
    <w:rsid w:val="003221F4"/>
    <w:rsid w:val="0032308A"/>
    <w:rsid w:val="00323916"/>
    <w:rsid w:val="0032392A"/>
    <w:rsid w:val="0032414D"/>
    <w:rsid w:val="0032414E"/>
    <w:rsid w:val="00324427"/>
    <w:rsid w:val="00324568"/>
    <w:rsid w:val="00326789"/>
    <w:rsid w:val="00326E14"/>
    <w:rsid w:val="0032736B"/>
    <w:rsid w:val="003274CC"/>
    <w:rsid w:val="00327722"/>
    <w:rsid w:val="00327F27"/>
    <w:rsid w:val="00330FA8"/>
    <w:rsid w:val="00331117"/>
    <w:rsid w:val="00331380"/>
    <w:rsid w:val="0033160A"/>
    <w:rsid w:val="00331736"/>
    <w:rsid w:val="003336A3"/>
    <w:rsid w:val="00333CA0"/>
    <w:rsid w:val="00333F46"/>
    <w:rsid w:val="00335B06"/>
    <w:rsid w:val="00335B7D"/>
    <w:rsid w:val="00335C57"/>
    <w:rsid w:val="00335F78"/>
    <w:rsid w:val="00337806"/>
    <w:rsid w:val="00337D1F"/>
    <w:rsid w:val="00337E20"/>
    <w:rsid w:val="00341398"/>
    <w:rsid w:val="00341E26"/>
    <w:rsid w:val="00342766"/>
    <w:rsid w:val="00343657"/>
    <w:rsid w:val="00344A71"/>
    <w:rsid w:val="003452E3"/>
    <w:rsid w:val="00345A92"/>
    <w:rsid w:val="00345AB8"/>
    <w:rsid w:val="003461F4"/>
    <w:rsid w:val="00346A08"/>
    <w:rsid w:val="00350A73"/>
    <w:rsid w:val="00351670"/>
    <w:rsid w:val="00351BB8"/>
    <w:rsid w:val="0035220C"/>
    <w:rsid w:val="00352F86"/>
    <w:rsid w:val="0035329C"/>
    <w:rsid w:val="003535F0"/>
    <w:rsid w:val="0035370D"/>
    <w:rsid w:val="00353FCD"/>
    <w:rsid w:val="00355ABE"/>
    <w:rsid w:val="00356671"/>
    <w:rsid w:val="00356B6A"/>
    <w:rsid w:val="00360F9C"/>
    <w:rsid w:val="00361DCC"/>
    <w:rsid w:val="0036222B"/>
    <w:rsid w:val="003627BE"/>
    <w:rsid w:val="0036376A"/>
    <w:rsid w:val="0036559E"/>
    <w:rsid w:val="00365C1F"/>
    <w:rsid w:val="00365E79"/>
    <w:rsid w:val="003671CF"/>
    <w:rsid w:val="00370C9E"/>
    <w:rsid w:val="00370D0E"/>
    <w:rsid w:val="00371DDF"/>
    <w:rsid w:val="00373432"/>
    <w:rsid w:val="003762CC"/>
    <w:rsid w:val="00377AAB"/>
    <w:rsid w:val="00377CF4"/>
    <w:rsid w:val="00380B0D"/>
    <w:rsid w:val="00380E26"/>
    <w:rsid w:val="00380FB5"/>
    <w:rsid w:val="003814CD"/>
    <w:rsid w:val="00382BF0"/>
    <w:rsid w:val="00385825"/>
    <w:rsid w:val="003862D1"/>
    <w:rsid w:val="00386A74"/>
    <w:rsid w:val="00386E70"/>
    <w:rsid w:val="0038704E"/>
    <w:rsid w:val="003903DF"/>
    <w:rsid w:val="00390D78"/>
    <w:rsid w:val="003911F8"/>
    <w:rsid w:val="00391A41"/>
    <w:rsid w:val="00391C6B"/>
    <w:rsid w:val="003926D9"/>
    <w:rsid w:val="0039396D"/>
    <w:rsid w:val="00394437"/>
    <w:rsid w:val="003945F7"/>
    <w:rsid w:val="003949DA"/>
    <w:rsid w:val="00397592"/>
    <w:rsid w:val="00397672"/>
    <w:rsid w:val="003A08EB"/>
    <w:rsid w:val="003A0A7A"/>
    <w:rsid w:val="003A0C10"/>
    <w:rsid w:val="003A1208"/>
    <w:rsid w:val="003A2276"/>
    <w:rsid w:val="003A2D1F"/>
    <w:rsid w:val="003A302A"/>
    <w:rsid w:val="003A5445"/>
    <w:rsid w:val="003A7CC9"/>
    <w:rsid w:val="003A7CDE"/>
    <w:rsid w:val="003B1694"/>
    <w:rsid w:val="003B290E"/>
    <w:rsid w:val="003B2D00"/>
    <w:rsid w:val="003B410A"/>
    <w:rsid w:val="003B4A39"/>
    <w:rsid w:val="003B656D"/>
    <w:rsid w:val="003B7F3A"/>
    <w:rsid w:val="003C0FED"/>
    <w:rsid w:val="003C1C73"/>
    <w:rsid w:val="003C20A4"/>
    <w:rsid w:val="003C2485"/>
    <w:rsid w:val="003C2F1B"/>
    <w:rsid w:val="003C3063"/>
    <w:rsid w:val="003C3A64"/>
    <w:rsid w:val="003C3C60"/>
    <w:rsid w:val="003C4493"/>
    <w:rsid w:val="003C6CAA"/>
    <w:rsid w:val="003C70A4"/>
    <w:rsid w:val="003C7680"/>
    <w:rsid w:val="003C7DD2"/>
    <w:rsid w:val="003D04E0"/>
    <w:rsid w:val="003D0FC6"/>
    <w:rsid w:val="003D1B9C"/>
    <w:rsid w:val="003D2548"/>
    <w:rsid w:val="003D354A"/>
    <w:rsid w:val="003D376D"/>
    <w:rsid w:val="003D3EBD"/>
    <w:rsid w:val="003D4496"/>
    <w:rsid w:val="003D4632"/>
    <w:rsid w:val="003D50C6"/>
    <w:rsid w:val="003D528C"/>
    <w:rsid w:val="003D5A8F"/>
    <w:rsid w:val="003D5B78"/>
    <w:rsid w:val="003D5C78"/>
    <w:rsid w:val="003D6C69"/>
    <w:rsid w:val="003D6F50"/>
    <w:rsid w:val="003D7773"/>
    <w:rsid w:val="003E1B31"/>
    <w:rsid w:val="003E2F63"/>
    <w:rsid w:val="003E440E"/>
    <w:rsid w:val="003E45F5"/>
    <w:rsid w:val="003E51DE"/>
    <w:rsid w:val="003F2269"/>
    <w:rsid w:val="003F2439"/>
    <w:rsid w:val="003F3201"/>
    <w:rsid w:val="003F6599"/>
    <w:rsid w:val="003F7830"/>
    <w:rsid w:val="0040011A"/>
    <w:rsid w:val="00400514"/>
    <w:rsid w:val="004015C4"/>
    <w:rsid w:val="00402536"/>
    <w:rsid w:val="00402EFE"/>
    <w:rsid w:val="004031D7"/>
    <w:rsid w:val="00403A85"/>
    <w:rsid w:val="00404E60"/>
    <w:rsid w:val="00406532"/>
    <w:rsid w:val="00407047"/>
    <w:rsid w:val="00407DD1"/>
    <w:rsid w:val="00410250"/>
    <w:rsid w:val="00410C45"/>
    <w:rsid w:val="00410E32"/>
    <w:rsid w:val="004114F2"/>
    <w:rsid w:val="00412E3E"/>
    <w:rsid w:val="00413AC1"/>
    <w:rsid w:val="004152D9"/>
    <w:rsid w:val="00415EE7"/>
    <w:rsid w:val="00416824"/>
    <w:rsid w:val="00417C15"/>
    <w:rsid w:val="00422219"/>
    <w:rsid w:val="00422CC1"/>
    <w:rsid w:val="0042340D"/>
    <w:rsid w:val="00423DD0"/>
    <w:rsid w:val="00423E34"/>
    <w:rsid w:val="0042567C"/>
    <w:rsid w:val="00426772"/>
    <w:rsid w:val="00427344"/>
    <w:rsid w:val="00427366"/>
    <w:rsid w:val="00427522"/>
    <w:rsid w:val="00427B46"/>
    <w:rsid w:val="0043061C"/>
    <w:rsid w:val="00431704"/>
    <w:rsid w:val="00432EDD"/>
    <w:rsid w:val="00432F1C"/>
    <w:rsid w:val="00433A05"/>
    <w:rsid w:val="00433B6F"/>
    <w:rsid w:val="00434A13"/>
    <w:rsid w:val="00435129"/>
    <w:rsid w:val="00436F22"/>
    <w:rsid w:val="00437CF4"/>
    <w:rsid w:val="00437E79"/>
    <w:rsid w:val="00440FE6"/>
    <w:rsid w:val="00441BB3"/>
    <w:rsid w:val="004428AA"/>
    <w:rsid w:val="004435E9"/>
    <w:rsid w:val="00443ADF"/>
    <w:rsid w:val="00443C3B"/>
    <w:rsid w:val="0044701F"/>
    <w:rsid w:val="00450614"/>
    <w:rsid w:val="00450C05"/>
    <w:rsid w:val="00450CA8"/>
    <w:rsid w:val="0045142A"/>
    <w:rsid w:val="00452654"/>
    <w:rsid w:val="00454986"/>
    <w:rsid w:val="00455516"/>
    <w:rsid w:val="0045596C"/>
    <w:rsid w:val="004609AE"/>
    <w:rsid w:val="00461956"/>
    <w:rsid w:val="00462858"/>
    <w:rsid w:val="00462CEC"/>
    <w:rsid w:val="0046497F"/>
    <w:rsid w:val="0046507C"/>
    <w:rsid w:val="0046575B"/>
    <w:rsid w:val="00465959"/>
    <w:rsid w:val="0046669B"/>
    <w:rsid w:val="004677B9"/>
    <w:rsid w:val="004701B1"/>
    <w:rsid w:val="00470308"/>
    <w:rsid w:val="004706FC"/>
    <w:rsid w:val="00470D66"/>
    <w:rsid w:val="00470D77"/>
    <w:rsid w:val="00471130"/>
    <w:rsid w:val="004713CE"/>
    <w:rsid w:val="00471536"/>
    <w:rsid w:val="00471743"/>
    <w:rsid w:val="00471FAB"/>
    <w:rsid w:val="0047321F"/>
    <w:rsid w:val="0047446A"/>
    <w:rsid w:val="00474769"/>
    <w:rsid w:val="00475089"/>
    <w:rsid w:val="00476FCB"/>
    <w:rsid w:val="004778F3"/>
    <w:rsid w:val="00477BFC"/>
    <w:rsid w:val="00477CA8"/>
    <w:rsid w:val="00480BF4"/>
    <w:rsid w:val="0048171E"/>
    <w:rsid w:val="00482BF6"/>
    <w:rsid w:val="00482D76"/>
    <w:rsid w:val="0048521E"/>
    <w:rsid w:val="004857D2"/>
    <w:rsid w:val="00485899"/>
    <w:rsid w:val="00486FFB"/>
    <w:rsid w:val="00493F19"/>
    <w:rsid w:val="004941C2"/>
    <w:rsid w:val="0049466D"/>
    <w:rsid w:val="00495245"/>
    <w:rsid w:val="00496256"/>
    <w:rsid w:val="004A10F5"/>
    <w:rsid w:val="004A1587"/>
    <w:rsid w:val="004A1C05"/>
    <w:rsid w:val="004A24B4"/>
    <w:rsid w:val="004A2C3B"/>
    <w:rsid w:val="004A31AF"/>
    <w:rsid w:val="004A413D"/>
    <w:rsid w:val="004A449F"/>
    <w:rsid w:val="004A4A83"/>
    <w:rsid w:val="004A63A8"/>
    <w:rsid w:val="004A67E5"/>
    <w:rsid w:val="004A6888"/>
    <w:rsid w:val="004A6F00"/>
    <w:rsid w:val="004A7AD1"/>
    <w:rsid w:val="004A7CE0"/>
    <w:rsid w:val="004A7E2D"/>
    <w:rsid w:val="004A7F83"/>
    <w:rsid w:val="004B0637"/>
    <w:rsid w:val="004B0D45"/>
    <w:rsid w:val="004B0F33"/>
    <w:rsid w:val="004B108D"/>
    <w:rsid w:val="004B11AB"/>
    <w:rsid w:val="004B14CC"/>
    <w:rsid w:val="004B2E7C"/>
    <w:rsid w:val="004B440C"/>
    <w:rsid w:val="004B5A5B"/>
    <w:rsid w:val="004B63FD"/>
    <w:rsid w:val="004B6C61"/>
    <w:rsid w:val="004B759F"/>
    <w:rsid w:val="004C0697"/>
    <w:rsid w:val="004C1903"/>
    <w:rsid w:val="004C2545"/>
    <w:rsid w:val="004C291E"/>
    <w:rsid w:val="004C3B7E"/>
    <w:rsid w:val="004C3DEE"/>
    <w:rsid w:val="004C5BDA"/>
    <w:rsid w:val="004C6B0A"/>
    <w:rsid w:val="004C6B49"/>
    <w:rsid w:val="004C6BC4"/>
    <w:rsid w:val="004C6C2C"/>
    <w:rsid w:val="004C77F4"/>
    <w:rsid w:val="004C7AE0"/>
    <w:rsid w:val="004C7CA6"/>
    <w:rsid w:val="004D0CE0"/>
    <w:rsid w:val="004D16F0"/>
    <w:rsid w:val="004D1D3F"/>
    <w:rsid w:val="004D354F"/>
    <w:rsid w:val="004D42DA"/>
    <w:rsid w:val="004D4620"/>
    <w:rsid w:val="004D550E"/>
    <w:rsid w:val="004D55A5"/>
    <w:rsid w:val="004D5842"/>
    <w:rsid w:val="004E0044"/>
    <w:rsid w:val="004E02F7"/>
    <w:rsid w:val="004E1421"/>
    <w:rsid w:val="004E29CB"/>
    <w:rsid w:val="004E4094"/>
    <w:rsid w:val="004E453A"/>
    <w:rsid w:val="004E539F"/>
    <w:rsid w:val="004E583D"/>
    <w:rsid w:val="004E6CB9"/>
    <w:rsid w:val="004E7300"/>
    <w:rsid w:val="004E79E8"/>
    <w:rsid w:val="004F01B4"/>
    <w:rsid w:val="004F0311"/>
    <w:rsid w:val="004F063F"/>
    <w:rsid w:val="004F17F8"/>
    <w:rsid w:val="004F2A50"/>
    <w:rsid w:val="004F2C6D"/>
    <w:rsid w:val="004F47F1"/>
    <w:rsid w:val="004F496F"/>
    <w:rsid w:val="004F520A"/>
    <w:rsid w:val="004F53DE"/>
    <w:rsid w:val="004F69A0"/>
    <w:rsid w:val="004F6B04"/>
    <w:rsid w:val="004F724A"/>
    <w:rsid w:val="004F7EDC"/>
    <w:rsid w:val="00502897"/>
    <w:rsid w:val="00503925"/>
    <w:rsid w:val="005039B6"/>
    <w:rsid w:val="00505434"/>
    <w:rsid w:val="00506C7D"/>
    <w:rsid w:val="00506DF5"/>
    <w:rsid w:val="00506E46"/>
    <w:rsid w:val="005076B4"/>
    <w:rsid w:val="00507980"/>
    <w:rsid w:val="00510DC2"/>
    <w:rsid w:val="00510F0D"/>
    <w:rsid w:val="0051279B"/>
    <w:rsid w:val="00512E95"/>
    <w:rsid w:val="005130BF"/>
    <w:rsid w:val="00513C77"/>
    <w:rsid w:val="00513DAE"/>
    <w:rsid w:val="005145BA"/>
    <w:rsid w:val="005152D8"/>
    <w:rsid w:val="00515FAF"/>
    <w:rsid w:val="00516BD4"/>
    <w:rsid w:val="00516E63"/>
    <w:rsid w:val="00517293"/>
    <w:rsid w:val="00520209"/>
    <w:rsid w:val="005202C1"/>
    <w:rsid w:val="00523098"/>
    <w:rsid w:val="005234F4"/>
    <w:rsid w:val="00523564"/>
    <w:rsid w:val="00523920"/>
    <w:rsid w:val="0052419F"/>
    <w:rsid w:val="00525A40"/>
    <w:rsid w:val="0052714F"/>
    <w:rsid w:val="00527B3F"/>
    <w:rsid w:val="00527DAB"/>
    <w:rsid w:val="005323D9"/>
    <w:rsid w:val="00533065"/>
    <w:rsid w:val="00533892"/>
    <w:rsid w:val="00533B48"/>
    <w:rsid w:val="00533C71"/>
    <w:rsid w:val="00534C00"/>
    <w:rsid w:val="00534F9D"/>
    <w:rsid w:val="005359A6"/>
    <w:rsid w:val="005368AF"/>
    <w:rsid w:val="0054031E"/>
    <w:rsid w:val="0054192B"/>
    <w:rsid w:val="005423F8"/>
    <w:rsid w:val="00542663"/>
    <w:rsid w:val="005428CB"/>
    <w:rsid w:val="00543E8C"/>
    <w:rsid w:val="005442B7"/>
    <w:rsid w:val="00544789"/>
    <w:rsid w:val="00544C34"/>
    <w:rsid w:val="005458D0"/>
    <w:rsid w:val="00545F3A"/>
    <w:rsid w:val="00546B78"/>
    <w:rsid w:val="00547CB4"/>
    <w:rsid w:val="00547D00"/>
    <w:rsid w:val="00550664"/>
    <w:rsid w:val="00550B88"/>
    <w:rsid w:val="00550F7D"/>
    <w:rsid w:val="00551184"/>
    <w:rsid w:val="0055162C"/>
    <w:rsid w:val="00551CBF"/>
    <w:rsid w:val="0055226E"/>
    <w:rsid w:val="005522D3"/>
    <w:rsid w:val="00552EA7"/>
    <w:rsid w:val="00553803"/>
    <w:rsid w:val="00553A54"/>
    <w:rsid w:val="00553C3E"/>
    <w:rsid w:val="00554130"/>
    <w:rsid w:val="00555CC5"/>
    <w:rsid w:val="00555EF3"/>
    <w:rsid w:val="00557098"/>
    <w:rsid w:val="00557499"/>
    <w:rsid w:val="00557F23"/>
    <w:rsid w:val="00557FA6"/>
    <w:rsid w:val="005601A1"/>
    <w:rsid w:val="005601BC"/>
    <w:rsid w:val="00560F7E"/>
    <w:rsid w:val="0056143D"/>
    <w:rsid w:val="00565DF9"/>
    <w:rsid w:val="00565FB5"/>
    <w:rsid w:val="00566035"/>
    <w:rsid w:val="00570512"/>
    <w:rsid w:val="0057079F"/>
    <w:rsid w:val="00570E30"/>
    <w:rsid w:val="00575949"/>
    <w:rsid w:val="00575A8E"/>
    <w:rsid w:val="00577E2E"/>
    <w:rsid w:val="0058003F"/>
    <w:rsid w:val="0058055F"/>
    <w:rsid w:val="0058154D"/>
    <w:rsid w:val="00582FC8"/>
    <w:rsid w:val="00583D8A"/>
    <w:rsid w:val="00584770"/>
    <w:rsid w:val="00584A07"/>
    <w:rsid w:val="00584D04"/>
    <w:rsid w:val="005850CC"/>
    <w:rsid w:val="005851B8"/>
    <w:rsid w:val="00586336"/>
    <w:rsid w:val="00586F6A"/>
    <w:rsid w:val="0058725A"/>
    <w:rsid w:val="0058792B"/>
    <w:rsid w:val="005900EF"/>
    <w:rsid w:val="005904B0"/>
    <w:rsid w:val="0059096A"/>
    <w:rsid w:val="005909B3"/>
    <w:rsid w:val="00591717"/>
    <w:rsid w:val="00591ADD"/>
    <w:rsid w:val="0059265F"/>
    <w:rsid w:val="0059282F"/>
    <w:rsid w:val="00593EAD"/>
    <w:rsid w:val="00594A73"/>
    <w:rsid w:val="005952FA"/>
    <w:rsid w:val="0059572B"/>
    <w:rsid w:val="0059574A"/>
    <w:rsid w:val="00595BFE"/>
    <w:rsid w:val="005964CA"/>
    <w:rsid w:val="005968DE"/>
    <w:rsid w:val="0059750B"/>
    <w:rsid w:val="005A2171"/>
    <w:rsid w:val="005A27A2"/>
    <w:rsid w:val="005A3247"/>
    <w:rsid w:val="005A58E7"/>
    <w:rsid w:val="005A6696"/>
    <w:rsid w:val="005B0828"/>
    <w:rsid w:val="005B0D65"/>
    <w:rsid w:val="005B1B97"/>
    <w:rsid w:val="005B4962"/>
    <w:rsid w:val="005B4F5D"/>
    <w:rsid w:val="005B60F8"/>
    <w:rsid w:val="005B7B36"/>
    <w:rsid w:val="005C2072"/>
    <w:rsid w:val="005C5030"/>
    <w:rsid w:val="005C66CB"/>
    <w:rsid w:val="005C6D0A"/>
    <w:rsid w:val="005C75A1"/>
    <w:rsid w:val="005D1247"/>
    <w:rsid w:val="005D1EBA"/>
    <w:rsid w:val="005D29AC"/>
    <w:rsid w:val="005D2CCF"/>
    <w:rsid w:val="005D2FFD"/>
    <w:rsid w:val="005D45EA"/>
    <w:rsid w:val="005D4BCD"/>
    <w:rsid w:val="005D5A15"/>
    <w:rsid w:val="005D5A5C"/>
    <w:rsid w:val="005D5D99"/>
    <w:rsid w:val="005D6495"/>
    <w:rsid w:val="005D7D90"/>
    <w:rsid w:val="005E00A1"/>
    <w:rsid w:val="005E0EC0"/>
    <w:rsid w:val="005E1376"/>
    <w:rsid w:val="005E28D2"/>
    <w:rsid w:val="005E293A"/>
    <w:rsid w:val="005E29DA"/>
    <w:rsid w:val="005E37BC"/>
    <w:rsid w:val="005E4907"/>
    <w:rsid w:val="005E6679"/>
    <w:rsid w:val="005E6FA8"/>
    <w:rsid w:val="005E7010"/>
    <w:rsid w:val="005E7387"/>
    <w:rsid w:val="005F0A54"/>
    <w:rsid w:val="005F2797"/>
    <w:rsid w:val="005F357A"/>
    <w:rsid w:val="005F4B3D"/>
    <w:rsid w:val="005F52AF"/>
    <w:rsid w:val="005F5318"/>
    <w:rsid w:val="005F5DCA"/>
    <w:rsid w:val="005F6141"/>
    <w:rsid w:val="005F6747"/>
    <w:rsid w:val="005F7139"/>
    <w:rsid w:val="005F729F"/>
    <w:rsid w:val="005F790C"/>
    <w:rsid w:val="005F7C52"/>
    <w:rsid w:val="006004AD"/>
    <w:rsid w:val="00601ED0"/>
    <w:rsid w:val="0060263D"/>
    <w:rsid w:val="00603850"/>
    <w:rsid w:val="00603DFB"/>
    <w:rsid w:val="006043D8"/>
    <w:rsid w:val="006052F4"/>
    <w:rsid w:val="006055E9"/>
    <w:rsid w:val="00605834"/>
    <w:rsid w:val="00605A24"/>
    <w:rsid w:val="00605FD9"/>
    <w:rsid w:val="006062F7"/>
    <w:rsid w:val="00606B40"/>
    <w:rsid w:val="00606F02"/>
    <w:rsid w:val="00606F7B"/>
    <w:rsid w:val="006078CE"/>
    <w:rsid w:val="00607F96"/>
    <w:rsid w:val="006106D1"/>
    <w:rsid w:val="00610BAA"/>
    <w:rsid w:val="0061200E"/>
    <w:rsid w:val="00612BF2"/>
    <w:rsid w:val="00612DC4"/>
    <w:rsid w:val="0061432C"/>
    <w:rsid w:val="0061436E"/>
    <w:rsid w:val="006144EB"/>
    <w:rsid w:val="00615339"/>
    <w:rsid w:val="00615688"/>
    <w:rsid w:val="00616798"/>
    <w:rsid w:val="00617E1B"/>
    <w:rsid w:val="00620C09"/>
    <w:rsid w:val="00623180"/>
    <w:rsid w:val="00623583"/>
    <w:rsid w:val="00624D75"/>
    <w:rsid w:val="00625673"/>
    <w:rsid w:val="0062573B"/>
    <w:rsid w:val="00630506"/>
    <w:rsid w:val="00631442"/>
    <w:rsid w:val="0063203D"/>
    <w:rsid w:val="00632134"/>
    <w:rsid w:val="00634CA2"/>
    <w:rsid w:val="00634F5F"/>
    <w:rsid w:val="00635BD1"/>
    <w:rsid w:val="00635ECB"/>
    <w:rsid w:val="00636DB9"/>
    <w:rsid w:val="00637063"/>
    <w:rsid w:val="00640AB0"/>
    <w:rsid w:val="00640BFF"/>
    <w:rsid w:val="00641200"/>
    <w:rsid w:val="006415C3"/>
    <w:rsid w:val="006417AC"/>
    <w:rsid w:val="00642307"/>
    <w:rsid w:val="006428C6"/>
    <w:rsid w:val="0064327D"/>
    <w:rsid w:val="00643490"/>
    <w:rsid w:val="00643CB8"/>
    <w:rsid w:val="00644203"/>
    <w:rsid w:val="00644BC9"/>
    <w:rsid w:val="0064561F"/>
    <w:rsid w:val="006460FE"/>
    <w:rsid w:val="0064664E"/>
    <w:rsid w:val="00646FCD"/>
    <w:rsid w:val="00647171"/>
    <w:rsid w:val="006475FD"/>
    <w:rsid w:val="00647A4A"/>
    <w:rsid w:val="00647AC9"/>
    <w:rsid w:val="006500FB"/>
    <w:rsid w:val="006504BB"/>
    <w:rsid w:val="0065158E"/>
    <w:rsid w:val="006517EE"/>
    <w:rsid w:val="00651E74"/>
    <w:rsid w:val="00652251"/>
    <w:rsid w:val="006531D8"/>
    <w:rsid w:val="006545E2"/>
    <w:rsid w:val="006566A0"/>
    <w:rsid w:val="00656D76"/>
    <w:rsid w:val="0065733A"/>
    <w:rsid w:val="006603CE"/>
    <w:rsid w:val="0066081C"/>
    <w:rsid w:val="00661E2F"/>
    <w:rsid w:val="00661EF0"/>
    <w:rsid w:val="006629DD"/>
    <w:rsid w:val="00662B22"/>
    <w:rsid w:val="00662FC8"/>
    <w:rsid w:val="0066345B"/>
    <w:rsid w:val="006635F1"/>
    <w:rsid w:val="006641CE"/>
    <w:rsid w:val="006644A6"/>
    <w:rsid w:val="006658EA"/>
    <w:rsid w:val="00665A22"/>
    <w:rsid w:val="00666B17"/>
    <w:rsid w:val="00670E84"/>
    <w:rsid w:val="006713D6"/>
    <w:rsid w:val="00671418"/>
    <w:rsid w:val="00675428"/>
    <w:rsid w:val="00675F2D"/>
    <w:rsid w:val="006760CE"/>
    <w:rsid w:val="0067797C"/>
    <w:rsid w:val="006779C8"/>
    <w:rsid w:val="00677CE3"/>
    <w:rsid w:val="006823F9"/>
    <w:rsid w:val="00683895"/>
    <w:rsid w:val="00684114"/>
    <w:rsid w:val="006846A4"/>
    <w:rsid w:val="006849BD"/>
    <w:rsid w:val="00684CCA"/>
    <w:rsid w:val="00684D78"/>
    <w:rsid w:val="0068563C"/>
    <w:rsid w:val="00686E88"/>
    <w:rsid w:val="0068708F"/>
    <w:rsid w:val="00687B57"/>
    <w:rsid w:val="0069123F"/>
    <w:rsid w:val="00691D9B"/>
    <w:rsid w:val="00692846"/>
    <w:rsid w:val="00693BAD"/>
    <w:rsid w:val="00694097"/>
    <w:rsid w:val="00694207"/>
    <w:rsid w:val="00694643"/>
    <w:rsid w:val="0069562D"/>
    <w:rsid w:val="0069628B"/>
    <w:rsid w:val="006972A4"/>
    <w:rsid w:val="00697591"/>
    <w:rsid w:val="006A093A"/>
    <w:rsid w:val="006A0C69"/>
    <w:rsid w:val="006A13C7"/>
    <w:rsid w:val="006A1C85"/>
    <w:rsid w:val="006A1FBC"/>
    <w:rsid w:val="006A36E7"/>
    <w:rsid w:val="006A5A0E"/>
    <w:rsid w:val="006A5B9A"/>
    <w:rsid w:val="006A60FB"/>
    <w:rsid w:val="006A7053"/>
    <w:rsid w:val="006A70F9"/>
    <w:rsid w:val="006A7667"/>
    <w:rsid w:val="006B045F"/>
    <w:rsid w:val="006B322D"/>
    <w:rsid w:val="006B3BA8"/>
    <w:rsid w:val="006B3E09"/>
    <w:rsid w:val="006B4956"/>
    <w:rsid w:val="006B7489"/>
    <w:rsid w:val="006C0F3F"/>
    <w:rsid w:val="006C17F5"/>
    <w:rsid w:val="006C1976"/>
    <w:rsid w:val="006C3827"/>
    <w:rsid w:val="006C4EEA"/>
    <w:rsid w:val="006C560E"/>
    <w:rsid w:val="006C56A7"/>
    <w:rsid w:val="006C65BD"/>
    <w:rsid w:val="006C7867"/>
    <w:rsid w:val="006C7F34"/>
    <w:rsid w:val="006D0A17"/>
    <w:rsid w:val="006D259F"/>
    <w:rsid w:val="006D2730"/>
    <w:rsid w:val="006D3271"/>
    <w:rsid w:val="006D3CCB"/>
    <w:rsid w:val="006D41D2"/>
    <w:rsid w:val="006D4511"/>
    <w:rsid w:val="006D5AF3"/>
    <w:rsid w:val="006D5D28"/>
    <w:rsid w:val="006D73F9"/>
    <w:rsid w:val="006D760B"/>
    <w:rsid w:val="006D77DF"/>
    <w:rsid w:val="006D7AE3"/>
    <w:rsid w:val="006E09E8"/>
    <w:rsid w:val="006E2C12"/>
    <w:rsid w:val="006E2E6F"/>
    <w:rsid w:val="006E2E7E"/>
    <w:rsid w:val="006E3304"/>
    <w:rsid w:val="006E43DD"/>
    <w:rsid w:val="006E58D7"/>
    <w:rsid w:val="006E59F4"/>
    <w:rsid w:val="006E5BDE"/>
    <w:rsid w:val="006E62A8"/>
    <w:rsid w:val="006E73E8"/>
    <w:rsid w:val="006E79FB"/>
    <w:rsid w:val="006E7AB4"/>
    <w:rsid w:val="006F02A6"/>
    <w:rsid w:val="006F040A"/>
    <w:rsid w:val="006F1AAF"/>
    <w:rsid w:val="006F1D9B"/>
    <w:rsid w:val="006F36D3"/>
    <w:rsid w:val="006F42B9"/>
    <w:rsid w:val="006F441D"/>
    <w:rsid w:val="006F4CF0"/>
    <w:rsid w:val="006F4D35"/>
    <w:rsid w:val="006F72EE"/>
    <w:rsid w:val="006F78F0"/>
    <w:rsid w:val="007000D2"/>
    <w:rsid w:val="00701105"/>
    <w:rsid w:val="00701A2F"/>
    <w:rsid w:val="00702616"/>
    <w:rsid w:val="00702E68"/>
    <w:rsid w:val="007050C4"/>
    <w:rsid w:val="0070532B"/>
    <w:rsid w:val="00706175"/>
    <w:rsid w:val="0070628A"/>
    <w:rsid w:val="00707206"/>
    <w:rsid w:val="00707265"/>
    <w:rsid w:val="00707850"/>
    <w:rsid w:val="0071091B"/>
    <w:rsid w:val="00710D04"/>
    <w:rsid w:val="00710EB7"/>
    <w:rsid w:val="00711FAF"/>
    <w:rsid w:val="007124C5"/>
    <w:rsid w:val="00712F6D"/>
    <w:rsid w:val="00715808"/>
    <w:rsid w:val="007158B8"/>
    <w:rsid w:val="0071608C"/>
    <w:rsid w:val="00716F56"/>
    <w:rsid w:val="00720516"/>
    <w:rsid w:val="00720C52"/>
    <w:rsid w:val="007222EA"/>
    <w:rsid w:val="0072236C"/>
    <w:rsid w:val="007224A5"/>
    <w:rsid w:val="00724C02"/>
    <w:rsid w:val="007255AF"/>
    <w:rsid w:val="00726ADA"/>
    <w:rsid w:val="00727AAD"/>
    <w:rsid w:val="00730451"/>
    <w:rsid w:val="00731A2D"/>
    <w:rsid w:val="00731CB2"/>
    <w:rsid w:val="007338E0"/>
    <w:rsid w:val="00733E21"/>
    <w:rsid w:val="007345E1"/>
    <w:rsid w:val="007346ED"/>
    <w:rsid w:val="00736C1D"/>
    <w:rsid w:val="00736D61"/>
    <w:rsid w:val="007377E3"/>
    <w:rsid w:val="00737FA0"/>
    <w:rsid w:val="00740BDA"/>
    <w:rsid w:val="007410D8"/>
    <w:rsid w:val="00741746"/>
    <w:rsid w:val="0074199A"/>
    <w:rsid w:val="00742B39"/>
    <w:rsid w:val="00742F50"/>
    <w:rsid w:val="00743B40"/>
    <w:rsid w:val="00743BE9"/>
    <w:rsid w:val="0074516B"/>
    <w:rsid w:val="007451A3"/>
    <w:rsid w:val="007455F3"/>
    <w:rsid w:val="00746753"/>
    <w:rsid w:val="007467B6"/>
    <w:rsid w:val="00746F18"/>
    <w:rsid w:val="00750402"/>
    <w:rsid w:val="007521A7"/>
    <w:rsid w:val="0075258A"/>
    <w:rsid w:val="00753D2D"/>
    <w:rsid w:val="00754DD1"/>
    <w:rsid w:val="007552FB"/>
    <w:rsid w:val="00757088"/>
    <w:rsid w:val="00757127"/>
    <w:rsid w:val="007575FE"/>
    <w:rsid w:val="00757C9E"/>
    <w:rsid w:val="00762640"/>
    <w:rsid w:val="00763127"/>
    <w:rsid w:val="007634DA"/>
    <w:rsid w:val="007637A2"/>
    <w:rsid w:val="00764419"/>
    <w:rsid w:val="00764EA5"/>
    <w:rsid w:val="00765909"/>
    <w:rsid w:val="00765A2A"/>
    <w:rsid w:val="00766B7F"/>
    <w:rsid w:val="0076705A"/>
    <w:rsid w:val="0076758E"/>
    <w:rsid w:val="00767783"/>
    <w:rsid w:val="00767F6F"/>
    <w:rsid w:val="00770E99"/>
    <w:rsid w:val="00771437"/>
    <w:rsid w:val="007715EC"/>
    <w:rsid w:val="00772DC5"/>
    <w:rsid w:val="00773921"/>
    <w:rsid w:val="00774018"/>
    <w:rsid w:val="00774A97"/>
    <w:rsid w:val="007752FF"/>
    <w:rsid w:val="00775608"/>
    <w:rsid w:val="007757D9"/>
    <w:rsid w:val="007758B8"/>
    <w:rsid w:val="00775D21"/>
    <w:rsid w:val="007765FD"/>
    <w:rsid w:val="00776638"/>
    <w:rsid w:val="0077794B"/>
    <w:rsid w:val="00777DA1"/>
    <w:rsid w:val="0078015A"/>
    <w:rsid w:val="00780203"/>
    <w:rsid w:val="00780AC8"/>
    <w:rsid w:val="00780D75"/>
    <w:rsid w:val="00781044"/>
    <w:rsid w:val="00781EEA"/>
    <w:rsid w:val="00782EE3"/>
    <w:rsid w:val="00783045"/>
    <w:rsid w:val="007831E3"/>
    <w:rsid w:val="007834F8"/>
    <w:rsid w:val="00784969"/>
    <w:rsid w:val="00784E87"/>
    <w:rsid w:val="00784FFE"/>
    <w:rsid w:val="00785C82"/>
    <w:rsid w:val="00785FD3"/>
    <w:rsid w:val="00786459"/>
    <w:rsid w:val="00787A04"/>
    <w:rsid w:val="00790273"/>
    <w:rsid w:val="007917C8"/>
    <w:rsid w:val="007952CA"/>
    <w:rsid w:val="0079560C"/>
    <w:rsid w:val="00796F52"/>
    <w:rsid w:val="00797B5C"/>
    <w:rsid w:val="007A1910"/>
    <w:rsid w:val="007A2E71"/>
    <w:rsid w:val="007A4A5F"/>
    <w:rsid w:val="007A6079"/>
    <w:rsid w:val="007A6983"/>
    <w:rsid w:val="007A7090"/>
    <w:rsid w:val="007A718C"/>
    <w:rsid w:val="007B0D8A"/>
    <w:rsid w:val="007B17F9"/>
    <w:rsid w:val="007B1F04"/>
    <w:rsid w:val="007B4926"/>
    <w:rsid w:val="007B6F9E"/>
    <w:rsid w:val="007B711C"/>
    <w:rsid w:val="007C20DE"/>
    <w:rsid w:val="007C3445"/>
    <w:rsid w:val="007C3A23"/>
    <w:rsid w:val="007C5639"/>
    <w:rsid w:val="007C5ACE"/>
    <w:rsid w:val="007C5BFB"/>
    <w:rsid w:val="007C6663"/>
    <w:rsid w:val="007C6884"/>
    <w:rsid w:val="007D03B3"/>
    <w:rsid w:val="007D0493"/>
    <w:rsid w:val="007D0C81"/>
    <w:rsid w:val="007D104A"/>
    <w:rsid w:val="007D14E1"/>
    <w:rsid w:val="007D18CB"/>
    <w:rsid w:val="007D284C"/>
    <w:rsid w:val="007D2D96"/>
    <w:rsid w:val="007D4814"/>
    <w:rsid w:val="007D621D"/>
    <w:rsid w:val="007D6FB4"/>
    <w:rsid w:val="007D759E"/>
    <w:rsid w:val="007D79D3"/>
    <w:rsid w:val="007D7C7B"/>
    <w:rsid w:val="007E0150"/>
    <w:rsid w:val="007E1939"/>
    <w:rsid w:val="007E2117"/>
    <w:rsid w:val="007E25EB"/>
    <w:rsid w:val="007E2BA6"/>
    <w:rsid w:val="007E3AAD"/>
    <w:rsid w:val="007E41C8"/>
    <w:rsid w:val="007E4253"/>
    <w:rsid w:val="007E4DCF"/>
    <w:rsid w:val="007E50C6"/>
    <w:rsid w:val="007E518B"/>
    <w:rsid w:val="007E60FE"/>
    <w:rsid w:val="007E6778"/>
    <w:rsid w:val="007F0FA3"/>
    <w:rsid w:val="007F1E0F"/>
    <w:rsid w:val="007F1F41"/>
    <w:rsid w:val="007F1FA8"/>
    <w:rsid w:val="007F3FD6"/>
    <w:rsid w:val="007F4619"/>
    <w:rsid w:val="007F5A37"/>
    <w:rsid w:val="007F64B3"/>
    <w:rsid w:val="007F7A65"/>
    <w:rsid w:val="007F7A71"/>
    <w:rsid w:val="007F7C33"/>
    <w:rsid w:val="007F7DFD"/>
    <w:rsid w:val="008003EB"/>
    <w:rsid w:val="008011AF"/>
    <w:rsid w:val="00801875"/>
    <w:rsid w:val="00801B94"/>
    <w:rsid w:val="00801C18"/>
    <w:rsid w:val="00802E9C"/>
    <w:rsid w:val="0080340F"/>
    <w:rsid w:val="00803AA0"/>
    <w:rsid w:val="00803AF3"/>
    <w:rsid w:val="00804C85"/>
    <w:rsid w:val="00805412"/>
    <w:rsid w:val="0080614C"/>
    <w:rsid w:val="00806407"/>
    <w:rsid w:val="00806B5F"/>
    <w:rsid w:val="00806FA3"/>
    <w:rsid w:val="00810879"/>
    <w:rsid w:val="00810B18"/>
    <w:rsid w:val="00811272"/>
    <w:rsid w:val="008126B8"/>
    <w:rsid w:val="00813AF8"/>
    <w:rsid w:val="00814DAF"/>
    <w:rsid w:val="00815996"/>
    <w:rsid w:val="00815DB8"/>
    <w:rsid w:val="0082018C"/>
    <w:rsid w:val="00820354"/>
    <w:rsid w:val="00820EBF"/>
    <w:rsid w:val="00821461"/>
    <w:rsid w:val="0082175A"/>
    <w:rsid w:val="00822A6B"/>
    <w:rsid w:val="00823260"/>
    <w:rsid w:val="00823AF4"/>
    <w:rsid w:val="00823CA7"/>
    <w:rsid w:val="008250C8"/>
    <w:rsid w:val="00825AB7"/>
    <w:rsid w:val="00826839"/>
    <w:rsid w:val="00826D33"/>
    <w:rsid w:val="00826EAD"/>
    <w:rsid w:val="00826F8B"/>
    <w:rsid w:val="008270CD"/>
    <w:rsid w:val="00827A32"/>
    <w:rsid w:val="0083022D"/>
    <w:rsid w:val="0083088E"/>
    <w:rsid w:val="00830AE5"/>
    <w:rsid w:val="008330F6"/>
    <w:rsid w:val="00833BFB"/>
    <w:rsid w:val="00836319"/>
    <w:rsid w:val="00836E89"/>
    <w:rsid w:val="00837915"/>
    <w:rsid w:val="00837A8C"/>
    <w:rsid w:val="00841E06"/>
    <w:rsid w:val="00841FF9"/>
    <w:rsid w:val="008425E7"/>
    <w:rsid w:val="0084398F"/>
    <w:rsid w:val="008463B9"/>
    <w:rsid w:val="0084683D"/>
    <w:rsid w:val="00847264"/>
    <w:rsid w:val="008479FB"/>
    <w:rsid w:val="00850921"/>
    <w:rsid w:val="00850EE1"/>
    <w:rsid w:val="00850FDC"/>
    <w:rsid w:val="008517C5"/>
    <w:rsid w:val="00851897"/>
    <w:rsid w:val="00851B91"/>
    <w:rsid w:val="0085224A"/>
    <w:rsid w:val="00852939"/>
    <w:rsid w:val="00853191"/>
    <w:rsid w:val="00853FA3"/>
    <w:rsid w:val="008545CA"/>
    <w:rsid w:val="008547F7"/>
    <w:rsid w:val="00854EE7"/>
    <w:rsid w:val="00855189"/>
    <w:rsid w:val="0085581D"/>
    <w:rsid w:val="00856146"/>
    <w:rsid w:val="008579D7"/>
    <w:rsid w:val="00857C89"/>
    <w:rsid w:val="008607B1"/>
    <w:rsid w:val="00860892"/>
    <w:rsid w:val="00861091"/>
    <w:rsid w:val="008615B1"/>
    <w:rsid w:val="00861DF3"/>
    <w:rsid w:val="00861E5A"/>
    <w:rsid w:val="008634C7"/>
    <w:rsid w:val="0086399B"/>
    <w:rsid w:val="00863B8C"/>
    <w:rsid w:val="008642D8"/>
    <w:rsid w:val="008679C7"/>
    <w:rsid w:val="00871617"/>
    <w:rsid w:val="00872600"/>
    <w:rsid w:val="00872614"/>
    <w:rsid w:val="008726D0"/>
    <w:rsid w:val="00872F62"/>
    <w:rsid w:val="00873BC8"/>
    <w:rsid w:val="00875F8D"/>
    <w:rsid w:val="0087709F"/>
    <w:rsid w:val="0088065A"/>
    <w:rsid w:val="008807A8"/>
    <w:rsid w:val="0088439F"/>
    <w:rsid w:val="00890093"/>
    <w:rsid w:val="00890A52"/>
    <w:rsid w:val="008910F7"/>
    <w:rsid w:val="00891AD3"/>
    <w:rsid w:val="00892C87"/>
    <w:rsid w:val="00893060"/>
    <w:rsid w:val="0089308D"/>
    <w:rsid w:val="00893951"/>
    <w:rsid w:val="008944FF"/>
    <w:rsid w:val="008953F0"/>
    <w:rsid w:val="00896E65"/>
    <w:rsid w:val="008973D8"/>
    <w:rsid w:val="008A0CCC"/>
    <w:rsid w:val="008A0EB5"/>
    <w:rsid w:val="008A18B0"/>
    <w:rsid w:val="008A1A0A"/>
    <w:rsid w:val="008A1CD5"/>
    <w:rsid w:val="008A2062"/>
    <w:rsid w:val="008A2308"/>
    <w:rsid w:val="008A242D"/>
    <w:rsid w:val="008A2D0F"/>
    <w:rsid w:val="008A36B4"/>
    <w:rsid w:val="008A3A86"/>
    <w:rsid w:val="008A446F"/>
    <w:rsid w:val="008A4F40"/>
    <w:rsid w:val="008A65BA"/>
    <w:rsid w:val="008A7191"/>
    <w:rsid w:val="008B0148"/>
    <w:rsid w:val="008B019C"/>
    <w:rsid w:val="008B0DEE"/>
    <w:rsid w:val="008B0FB2"/>
    <w:rsid w:val="008B17C6"/>
    <w:rsid w:val="008B2592"/>
    <w:rsid w:val="008B2DFA"/>
    <w:rsid w:val="008B3E0D"/>
    <w:rsid w:val="008B487A"/>
    <w:rsid w:val="008B651B"/>
    <w:rsid w:val="008B6C5D"/>
    <w:rsid w:val="008B7485"/>
    <w:rsid w:val="008C08A3"/>
    <w:rsid w:val="008C0E81"/>
    <w:rsid w:val="008C11B9"/>
    <w:rsid w:val="008C13C6"/>
    <w:rsid w:val="008C1CC3"/>
    <w:rsid w:val="008C229A"/>
    <w:rsid w:val="008C2546"/>
    <w:rsid w:val="008C27FE"/>
    <w:rsid w:val="008C2CFD"/>
    <w:rsid w:val="008C3942"/>
    <w:rsid w:val="008C40B5"/>
    <w:rsid w:val="008C4A78"/>
    <w:rsid w:val="008C7892"/>
    <w:rsid w:val="008C793D"/>
    <w:rsid w:val="008D04DE"/>
    <w:rsid w:val="008D0903"/>
    <w:rsid w:val="008D251D"/>
    <w:rsid w:val="008D2E58"/>
    <w:rsid w:val="008D2FCF"/>
    <w:rsid w:val="008D3113"/>
    <w:rsid w:val="008D424E"/>
    <w:rsid w:val="008D42C1"/>
    <w:rsid w:val="008D4911"/>
    <w:rsid w:val="008D49B2"/>
    <w:rsid w:val="008D6122"/>
    <w:rsid w:val="008D7279"/>
    <w:rsid w:val="008D7BCC"/>
    <w:rsid w:val="008E0916"/>
    <w:rsid w:val="008E0BB1"/>
    <w:rsid w:val="008E1491"/>
    <w:rsid w:val="008E1B1B"/>
    <w:rsid w:val="008E2454"/>
    <w:rsid w:val="008E2BB5"/>
    <w:rsid w:val="008E37FE"/>
    <w:rsid w:val="008E3BFF"/>
    <w:rsid w:val="008E4ED9"/>
    <w:rsid w:val="008E55F4"/>
    <w:rsid w:val="008E6FFF"/>
    <w:rsid w:val="008E7FA5"/>
    <w:rsid w:val="008F0011"/>
    <w:rsid w:val="008F181E"/>
    <w:rsid w:val="008F2D70"/>
    <w:rsid w:val="008F54A9"/>
    <w:rsid w:val="008F5A94"/>
    <w:rsid w:val="008F686A"/>
    <w:rsid w:val="008F7011"/>
    <w:rsid w:val="0090016F"/>
    <w:rsid w:val="00901514"/>
    <w:rsid w:val="0090174E"/>
    <w:rsid w:val="009017D1"/>
    <w:rsid w:val="00901AFA"/>
    <w:rsid w:val="00901BC6"/>
    <w:rsid w:val="009021D8"/>
    <w:rsid w:val="00903F05"/>
    <w:rsid w:val="009044D6"/>
    <w:rsid w:val="00904DF3"/>
    <w:rsid w:val="0090568D"/>
    <w:rsid w:val="0090597D"/>
    <w:rsid w:val="00905E55"/>
    <w:rsid w:val="0090669C"/>
    <w:rsid w:val="009067A0"/>
    <w:rsid w:val="00906A03"/>
    <w:rsid w:val="00907E1A"/>
    <w:rsid w:val="00911B33"/>
    <w:rsid w:val="00912CF3"/>
    <w:rsid w:val="00912E0B"/>
    <w:rsid w:val="009137FC"/>
    <w:rsid w:val="00914C9D"/>
    <w:rsid w:val="0091669F"/>
    <w:rsid w:val="009171C3"/>
    <w:rsid w:val="00917415"/>
    <w:rsid w:val="00920227"/>
    <w:rsid w:val="0092029B"/>
    <w:rsid w:val="00920D6E"/>
    <w:rsid w:val="00921286"/>
    <w:rsid w:val="009213F2"/>
    <w:rsid w:val="009229EE"/>
    <w:rsid w:val="00922F2A"/>
    <w:rsid w:val="00923A6F"/>
    <w:rsid w:val="00924B9E"/>
    <w:rsid w:val="00924C45"/>
    <w:rsid w:val="00924D27"/>
    <w:rsid w:val="00925058"/>
    <w:rsid w:val="009259BD"/>
    <w:rsid w:val="00925EB6"/>
    <w:rsid w:val="00926656"/>
    <w:rsid w:val="0092766E"/>
    <w:rsid w:val="009277B5"/>
    <w:rsid w:val="00927E3C"/>
    <w:rsid w:val="009301DE"/>
    <w:rsid w:val="0093028C"/>
    <w:rsid w:val="00931C05"/>
    <w:rsid w:val="00932881"/>
    <w:rsid w:val="00933104"/>
    <w:rsid w:val="00933162"/>
    <w:rsid w:val="00933B3E"/>
    <w:rsid w:val="009343EB"/>
    <w:rsid w:val="009349A1"/>
    <w:rsid w:val="00934E64"/>
    <w:rsid w:val="00934ED5"/>
    <w:rsid w:val="00935BE0"/>
    <w:rsid w:val="009367BD"/>
    <w:rsid w:val="00936D44"/>
    <w:rsid w:val="00937528"/>
    <w:rsid w:val="0094033E"/>
    <w:rsid w:val="0094127D"/>
    <w:rsid w:val="0094156E"/>
    <w:rsid w:val="00942321"/>
    <w:rsid w:val="009427DE"/>
    <w:rsid w:val="00944BAA"/>
    <w:rsid w:val="00944DD3"/>
    <w:rsid w:val="00945F90"/>
    <w:rsid w:val="009464A6"/>
    <w:rsid w:val="0094694C"/>
    <w:rsid w:val="00947414"/>
    <w:rsid w:val="009500CC"/>
    <w:rsid w:val="0095320D"/>
    <w:rsid w:val="00954306"/>
    <w:rsid w:val="009543A0"/>
    <w:rsid w:val="00954547"/>
    <w:rsid w:val="009551DE"/>
    <w:rsid w:val="0095547D"/>
    <w:rsid w:val="00955801"/>
    <w:rsid w:val="00955E00"/>
    <w:rsid w:val="00957971"/>
    <w:rsid w:val="009610C8"/>
    <w:rsid w:val="00961A79"/>
    <w:rsid w:val="00962F3F"/>
    <w:rsid w:val="0096336D"/>
    <w:rsid w:val="00963877"/>
    <w:rsid w:val="00964080"/>
    <w:rsid w:val="00964779"/>
    <w:rsid w:val="0096504E"/>
    <w:rsid w:val="0096731F"/>
    <w:rsid w:val="00967525"/>
    <w:rsid w:val="009675FE"/>
    <w:rsid w:val="00967AD3"/>
    <w:rsid w:val="00967BF4"/>
    <w:rsid w:val="0097046F"/>
    <w:rsid w:val="009705BF"/>
    <w:rsid w:val="00971610"/>
    <w:rsid w:val="00971801"/>
    <w:rsid w:val="00972B8C"/>
    <w:rsid w:val="00973CAA"/>
    <w:rsid w:val="0097445D"/>
    <w:rsid w:val="00974B12"/>
    <w:rsid w:val="0097507F"/>
    <w:rsid w:val="009765F5"/>
    <w:rsid w:val="00977374"/>
    <w:rsid w:val="0097792C"/>
    <w:rsid w:val="00980275"/>
    <w:rsid w:val="00980851"/>
    <w:rsid w:val="00981C60"/>
    <w:rsid w:val="00982224"/>
    <w:rsid w:val="00982E96"/>
    <w:rsid w:val="009841B4"/>
    <w:rsid w:val="00984B63"/>
    <w:rsid w:val="0098514D"/>
    <w:rsid w:val="009869AC"/>
    <w:rsid w:val="00986DBA"/>
    <w:rsid w:val="00986E96"/>
    <w:rsid w:val="00987936"/>
    <w:rsid w:val="00987BFC"/>
    <w:rsid w:val="0099093C"/>
    <w:rsid w:val="00993011"/>
    <w:rsid w:val="00993655"/>
    <w:rsid w:val="00994B8C"/>
    <w:rsid w:val="009953E8"/>
    <w:rsid w:val="00995492"/>
    <w:rsid w:val="00995863"/>
    <w:rsid w:val="009958EE"/>
    <w:rsid w:val="00995F65"/>
    <w:rsid w:val="00996335"/>
    <w:rsid w:val="00997642"/>
    <w:rsid w:val="009A0CC9"/>
    <w:rsid w:val="009A101B"/>
    <w:rsid w:val="009A144D"/>
    <w:rsid w:val="009A1839"/>
    <w:rsid w:val="009A199D"/>
    <w:rsid w:val="009A299B"/>
    <w:rsid w:val="009A3216"/>
    <w:rsid w:val="009A356C"/>
    <w:rsid w:val="009A472D"/>
    <w:rsid w:val="009A4E05"/>
    <w:rsid w:val="009A54BA"/>
    <w:rsid w:val="009A5D51"/>
    <w:rsid w:val="009A5F83"/>
    <w:rsid w:val="009A7147"/>
    <w:rsid w:val="009B0140"/>
    <w:rsid w:val="009B1DC8"/>
    <w:rsid w:val="009B24A1"/>
    <w:rsid w:val="009B3490"/>
    <w:rsid w:val="009B3B83"/>
    <w:rsid w:val="009B3DE9"/>
    <w:rsid w:val="009B3F78"/>
    <w:rsid w:val="009B3FBB"/>
    <w:rsid w:val="009B4356"/>
    <w:rsid w:val="009B57BA"/>
    <w:rsid w:val="009B5A73"/>
    <w:rsid w:val="009B699A"/>
    <w:rsid w:val="009B714D"/>
    <w:rsid w:val="009B7524"/>
    <w:rsid w:val="009C00A7"/>
    <w:rsid w:val="009C1344"/>
    <w:rsid w:val="009C16FA"/>
    <w:rsid w:val="009C1FF0"/>
    <w:rsid w:val="009C2320"/>
    <w:rsid w:val="009C44F7"/>
    <w:rsid w:val="009C4A16"/>
    <w:rsid w:val="009C4C0A"/>
    <w:rsid w:val="009C4F9F"/>
    <w:rsid w:val="009C5601"/>
    <w:rsid w:val="009C5784"/>
    <w:rsid w:val="009C5AE5"/>
    <w:rsid w:val="009C677A"/>
    <w:rsid w:val="009C7C9C"/>
    <w:rsid w:val="009D23D6"/>
    <w:rsid w:val="009D2CC3"/>
    <w:rsid w:val="009D30D4"/>
    <w:rsid w:val="009D3A73"/>
    <w:rsid w:val="009D4AF1"/>
    <w:rsid w:val="009D4BB0"/>
    <w:rsid w:val="009D5124"/>
    <w:rsid w:val="009D5B4A"/>
    <w:rsid w:val="009D6968"/>
    <w:rsid w:val="009D6ACB"/>
    <w:rsid w:val="009D7CD2"/>
    <w:rsid w:val="009E0392"/>
    <w:rsid w:val="009E04BD"/>
    <w:rsid w:val="009E08D1"/>
    <w:rsid w:val="009E187D"/>
    <w:rsid w:val="009E2259"/>
    <w:rsid w:val="009E2261"/>
    <w:rsid w:val="009E2F9B"/>
    <w:rsid w:val="009E5054"/>
    <w:rsid w:val="009E5635"/>
    <w:rsid w:val="009E67D7"/>
    <w:rsid w:val="009E6937"/>
    <w:rsid w:val="009E69AD"/>
    <w:rsid w:val="009E7A91"/>
    <w:rsid w:val="009E7C0F"/>
    <w:rsid w:val="009F0FD4"/>
    <w:rsid w:val="009F1463"/>
    <w:rsid w:val="009F1706"/>
    <w:rsid w:val="009F1B31"/>
    <w:rsid w:val="009F2093"/>
    <w:rsid w:val="009F3EF4"/>
    <w:rsid w:val="009F41E1"/>
    <w:rsid w:val="009F429E"/>
    <w:rsid w:val="009F4617"/>
    <w:rsid w:val="009F5679"/>
    <w:rsid w:val="009F5CC3"/>
    <w:rsid w:val="009F6710"/>
    <w:rsid w:val="009F68B9"/>
    <w:rsid w:val="009F71D0"/>
    <w:rsid w:val="009F7D01"/>
    <w:rsid w:val="00A00CE0"/>
    <w:rsid w:val="00A01AAF"/>
    <w:rsid w:val="00A01ADE"/>
    <w:rsid w:val="00A01F59"/>
    <w:rsid w:val="00A0331C"/>
    <w:rsid w:val="00A03DB9"/>
    <w:rsid w:val="00A04873"/>
    <w:rsid w:val="00A0711B"/>
    <w:rsid w:val="00A0750F"/>
    <w:rsid w:val="00A0792A"/>
    <w:rsid w:val="00A07F4D"/>
    <w:rsid w:val="00A1009D"/>
    <w:rsid w:val="00A116FB"/>
    <w:rsid w:val="00A12617"/>
    <w:rsid w:val="00A12C77"/>
    <w:rsid w:val="00A14309"/>
    <w:rsid w:val="00A14385"/>
    <w:rsid w:val="00A1466B"/>
    <w:rsid w:val="00A14E2F"/>
    <w:rsid w:val="00A15C4E"/>
    <w:rsid w:val="00A16B4A"/>
    <w:rsid w:val="00A20DEB"/>
    <w:rsid w:val="00A21FB8"/>
    <w:rsid w:val="00A22415"/>
    <w:rsid w:val="00A22424"/>
    <w:rsid w:val="00A22F2A"/>
    <w:rsid w:val="00A234DA"/>
    <w:rsid w:val="00A23A99"/>
    <w:rsid w:val="00A24366"/>
    <w:rsid w:val="00A249EC"/>
    <w:rsid w:val="00A25F6A"/>
    <w:rsid w:val="00A26B4E"/>
    <w:rsid w:val="00A26E0E"/>
    <w:rsid w:val="00A27E65"/>
    <w:rsid w:val="00A31277"/>
    <w:rsid w:val="00A31476"/>
    <w:rsid w:val="00A31C14"/>
    <w:rsid w:val="00A33D1C"/>
    <w:rsid w:val="00A344B1"/>
    <w:rsid w:val="00A37EF0"/>
    <w:rsid w:val="00A37F5D"/>
    <w:rsid w:val="00A4258A"/>
    <w:rsid w:val="00A42FD8"/>
    <w:rsid w:val="00A43BD8"/>
    <w:rsid w:val="00A45060"/>
    <w:rsid w:val="00A455CA"/>
    <w:rsid w:val="00A473F0"/>
    <w:rsid w:val="00A47AC8"/>
    <w:rsid w:val="00A536AA"/>
    <w:rsid w:val="00A536EE"/>
    <w:rsid w:val="00A54DA1"/>
    <w:rsid w:val="00A54DCC"/>
    <w:rsid w:val="00A5509E"/>
    <w:rsid w:val="00A55390"/>
    <w:rsid w:val="00A563F0"/>
    <w:rsid w:val="00A56457"/>
    <w:rsid w:val="00A6084B"/>
    <w:rsid w:val="00A6090C"/>
    <w:rsid w:val="00A616FA"/>
    <w:rsid w:val="00A61AC4"/>
    <w:rsid w:val="00A61C4F"/>
    <w:rsid w:val="00A62ACE"/>
    <w:rsid w:val="00A631DD"/>
    <w:rsid w:val="00A63AEE"/>
    <w:rsid w:val="00A64843"/>
    <w:rsid w:val="00A64D40"/>
    <w:rsid w:val="00A65AB3"/>
    <w:rsid w:val="00A65CD9"/>
    <w:rsid w:val="00A65DA5"/>
    <w:rsid w:val="00A65DF6"/>
    <w:rsid w:val="00A66852"/>
    <w:rsid w:val="00A66B2C"/>
    <w:rsid w:val="00A70A58"/>
    <w:rsid w:val="00A70B67"/>
    <w:rsid w:val="00A70C84"/>
    <w:rsid w:val="00A70FC3"/>
    <w:rsid w:val="00A71083"/>
    <w:rsid w:val="00A727E1"/>
    <w:rsid w:val="00A72F0B"/>
    <w:rsid w:val="00A73B14"/>
    <w:rsid w:val="00A73D54"/>
    <w:rsid w:val="00A73E48"/>
    <w:rsid w:val="00A76E13"/>
    <w:rsid w:val="00A801DB"/>
    <w:rsid w:val="00A80499"/>
    <w:rsid w:val="00A808C0"/>
    <w:rsid w:val="00A817BE"/>
    <w:rsid w:val="00A83138"/>
    <w:rsid w:val="00A8324D"/>
    <w:rsid w:val="00A849DC"/>
    <w:rsid w:val="00A84A18"/>
    <w:rsid w:val="00A84A2B"/>
    <w:rsid w:val="00A863C8"/>
    <w:rsid w:val="00A869D0"/>
    <w:rsid w:val="00A86D68"/>
    <w:rsid w:val="00A90890"/>
    <w:rsid w:val="00A90D57"/>
    <w:rsid w:val="00A914D7"/>
    <w:rsid w:val="00A9188A"/>
    <w:rsid w:val="00A934E1"/>
    <w:rsid w:val="00A93673"/>
    <w:rsid w:val="00A95643"/>
    <w:rsid w:val="00A95D52"/>
    <w:rsid w:val="00A963A3"/>
    <w:rsid w:val="00A96BCE"/>
    <w:rsid w:val="00AA08C4"/>
    <w:rsid w:val="00AA1DB6"/>
    <w:rsid w:val="00AA2F31"/>
    <w:rsid w:val="00AA36FE"/>
    <w:rsid w:val="00AA3723"/>
    <w:rsid w:val="00AA4B38"/>
    <w:rsid w:val="00AA55B9"/>
    <w:rsid w:val="00AA6DE8"/>
    <w:rsid w:val="00AB0349"/>
    <w:rsid w:val="00AB0D0D"/>
    <w:rsid w:val="00AB190F"/>
    <w:rsid w:val="00AB1958"/>
    <w:rsid w:val="00AB19B5"/>
    <w:rsid w:val="00AB2A56"/>
    <w:rsid w:val="00AB41F1"/>
    <w:rsid w:val="00AB445E"/>
    <w:rsid w:val="00AB4D31"/>
    <w:rsid w:val="00AB5B21"/>
    <w:rsid w:val="00AB5D2A"/>
    <w:rsid w:val="00AB73B9"/>
    <w:rsid w:val="00AC06EA"/>
    <w:rsid w:val="00AC1821"/>
    <w:rsid w:val="00AC2756"/>
    <w:rsid w:val="00AC2771"/>
    <w:rsid w:val="00AC4596"/>
    <w:rsid w:val="00AC48A8"/>
    <w:rsid w:val="00AC5C7D"/>
    <w:rsid w:val="00AC655A"/>
    <w:rsid w:val="00AC6CEC"/>
    <w:rsid w:val="00AC7657"/>
    <w:rsid w:val="00AC7727"/>
    <w:rsid w:val="00AD03C8"/>
    <w:rsid w:val="00AD0A02"/>
    <w:rsid w:val="00AD1594"/>
    <w:rsid w:val="00AD275F"/>
    <w:rsid w:val="00AD49E6"/>
    <w:rsid w:val="00AD609C"/>
    <w:rsid w:val="00AD66F1"/>
    <w:rsid w:val="00AE053E"/>
    <w:rsid w:val="00AE23F2"/>
    <w:rsid w:val="00AE290D"/>
    <w:rsid w:val="00AE32ED"/>
    <w:rsid w:val="00AE472A"/>
    <w:rsid w:val="00AE523C"/>
    <w:rsid w:val="00AE793F"/>
    <w:rsid w:val="00AE7EBC"/>
    <w:rsid w:val="00AF015E"/>
    <w:rsid w:val="00AF0658"/>
    <w:rsid w:val="00AF0889"/>
    <w:rsid w:val="00AF1C87"/>
    <w:rsid w:val="00AF4991"/>
    <w:rsid w:val="00AF4BE6"/>
    <w:rsid w:val="00AF56D4"/>
    <w:rsid w:val="00AF61B7"/>
    <w:rsid w:val="00AF6AB6"/>
    <w:rsid w:val="00AF6ADE"/>
    <w:rsid w:val="00AF7064"/>
    <w:rsid w:val="00AF7BE5"/>
    <w:rsid w:val="00AF7DA6"/>
    <w:rsid w:val="00B0098D"/>
    <w:rsid w:val="00B01F6E"/>
    <w:rsid w:val="00B0343D"/>
    <w:rsid w:val="00B039E8"/>
    <w:rsid w:val="00B046DC"/>
    <w:rsid w:val="00B0540B"/>
    <w:rsid w:val="00B05F4B"/>
    <w:rsid w:val="00B07B28"/>
    <w:rsid w:val="00B102DE"/>
    <w:rsid w:val="00B107AA"/>
    <w:rsid w:val="00B10876"/>
    <w:rsid w:val="00B10BC7"/>
    <w:rsid w:val="00B11211"/>
    <w:rsid w:val="00B12681"/>
    <w:rsid w:val="00B127C2"/>
    <w:rsid w:val="00B13475"/>
    <w:rsid w:val="00B13A89"/>
    <w:rsid w:val="00B14B70"/>
    <w:rsid w:val="00B15A04"/>
    <w:rsid w:val="00B15C9C"/>
    <w:rsid w:val="00B1601A"/>
    <w:rsid w:val="00B16363"/>
    <w:rsid w:val="00B17729"/>
    <w:rsid w:val="00B17BCA"/>
    <w:rsid w:val="00B209CF"/>
    <w:rsid w:val="00B21C9F"/>
    <w:rsid w:val="00B22020"/>
    <w:rsid w:val="00B22421"/>
    <w:rsid w:val="00B22BD8"/>
    <w:rsid w:val="00B254B1"/>
    <w:rsid w:val="00B25A4B"/>
    <w:rsid w:val="00B26075"/>
    <w:rsid w:val="00B268DA"/>
    <w:rsid w:val="00B2713E"/>
    <w:rsid w:val="00B27D45"/>
    <w:rsid w:val="00B30780"/>
    <w:rsid w:val="00B30D87"/>
    <w:rsid w:val="00B31F14"/>
    <w:rsid w:val="00B32AA1"/>
    <w:rsid w:val="00B32B13"/>
    <w:rsid w:val="00B32CB7"/>
    <w:rsid w:val="00B33F14"/>
    <w:rsid w:val="00B35860"/>
    <w:rsid w:val="00B35871"/>
    <w:rsid w:val="00B36B62"/>
    <w:rsid w:val="00B36FBE"/>
    <w:rsid w:val="00B37146"/>
    <w:rsid w:val="00B37382"/>
    <w:rsid w:val="00B40428"/>
    <w:rsid w:val="00B404A7"/>
    <w:rsid w:val="00B41A38"/>
    <w:rsid w:val="00B41B1A"/>
    <w:rsid w:val="00B41E6A"/>
    <w:rsid w:val="00B421C4"/>
    <w:rsid w:val="00B42D03"/>
    <w:rsid w:val="00B441E0"/>
    <w:rsid w:val="00B44815"/>
    <w:rsid w:val="00B4495E"/>
    <w:rsid w:val="00B45359"/>
    <w:rsid w:val="00B46140"/>
    <w:rsid w:val="00B46223"/>
    <w:rsid w:val="00B46402"/>
    <w:rsid w:val="00B46503"/>
    <w:rsid w:val="00B467C9"/>
    <w:rsid w:val="00B46F56"/>
    <w:rsid w:val="00B471C2"/>
    <w:rsid w:val="00B518A3"/>
    <w:rsid w:val="00B51A11"/>
    <w:rsid w:val="00B51BA2"/>
    <w:rsid w:val="00B53B50"/>
    <w:rsid w:val="00B56300"/>
    <w:rsid w:val="00B56A84"/>
    <w:rsid w:val="00B57A47"/>
    <w:rsid w:val="00B57D27"/>
    <w:rsid w:val="00B60089"/>
    <w:rsid w:val="00B60486"/>
    <w:rsid w:val="00B61346"/>
    <w:rsid w:val="00B61E25"/>
    <w:rsid w:val="00B62D12"/>
    <w:rsid w:val="00B630E5"/>
    <w:rsid w:val="00B635F3"/>
    <w:rsid w:val="00B64178"/>
    <w:rsid w:val="00B6421B"/>
    <w:rsid w:val="00B659EC"/>
    <w:rsid w:val="00B72EEB"/>
    <w:rsid w:val="00B73AD9"/>
    <w:rsid w:val="00B73C6A"/>
    <w:rsid w:val="00B744EE"/>
    <w:rsid w:val="00B74953"/>
    <w:rsid w:val="00B75460"/>
    <w:rsid w:val="00B76DE1"/>
    <w:rsid w:val="00B7705B"/>
    <w:rsid w:val="00B77402"/>
    <w:rsid w:val="00B77744"/>
    <w:rsid w:val="00B80008"/>
    <w:rsid w:val="00B806A4"/>
    <w:rsid w:val="00B80898"/>
    <w:rsid w:val="00B8118D"/>
    <w:rsid w:val="00B811AF"/>
    <w:rsid w:val="00B81D09"/>
    <w:rsid w:val="00B81F83"/>
    <w:rsid w:val="00B82272"/>
    <w:rsid w:val="00B825F8"/>
    <w:rsid w:val="00B826FD"/>
    <w:rsid w:val="00B82D21"/>
    <w:rsid w:val="00B837BF"/>
    <w:rsid w:val="00B83B76"/>
    <w:rsid w:val="00B85677"/>
    <w:rsid w:val="00B86757"/>
    <w:rsid w:val="00B90929"/>
    <w:rsid w:val="00B9100D"/>
    <w:rsid w:val="00B91455"/>
    <w:rsid w:val="00B915D2"/>
    <w:rsid w:val="00B931FC"/>
    <w:rsid w:val="00B9329C"/>
    <w:rsid w:val="00B93DFD"/>
    <w:rsid w:val="00B9441B"/>
    <w:rsid w:val="00B94659"/>
    <w:rsid w:val="00B9467A"/>
    <w:rsid w:val="00B95108"/>
    <w:rsid w:val="00B9558C"/>
    <w:rsid w:val="00B96431"/>
    <w:rsid w:val="00B969AE"/>
    <w:rsid w:val="00B96EF6"/>
    <w:rsid w:val="00BA076C"/>
    <w:rsid w:val="00BA1799"/>
    <w:rsid w:val="00BA1ED0"/>
    <w:rsid w:val="00BA2BBD"/>
    <w:rsid w:val="00BA4320"/>
    <w:rsid w:val="00BA46FD"/>
    <w:rsid w:val="00BA4BB3"/>
    <w:rsid w:val="00BA5B26"/>
    <w:rsid w:val="00BA7161"/>
    <w:rsid w:val="00BA7977"/>
    <w:rsid w:val="00BB11C2"/>
    <w:rsid w:val="00BB2790"/>
    <w:rsid w:val="00BB3283"/>
    <w:rsid w:val="00BB4EBC"/>
    <w:rsid w:val="00BB52AF"/>
    <w:rsid w:val="00BB55D1"/>
    <w:rsid w:val="00BB5601"/>
    <w:rsid w:val="00BB5CB0"/>
    <w:rsid w:val="00BB5FAB"/>
    <w:rsid w:val="00BC0CB8"/>
    <w:rsid w:val="00BC103F"/>
    <w:rsid w:val="00BC235B"/>
    <w:rsid w:val="00BC24A1"/>
    <w:rsid w:val="00BC377B"/>
    <w:rsid w:val="00BC37CF"/>
    <w:rsid w:val="00BC3AC1"/>
    <w:rsid w:val="00BC4226"/>
    <w:rsid w:val="00BC5DA4"/>
    <w:rsid w:val="00BC6438"/>
    <w:rsid w:val="00BC725F"/>
    <w:rsid w:val="00BC763A"/>
    <w:rsid w:val="00BD07E1"/>
    <w:rsid w:val="00BD24CC"/>
    <w:rsid w:val="00BD2FDD"/>
    <w:rsid w:val="00BD3671"/>
    <w:rsid w:val="00BD3A75"/>
    <w:rsid w:val="00BD44A0"/>
    <w:rsid w:val="00BD46B6"/>
    <w:rsid w:val="00BD4DB2"/>
    <w:rsid w:val="00BD51DA"/>
    <w:rsid w:val="00BD5A5F"/>
    <w:rsid w:val="00BD5E33"/>
    <w:rsid w:val="00BD6C36"/>
    <w:rsid w:val="00BD6CA3"/>
    <w:rsid w:val="00BD7202"/>
    <w:rsid w:val="00BD7A31"/>
    <w:rsid w:val="00BE1D35"/>
    <w:rsid w:val="00BE3397"/>
    <w:rsid w:val="00BE36A8"/>
    <w:rsid w:val="00BE3F74"/>
    <w:rsid w:val="00BE41E7"/>
    <w:rsid w:val="00BE443D"/>
    <w:rsid w:val="00BE4B95"/>
    <w:rsid w:val="00BE4D97"/>
    <w:rsid w:val="00BE5116"/>
    <w:rsid w:val="00BE57B2"/>
    <w:rsid w:val="00BE6EF0"/>
    <w:rsid w:val="00BE6F56"/>
    <w:rsid w:val="00BE72DB"/>
    <w:rsid w:val="00BF122C"/>
    <w:rsid w:val="00BF1342"/>
    <w:rsid w:val="00BF29DE"/>
    <w:rsid w:val="00BF5A60"/>
    <w:rsid w:val="00BF5BEF"/>
    <w:rsid w:val="00BF5C90"/>
    <w:rsid w:val="00BF5D8F"/>
    <w:rsid w:val="00C00D87"/>
    <w:rsid w:val="00C01011"/>
    <w:rsid w:val="00C03937"/>
    <w:rsid w:val="00C05440"/>
    <w:rsid w:val="00C05A80"/>
    <w:rsid w:val="00C0689C"/>
    <w:rsid w:val="00C07558"/>
    <w:rsid w:val="00C07A62"/>
    <w:rsid w:val="00C10F26"/>
    <w:rsid w:val="00C1136E"/>
    <w:rsid w:val="00C116A8"/>
    <w:rsid w:val="00C11F37"/>
    <w:rsid w:val="00C126CC"/>
    <w:rsid w:val="00C1384F"/>
    <w:rsid w:val="00C1557B"/>
    <w:rsid w:val="00C1560F"/>
    <w:rsid w:val="00C16448"/>
    <w:rsid w:val="00C166EC"/>
    <w:rsid w:val="00C16ACA"/>
    <w:rsid w:val="00C1796B"/>
    <w:rsid w:val="00C2051B"/>
    <w:rsid w:val="00C20C77"/>
    <w:rsid w:val="00C237DA"/>
    <w:rsid w:val="00C258EB"/>
    <w:rsid w:val="00C26055"/>
    <w:rsid w:val="00C2648A"/>
    <w:rsid w:val="00C264D7"/>
    <w:rsid w:val="00C26679"/>
    <w:rsid w:val="00C266D5"/>
    <w:rsid w:val="00C2683A"/>
    <w:rsid w:val="00C2684D"/>
    <w:rsid w:val="00C26B36"/>
    <w:rsid w:val="00C26FB3"/>
    <w:rsid w:val="00C27366"/>
    <w:rsid w:val="00C31702"/>
    <w:rsid w:val="00C31783"/>
    <w:rsid w:val="00C31D1C"/>
    <w:rsid w:val="00C32674"/>
    <w:rsid w:val="00C32898"/>
    <w:rsid w:val="00C32CCE"/>
    <w:rsid w:val="00C33C2E"/>
    <w:rsid w:val="00C34D25"/>
    <w:rsid w:val="00C3594C"/>
    <w:rsid w:val="00C35C3B"/>
    <w:rsid w:val="00C36168"/>
    <w:rsid w:val="00C37AB0"/>
    <w:rsid w:val="00C40A1F"/>
    <w:rsid w:val="00C41949"/>
    <w:rsid w:val="00C41DCC"/>
    <w:rsid w:val="00C4217C"/>
    <w:rsid w:val="00C44136"/>
    <w:rsid w:val="00C44D5B"/>
    <w:rsid w:val="00C4580D"/>
    <w:rsid w:val="00C45A69"/>
    <w:rsid w:val="00C47D26"/>
    <w:rsid w:val="00C52B24"/>
    <w:rsid w:val="00C538EC"/>
    <w:rsid w:val="00C53A49"/>
    <w:rsid w:val="00C53AFC"/>
    <w:rsid w:val="00C561D1"/>
    <w:rsid w:val="00C564D9"/>
    <w:rsid w:val="00C56963"/>
    <w:rsid w:val="00C61A5A"/>
    <w:rsid w:val="00C61C6B"/>
    <w:rsid w:val="00C6251A"/>
    <w:rsid w:val="00C62A7F"/>
    <w:rsid w:val="00C63127"/>
    <w:rsid w:val="00C6326A"/>
    <w:rsid w:val="00C63419"/>
    <w:rsid w:val="00C6471D"/>
    <w:rsid w:val="00C64C7F"/>
    <w:rsid w:val="00C64F7F"/>
    <w:rsid w:val="00C6573B"/>
    <w:rsid w:val="00C65E7A"/>
    <w:rsid w:val="00C66C79"/>
    <w:rsid w:val="00C66D62"/>
    <w:rsid w:val="00C67A03"/>
    <w:rsid w:val="00C67E86"/>
    <w:rsid w:val="00C71960"/>
    <w:rsid w:val="00C7341B"/>
    <w:rsid w:val="00C73818"/>
    <w:rsid w:val="00C74D89"/>
    <w:rsid w:val="00C7503A"/>
    <w:rsid w:val="00C75DA6"/>
    <w:rsid w:val="00C75E8C"/>
    <w:rsid w:val="00C76394"/>
    <w:rsid w:val="00C80BEC"/>
    <w:rsid w:val="00C8163F"/>
    <w:rsid w:val="00C82507"/>
    <w:rsid w:val="00C82557"/>
    <w:rsid w:val="00C849F0"/>
    <w:rsid w:val="00C867F1"/>
    <w:rsid w:val="00C876DE"/>
    <w:rsid w:val="00C901A2"/>
    <w:rsid w:val="00C9045B"/>
    <w:rsid w:val="00C90B37"/>
    <w:rsid w:val="00C90CE7"/>
    <w:rsid w:val="00C90FB3"/>
    <w:rsid w:val="00C912DC"/>
    <w:rsid w:val="00C931CF"/>
    <w:rsid w:val="00C9439A"/>
    <w:rsid w:val="00C947A1"/>
    <w:rsid w:val="00C94C2C"/>
    <w:rsid w:val="00C95322"/>
    <w:rsid w:val="00C95630"/>
    <w:rsid w:val="00C95897"/>
    <w:rsid w:val="00C95DC6"/>
    <w:rsid w:val="00C97717"/>
    <w:rsid w:val="00C978A5"/>
    <w:rsid w:val="00CA1F93"/>
    <w:rsid w:val="00CA3C47"/>
    <w:rsid w:val="00CA3F1D"/>
    <w:rsid w:val="00CA42FC"/>
    <w:rsid w:val="00CA4586"/>
    <w:rsid w:val="00CA4902"/>
    <w:rsid w:val="00CA4A3F"/>
    <w:rsid w:val="00CA70B0"/>
    <w:rsid w:val="00CA76E4"/>
    <w:rsid w:val="00CA7FF9"/>
    <w:rsid w:val="00CB0898"/>
    <w:rsid w:val="00CB0B75"/>
    <w:rsid w:val="00CB0BA4"/>
    <w:rsid w:val="00CB0C3D"/>
    <w:rsid w:val="00CB160C"/>
    <w:rsid w:val="00CB1D6D"/>
    <w:rsid w:val="00CB2E18"/>
    <w:rsid w:val="00CB3661"/>
    <w:rsid w:val="00CB542A"/>
    <w:rsid w:val="00CB5740"/>
    <w:rsid w:val="00CB6773"/>
    <w:rsid w:val="00CB68E8"/>
    <w:rsid w:val="00CB71F6"/>
    <w:rsid w:val="00CB7217"/>
    <w:rsid w:val="00CB7481"/>
    <w:rsid w:val="00CC00E8"/>
    <w:rsid w:val="00CC01E9"/>
    <w:rsid w:val="00CC06CF"/>
    <w:rsid w:val="00CC2C44"/>
    <w:rsid w:val="00CC34C7"/>
    <w:rsid w:val="00CC4D41"/>
    <w:rsid w:val="00CC4E4A"/>
    <w:rsid w:val="00CC658C"/>
    <w:rsid w:val="00CC743C"/>
    <w:rsid w:val="00CC7F4A"/>
    <w:rsid w:val="00CD0DC7"/>
    <w:rsid w:val="00CD190B"/>
    <w:rsid w:val="00CD1AAF"/>
    <w:rsid w:val="00CD2643"/>
    <w:rsid w:val="00CD3C63"/>
    <w:rsid w:val="00CD3E2B"/>
    <w:rsid w:val="00CD6017"/>
    <w:rsid w:val="00CE01F4"/>
    <w:rsid w:val="00CE24F4"/>
    <w:rsid w:val="00CE282D"/>
    <w:rsid w:val="00CE3B56"/>
    <w:rsid w:val="00CE5494"/>
    <w:rsid w:val="00CE576C"/>
    <w:rsid w:val="00CE716E"/>
    <w:rsid w:val="00CE7BB3"/>
    <w:rsid w:val="00CE7FF6"/>
    <w:rsid w:val="00CF0189"/>
    <w:rsid w:val="00CF0A0B"/>
    <w:rsid w:val="00CF299F"/>
    <w:rsid w:val="00CF3971"/>
    <w:rsid w:val="00CF3F1A"/>
    <w:rsid w:val="00CF5733"/>
    <w:rsid w:val="00CF581A"/>
    <w:rsid w:val="00CF5881"/>
    <w:rsid w:val="00CF6971"/>
    <w:rsid w:val="00CF6F10"/>
    <w:rsid w:val="00CF7B5A"/>
    <w:rsid w:val="00CF7F2B"/>
    <w:rsid w:val="00CF7F83"/>
    <w:rsid w:val="00D00158"/>
    <w:rsid w:val="00D009A7"/>
    <w:rsid w:val="00D01051"/>
    <w:rsid w:val="00D01591"/>
    <w:rsid w:val="00D019E8"/>
    <w:rsid w:val="00D01B83"/>
    <w:rsid w:val="00D02633"/>
    <w:rsid w:val="00D02A69"/>
    <w:rsid w:val="00D04EAA"/>
    <w:rsid w:val="00D05733"/>
    <w:rsid w:val="00D058E4"/>
    <w:rsid w:val="00D05B45"/>
    <w:rsid w:val="00D10AA9"/>
    <w:rsid w:val="00D10C6D"/>
    <w:rsid w:val="00D10EB8"/>
    <w:rsid w:val="00D1106D"/>
    <w:rsid w:val="00D118D9"/>
    <w:rsid w:val="00D11C1A"/>
    <w:rsid w:val="00D127EC"/>
    <w:rsid w:val="00D1456A"/>
    <w:rsid w:val="00D15663"/>
    <w:rsid w:val="00D15BFF"/>
    <w:rsid w:val="00D15F6E"/>
    <w:rsid w:val="00D161BE"/>
    <w:rsid w:val="00D16298"/>
    <w:rsid w:val="00D176A1"/>
    <w:rsid w:val="00D200CC"/>
    <w:rsid w:val="00D207D2"/>
    <w:rsid w:val="00D22293"/>
    <w:rsid w:val="00D22EFB"/>
    <w:rsid w:val="00D2425F"/>
    <w:rsid w:val="00D24436"/>
    <w:rsid w:val="00D2444F"/>
    <w:rsid w:val="00D24EB0"/>
    <w:rsid w:val="00D260B8"/>
    <w:rsid w:val="00D26282"/>
    <w:rsid w:val="00D271E0"/>
    <w:rsid w:val="00D2724D"/>
    <w:rsid w:val="00D27611"/>
    <w:rsid w:val="00D303AC"/>
    <w:rsid w:val="00D30FDC"/>
    <w:rsid w:val="00D31488"/>
    <w:rsid w:val="00D31658"/>
    <w:rsid w:val="00D317FA"/>
    <w:rsid w:val="00D32861"/>
    <w:rsid w:val="00D32F87"/>
    <w:rsid w:val="00D349BF"/>
    <w:rsid w:val="00D34C59"/>
    <w:rsid w:val="00D35613"/>
    <w:rsid w:val="00D36401"/>
    <w:rsid w:val="00D37A55"/>
    <w:rsid w:val="00D41687"/>
    <w:rsid w:val="00D418E2"/>
    <w:rsid w:val="00D426E7"/>
    <w:rsid w:val="00D42723"/>
    <w:rsid w:val="00D42A2D"/>
    <w:rsid w:val="00D4550B"/>
    <w:rsid w:val="00D4577B"/>
    <w:rsid w:val="00D45B67"/>
    <w:rsid w:val="00D46F33"/>
    <w:rsid w:val="00D46F3E"/>
    <w:rsid w:val="00D51381"/>
    <w:rsid w:val="00D516C8"/>
    <w:rsid w:val="00D527CA"/>
    <w:rsid w:val="00D53CC4"/>
    <w:rsid w:val="00D551BA"/>
    <w:rsid w:val="00D55744"/>
    <w:rsid w:val="00D568E4"/>
    <w:rsid w:val="00D569AD"/>
    <w:rsid w:val="00D57403"/>
    <w:rsid w:val="00D63090"/>
    <w:rsid w:val="00D63E9E"/>
    <w:rsid w:val="00D6416F"/>
    <w:rsid w:val="00D642EC"/>
    <w:rsid w:val="00D64CFA"/>
    <w:rsid w:val="00D65369"/>
    <w:rsid w:val="00D65664"/>
    <w:rsid w:val="00D65851"/>
    <w:rsid w:val="00D65EE5"/>
    <w:rsid w:val="00D6616C"/>
    <w:rsid w:val="00D66C32"/>
    <w:rsid w:val="00D66E09"/>
    <w:rsid w:val="00D7381F"/>
    <w:rsid w:val="00D73F09"/>
    <w:rsid w:val="00D75D83"/>
    <w:rsid w:val="00D76479"/>
    <w:rsid w:val="00D76A41"/>
    <w:rsid w:val="00D76AE0"/>
    <w:rsid w:val="00D80CE4"/>
    <w:rsid w:val="00D81207"/>
    <w:rsid w:val="00D821A4"/>
    <w:rsid w:val="00D82F7B"/>
    <w:rsid w:val="00D836C9"/>
    <w:rsid w:val="00D83BA8"/>
    <w:rsid w:val="00D83CD6"/>
    <w:rsid w:val="00D83DEB"/>
    <w:rsid w:val="00D84A82"/>
    <w:rsid w:val="00D84A92"/>
    <w:rsid w:val="00D84C80"/>
    <w:rsid w:val="00D85DA6"/>
    <w:rsid w:val="00D868B1"/>
    <w:rsid w:val="00D87D1B"/>
    <w:rsid w:val="00D90E72"/>
    <w:rsid w:val="00D91B98"/>
    <w:rsid w:val="00D925DF"/>
    <w:rsid w:val="00D92A01"/>
    <w:rsid w:val="00D93015"/>
    <w:rsid w:val="00D9549C"/>
    <w:rsid w:val="00D95808"/>
    <w:rsid w:val="00D95D39"/>
    <w:rsid w:val="00D95FBC"/>
    <w:rsid w:val="00D96105"/>
    <w:rsid w:val="00D9645D"/>
    <w:rsid w:val="00DA01A7"/>
    <w:rsid w:val="00DA0472"/>
    <w:rsid w:val="00DA2869"/>
    <w:rsid w:val="00DA2995"/>
    <w:rsid w:val="00DA2EC2"/>
    <w:rsid w:val="00DA2F0C"/>
    <w:rsid w:val="00DA3FD0"/>
    <w:rsid w:val="00DA4DE3"/>
    <w:rsid w:val="00DA5119"/>
    <w:rsid w:val="00DA5BC0"/>
    <w:rsid w:val="00DA5EB6"/>
    <w:rsid w:val="00DA7A6E"/>
    <w:rsid w:val="00DB2248"/>
    <w:rsid w:val="00DB23A1"/>
    <w:rsid w:val="00DB2D82"/>
    <w:rsid w:val="00DB42D8"/>
    <w:rsid w:val="00DB435C"/>
    <w:rsid w:val="00DB4A05"/>
    <w:rsid w:val="00DB4A4C"/>
    <w:rsid w:val="00DB4D96"/>
    <w:rsid w:val="00DB5A8F"/>
    <w:rsid w:val="00DB5C89"/>
    <w:rsid w:val="00DB69EA"/>
    <w:rsid w:val="00DB74C9"/>
    <w:rsid w:val="00DC0945"/>
    <w:rsid w:val="00DC0A87"/>
    <w:rsid w:val="00DC0AAF"/>
    <w:rsid w:val="00DC0C40"/>
    <w:rsid w:val="00DC1BA4"/>
    <w:rsid w:val="00DC1F47"/>
    <w:rsid w:val="00DC30CC"/>
    <w:rsid w:val="00DC3930"/>
    <w:rsid w:val="00DC4529"/>
    <w:rsid w:val="00DC4E2A"/>
    <w:rsid w:val="00DC58A6"/>
    <w:rsid w:val="00DC590F"/>
    <w:rsid w:val="00DC5C61"/>
    <w:rsid w:val="00DC7704"/>
    <w:rsid w:val="00DD28E6"/>
    <w:rsid w:val="00DD37E3"/>
    <w:rsid w:val="00DD4A49"/>
    <w:rsid w:val="00DD53CB"/>
    <w:rsid w:val="00DD5547"/>
    <w:rsid w:val="00DD63B2"/>
    <w:rsid w:val="00DD64B8"/>
    <w:rsid w:val="00DD6562"/>
    <w:rsid w:val="00DD69F3"/>
    <w:rsid w:val="00DD6C83"/>
    <w:rsid w:val="00DD7260"/>
    <w:rsid w:val="00DE021F"/>
    <w:rsid w:val="00DE1968"/>
    <w:rsid w:val="00DE2868"/>
    <w:rsid w:val="00DE2FE4"/>
    <w:rsid w:val="00DE3BBC"/>
    <w:rsid w:val="00DE49C3"/>
    <w:rsid w:val="00DE5244"/>
    <w:rsid w:val="00DE648A"/>
    <w:rsid w:val="00DE65C0"/>
    <w:rsid w:val="00DE70B9"/>
    <w:rsid w:val="00DE7A85"/>
    <w:rsid w:val="00DF0B14"/>
    <w:rsid w:val="00DF0BB2"/>
    <w:rsid w:val="00DF2046"/>
    <w:rsid w:val="00DF2FD9"/>
    <w:rsid w:val="00DF3DB6"/>
    <w:rsid w:val="00DF4E32"/>
    <w:rsid w:val="00DF5605"/>
    <w:rsid w:val="00DF5A0A"/>
    <w:rsid w:val="00DF63A7"/>
    <w:rsid w:val="00DF76EB"/>
    <w:rsid w:val="00DF7F99"/>
    <w:rsid w:val="00E009BA"/>
    <w:rsid w:val="00E00FD9"/>
    <w:rsid w:val="00E01BCC"/>
    <w:rsid w:val="00E02B26"/>
    <w:rsid w:val="00E02C31"/>
    <w:rsid w:val="00E030F6"/>
    <w:rsid w:val="00E03AA4"/>
    <w:rsid w:val="00E059F0"/>
    <w:rsid w:val="00E062B4"/>
    <w:rsid w:val="00E063B0"/>
    <w:rsid w:val="00E07430"/>
    <w:rsid w:val="00E074AA"/>
    <w:rsid w:val="00E10362"/>
    <w:rsid w:val="00E104AA"/>
    <w:rsid w:val="00E10561"/>
    <w:rsid w:val="00E119BD"/>
    <w:rsid w:val="00E12180"/>
    <w:rsid w:val="00E1359C"/>
    <w:rsid w:val="00E13AAD"/>
    <w:rsid w:val="00E13CF3"/>
    <w:rsid w:val="00E142E5"/>
    <w:rsid w:val="00E15AE8"/>
    <w:rsid w:val="00E1617A"/>
    <w:rsid w:val="00E2227C"/>
    <w:rsid w:val="00E235DE"/>
    <w:rsid w:val="00E23E1C"/>
    <w:rsid w:val="00E24738"/>
    <w:rsid w:val="00E249DE"/>
    <w:rsid w:val="00E255C1"/>
    <w:rsid w:val="00E25F26"/>
    <w:rsid w:val="00E25F29"/>
    <w:rsid w:val="00E25F68"/>
    <w:rsid w:val="00E30EF8"/>
    <w:rsid w:val="00E31A92"/>
    <w:rsid w:val="00E32A49"/>
    <w:rsid w:val="00E34342"/>
    <w:rsid w:val="00E35334"/>
    <w:rsid w:val="00E3792F"/>
    <w:rsid w:val="00E40C4E"/>
    <w:rsid w:val="00E4157F"/>
    <w:rsid w:val="00E41986"/>
    <w:rsid w:val="00E41D0E"/>
    <w:rsid w:val="00E41F55"/>
    <w:rsid w:val="00E42284"/>
    <w:rsid w:val="00E42FB7"/>
    <w:rsid w:val="00E43F4F"/>
    <w:rsid w:val="00E44636"/>
    <w:rsid w:val="00E449BA"/>
    <w:rsid w:val="00E45EEF"/>
    <w:rsid w:val="00E47B0E"/>
    <w:rsid w:val="00E51DF8"/>
    <w:rsid w:val="00E53651"/>
    <w:rsid w:val="00E54292"/>
    <w:rsid w:val="00E547A0"/>
    <w:rsid w:val="00E55B81"/>
    <w:rsid w:val="00E55DA4"/>
    <w:rsid w:val="00E56B7F"/>
    <w:rsid w:val="00E56F04"/>
    <w:rsid w:val="00E57789"/>
    <w:rsid w:val="00E60167"/>
    <w:rsid w:val="00E6117F"/>
    <w:rsid w:val="00E616D1"/>
    <w:rsid w:val="00E6172E"/>
    <w:rsid w:val="00E6313B"/>
    <w:rsid w:val="00E63EE2"/>
    <w:rsid w:val="00E64784"/>
    <w:rsid w:val="00E6525E"/>
    <w:rsid w:val="00E65B29"/>
    <w:rsid w:val="00E65C92"/>
    <w:rsid w:val="00E668CB"/>
    <w:rsid w:val="00E67334"/>
    <w:rsid w:val="00E72636"/>
    <w:rsid w:val="00E72AAA"/>
    <w:rsid w:val="00E7464B"/>
    <w:rsid w:val="00E74A02"/>
    <w:rsid w:val="00E75137"/>
    <w:rsid w:val="00E769AD"/>
    <w:rsid w:val="00E76C24"/>
    <w:rsid w:val="00E77037"/>
    <w:rsid w:val="00E80FF0"/>
    <w:rsid w:val="00E8197B"/>
    <w:rsid w:val="00E81998"/>
    <w:rsid w:val="00E81A47"/>
    <w:rsid w:val="00E83773"/>
    <w:rsid w:val="00E83E55"/>
    <w:rsid w:val="00E84452"/>
    <w:rsid w:val="00E8496B"/>
    <w:rsid w:val="00E855AA"/>
    <w:rsid w:val="00E855EA"/>
    <w:rsid w:val="00E86E9C"/>
    <w:rsid w:val="00E87389"/>
    <w:rsid w:val="00E876B2"/>
    <w:rsid w:val="00E90CC2"/>
    <w:rsid w:val="00E91B23"/>
    <w:rsid w:val="00E936B9"/>
    <w:rsid w:val="00E93ABF"/>
    <w:rsid w:val="00E9451D"/>
    <w:rsid w:val="00E94E8A"/>
    <w:rsid w:val="00E96184"/>
    <w:rsid w:val="00E97BA7"/>
    <w:rsid w:val="00EA0804"/>
    <w:rsid w:val="00EA0C46"/>
    <w:rsid w:val="00EA16A7"/>
    <w:rsid w:val="00EA1CDC"/>
    <w:rsid w:val="00EA23F9"/>
    <w:rsid w:val="00EA2892"/>
    <w:rsid w:val="00EA2E91"/>
    <w:rsid w:val="00EA3597"/>
    <w:rsid w:val="00EA3AF7"/>
    <w:rsid w:val="00EA40F4"/>
    <w:rsid w:val="00EA414D"/>
    <w:rsid w:val="00EB0420"/>
    <w:rsid w:val="00EB0AE1"/>
    <w:rsid w:val="00EB1342"/>
    <w:rsid w:val="00EB34A6"/>
    <w:rsid w:val="00EB352A"/>
    <w:rsid w:val="00EB397F"/>
    <w:rsid w:val="00EB47D8"/>
    <w:rsid w:val="00EB4D9F"/>
    <w:rsid w:val="00EB6311"/>
    <w:rsid w:val="00EB63B3"/>
    <w:rsid w:val="00EB63D8"/>
    <w:rsid w:val="00EB6879"/>
    <w:rsid w:val="00EB6AEE"/>
    <w:rsid w:val="00EB7012"/>
    <w:rsid w:val="00EB78A2"/>
    <w:rsid w:val="00EC0D89"/>
    <w:rsid w:val="00EC24E8"/>
    <w:rsid w:val="00EC2E78"/>
    <w:rsid w:val="00EC3B79"/>
    <w:rsid w:val="00EC3BAD"/>
    <w:rsid w:val="00EC4759"/>
    <w:rsid w:val="00EC4C3D"/>
    <w:rsid w:val="00EC4EF6"/>
    <w:rsid w:val="00EC64C7"/>
    <w:rsid w:val="00EC7062"/>
    <w:rsid w:val="00EC7ED8"/>
    <w:rsid w:val="00ED09A4"/>
    <w:rsid w:val="00ED101E"/>
    <w:rsid w:val="00ED1794"/>
    <w:rsid w:val="00ED1E43"/>
    <w:rsid w:val="00ED24CE"/>
    <w:rsid w:val="00ED24E2"/>
    <w:rsid w:val="00ED2A9D"/>
    <w:rsid w:val="00ED2F89"/>
    <w:rsid w:val="00ED4D4B"/>
    <w:rsid w:val="00ED4D96"/>
    <w:rsid w:val="00ED5792"/>
    <w:rsid w:val="00ED605D"/>
    <w:rsid w:val="00ED6C03"/>
    <w:rsid w:val="00EE05BE"/>
    <w:rsid w:val="00EE0722"/>
    <w:rsid w:val="00EE1C41"/>
    <w:rsid w:val="00EE207E"/>
    <w:rsid w:val="00EE242A"/>
    <w:rsid w:val="00EE24C4"/>
    <w:rsid w:val="00EE3099"/>
    <w:rsid w:val="00EE3D3A"/>
    <w:rsid w:val="00EE4243"/>
    <w:rsid w:val="00EE50BA"/>
    <w:rsid w:val="00EE695E"/>
    <w:rsid w:val="00EE71FD"/>
    <w:rsid w:val="00EE7BA8"/>
    <w:rsid w:val="00EE7CA9"/>
    <w:rsid w:val="00EE7F1C"/>
    <w:rsid w:val="00EF006B"/>
    <w:rsid w:val="00EF0419"/>
    <w:rsid w:val="00EF22E8"/>
    <w:rsid w:val="00EF498D"/>
    <w:rsid w:val="00EF4FD6"/>
    <w:rsid w:val="00EF5A22"/>
    <w:rsid w:val="00EF60FB"/>
    <w:rsid w:val="00EF6EF2"/>
    <w:rsid w:val="00EF723B"/>
    <w:rsid w:val="00F0074E"/>
    <w:rsid w:val="00F00D0E"/>
    <w:rsid w:val="00F01576"/>
    <w:rsid w:val="00F028F6"/>
    <w:rsid w:val="00F03038"/>
    <w:rsid w:val="00F03198"/>
    <w:rsid w:val="00F03555"/>
    <w:rsid w:val="00F03EF0"/>
    <w:rsid w:val="00F041EF"/>
    <w:rsid w:val="00F044E2"/>
    <w:rsid w:val="00F04724"/>
    <w:rsid w:val="00F06B2D"/>
    <w:rsid w:val="00F07184"/>
    <w:rsid w:val="00F0732D"/>
    <w:rsid w:val="00F0786F"/>
    <w:rsid w:val="00F1013F"/>
    <w:rsid w:val="00F1081E"/>
    <w:rsid w:val="00F10F04"/>
    <w:rsid w:val="00F11126"/>
    <w:rsid w:val="00F12479"/>
    <w:rsid w:val="00F1248A"/>
    <w:rsid w:val="00F13CC1"/>
    <w:rsid w:val="00F14353"/>
    <w:rsid w:val="00F16365"/>
    <w:rsid w:val="00F17A25"/>
    <w:rsid w:val="00F20808"/>
    <w:rsid w:val="00F22206"/>
    <w:rsid w:val="00F226D8"/>
    <w:rsid w:val="00F25F77"/>
    <w:rsid w:val="00F25FDA"/>
    <w:rsid w:val="00F26B7A"/>
    <w:rsid w:val="00F30839"/>
    <w:rsid w:val="00F30C46"/>
    <w:rsid w:val="00F3100F"/>
    <w:rsid w:val="00F314F0"/>
    <w:rsid w:val="00F318DA"/>
    <w:rsid w:val="00F31C59"/>
    <w:rsid w:val="00F31F0F"/>
    <w:rsid w:val="00F3239C"/>
    <w:rsid w:val="00F32C78"/>
    <w:rsid w:val="00F32D15"/>
    <w:rsid w:val="00F33EAE"/>
    <w:rsid w:val="00F3433F"/>
    <w:rsid w:val="00F35907"/>
    <w:rsid w:val="00F360E7"/>
    <w:rsid w:val="00F36A80"/>
    <w:rsid w:val="00F36D4A"/>
    <w:rsid w:val="00F36DBC"/>
    <w:rsid w:val="00F416F6"/>
    <w:rsid w:val="00F41875"/>
    <w:rsid w:val="00F41B9C"/>
    <w:rsid w:val="00F41DFC"/>
    <w:rsid w:val="00F42894"/>
    <w:rsid w:val="00F43B09"/>
    <w:rsid w:val="00F471E1"/>
    <w:rsid w:val="00F47340"/>
    <w:rsid w:val="00F505DC"/>
    <w:rsid w:val="00F528E5"/>
    <w:rsid w:val="00F5372B"/>
    <w:rsid w:val="00F53E55"/>
    <w:rsid w:val="00F559E4"/>
    <w:rsid w:val="00F5654D"/>
    <w:rsid w:val="00F56DA0"/>
    <w:rsid w:val="00F575F1"/>
    <w:rsid w:val="00F57CD3"/>
    <w:rsid w:val="00F60D93"/>
    <w:rsid w:val="00F60ECA"/>
    <w:rsid w:val="00F6180A"/>
    <w:rsid w:val="00F6291A"/>
    <w:rsid w:val="00F6294E"/>
    <w:rsid w:val="00F62B11"/>
    <w:rsid w:val="00F63354"/>
    <w:rsid w:val="00F636E7"/>
    <w:rsid w:val="00F64410"/>
    <w:rsid w:val="00F64656"/>
    <w:rsid w:val="00F64B66"/>
    <w:rsid w:val="00F64F8F"/>
    <w:rsid w:val="00F655F5"/>
    <w:rsid w:val="00F66DCA"/>
    <w:rsid w:val="00F6723B"/>
    <w:rsid w:val="00F674AF"/>
    <w:rsid w:val="00F678A1"/>
    <w:rsid w:val="00F67FA9"/>
    <w:rsid w:val="00F71B4E"/>
    <w:rsid w:val="00F7434E"/>
    <w:rsid w:val="00F747C9"/>
    <w:rsid w:val="00F755F7"/>
    <w:rsid w:val="00F7596D"/>
    <w:rsid w:val="00F75BB3"/>
    <w:rsid w:val="00F75D9F"/>
    <w:rsid w:val="00F768F6"/>
    <w:rsid w:val="00F76AD3"/>
    <w:rsid w:val="00F77F62"/>
    <w:rsid w:val="00F8124F"/>
    <w:rsid w:val="00F82B64"/>
    <w:rsid w:val="00F836E5"/>
    <w:rsid w:val="00F83953"/>
    <w:rsid w:val="00F83D68"/>
    <w:rsid w:val="00F8431E"/>
    <w:rsid w:val="00F843C5"/>
    <w:rsid w:val="00F84E5A"/>
    <w:rsid w:val="00F84EC3"/>
    <w:rsid w:val="00F87606"/>
    <w:rsid w:val="00F877A6"/>
    <w:rsid w:val="00F87DA8"/>
    <w:rsid w:val="00F90062"/>
    <w:rsid w:val="00F901C6"/>
    <w:rsid w:val="00F90BC3"/>
    <w:rsid w:val="00F90F75"/>
    <w:rsid w:val="00F924B2"/>
    <w:rsid w:val="00F936EF"/>
    <w:rsid w:val="00F93733"/>
    <w:rsid w:val="00F93814"/>
    <w:rsid w:val="00F949D1"/>
    <w:rsid w:val="00F97C06"/>
    <w:rsid w:val="00FA0BDB"/>
    <w:rsid w:val="00FA1339"/>
    <w:rsid w:val="00FA14F3"/>
    <w:rsid w:val="00FA1DFB"/>
    <w:rsid w:val="00FA27B7"/>
    <w:rsid w:val="00FA301C"/>
    <w:rsid w:val="00FA47AE"/>
    <w:rsid w:val="00FA594C"/>
    <w:rsid w:val="00FA5B06"/>
    <w:rsid w:val="00FA6A92"/>
    <w:rsid w:val="00FB1653"/>
    <w:rsid w:val="00FB22A5"/>
    <w:rsid w:val="00FB3426"/>
    <w:rsid w:val="00FB36B1"/>
    <w:rsid w:val="00FB391A"/>
    <w:rsid w:val="00FB3ADC"/>
    <w:rsid w:val="00FB3B9D"/>
    <w:rsid w:val="00FB4D34"/>
    <w:rsid w:val="00FB5BE9"/>
    <w:rsid w:val="00FB61F7"/>
    <w:rsid w:val="00FB66A5"/>
    <w:rsid w:val="00FB6705"/>
    <w:rsid w:val="00FB7054"/>
    <w:rsid w:val="00FB71EF"/>
    <w:rsid w:val="00FB76C5"/>
    <w:rsid w:val="00FB787C"/>
    <w:rsid w:val="00FC0D78"/>
    <w:rsid w:val="00FC559D"/>
    <w:rsid w:val="00FC57E3"/>
    <w:rsid w:val="00FC5BB4"/>
    <w:rsid w:val="00FC5E9C"/>
    <w:rsid w:val="00FC7559"/>
    <w:rsid w:val="00FC7B80"/>
    <w:rsid w:val="00FC7BED"/>
    <w:rsid w:val="00FD0DA3"/>
    <w:rsid w:val="00FD198A"/>
    <w:rsid w:val="00FD1C46"/>
    <w:rsid w:val="00FD20B4"/>
    <w:rsid w:val="00FD24B7"/>
    <w:rsid w:val="00FD33B7"/>
    <w:rsid w:val="00FD3C9F"/>
    <w:rsid w:val="00FD500E"/>
    <w:rsid w:val="00FD58A6"/>
    <w:rsid w:val="00FD7180"/>
    <w:rsid w:val="00FD721D"/>
    <w:rsid w:val="00FD7751"/>
    <w:rsid w:val="00FE0390"/>
    <w:rsid w:val="00FE0C1B"/>
    <w:rsid w:val="00FE1144"/>
    <w:rsid w:val="00FE1444"/>
    <w:rsid w:val="00FE14F1"/>
    <w:rsid w:val="00FE1E85"/>
    <w:rsid w:val="00FE1FDF"/>
    <w:rsid w:val="00FE216C"/>
    <w:rsid w:val="00FE2BE8"/>
    <w:rsid w:val="00FE3743"/>
    <w:rsid w:val="00FE3779"/>
    <w:rsid w:val="00FE39EC"/>
    <w:rsid w:val="00FE3DB1"/>
    <w:rsid w:val="00FE4EA4"/>
    <w:rsid w:val="00FE5DDC"/>
    <w:rsid w:val="00FE61B7"/>
    <w:rsid w:val="00FE63D3"/>
    <w:rsid w:val="00FE680D"/>
    <w:rsid w:val="00FE796F"/>
    <w:rsid w:val="00FF0780"/>
    <w:rsid w:val="00FF0A29"/>
    <w:rsid w:val="00FF1163"/>
    <w:rsid w:val="00FF16F2"/>
    <w:rsid w:val="00FF215F"/>
    <w:rsid w:val="00FF381C"/>
    <w:rsid w:val="00FF3A2F"/>
    <w:rsid w:val="00FF58F4"/>
    <w:rsid w:val="00FF5FEE"/>
    <w:rsid w:val="00FF63A1"/>
    <w:rsid w:val="00FF72A8"/>
    <w:rsid w:val="00FF783A"/>
    <w:rsid w:val="00FF7C04"/>
    <w:rsid w:val="00FF7D3C"/>
    <w:rsid w:val="08EB0A30"/>
    <w:rsid w:val="0A8B64C8"/>
    <w:rsid w:val="30687D67"/>
    <w:rsid w:val="46864172"/>
    <w:rsid w:val="50463BC3"/>
    <w:rsid w:val="526F1F4E"/>
    <w:rsid w:val="5993666F"/>
    <w:rsid w:val="70D624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lsdException w:name="annotation text" w:semiHidden="0" w:uiPriority="0" w:unhideWhenUsed="0" w:qFormat="1"/>
    <w:lsdException w:name="header" w:semiHidden="0" w:unhideWhenUsed="0" w:qFormat="1"/>
    <w:lsdException w:name="footer" w:semiHidden="0" w:uiPriority="0" w:unhideWhenUsed="0" w:qFormat="1"/>
    <w:lsdException w:name="caption" w:uiPriority="35" w:qFormat="1"/>
    <w:lsdException w:name="annotation reference" w:semiHidden="0" w:uiPriority="0" w:unhideWhenUsed="0" w:qFormat="1"/>
    <w:lsdException w:name="line number" w:semiHidden="0" w:uiPriority="0" w:unhideWhenUsed="0" w:qFormat="1"/>
    <w:lsdException w:name="page number" w:semiHidden="0" w:uiPriority="0" w:unhideWhenUsed="0"/>
    <w:lsdException w:name="Title" w:semiHidden="0" w:uiPriority="10" w:unhideWhenUsed="0" w:qFormat="1"/>
    <w:lsdException w:name="Default Paragraph Font" w:uiPriority="1"/>
    <w:lsdException w:name="Body Text" w:semiHidden="0" w:uiPriority="0" w:unhideWhenUsed="0" w:qFormat="1"/>
    <w:lsdException w:name="Body Text Indent" w:semiHidden="0" w:uiPriority="0" w:unhideWhenUsed="0"/>
    <w:lsdException w:name="Subtitle" w:semiHidden="0" w:uiPriority="11" w:unhideWhenUsed="0" w:qFormat="1"/>
    <w:lsdException w:name="Body Text 2" w:semiHidden="0" w:uiPriority="0" w:unhideWhenUsed="0"/>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Hyperlink" w:semiHidden="0" w:unhideWhenUsed="0" w:qFormat="1"/>
    <w:lsdException w:name="FollowedHyperlink" w:semiHidden="0" w:uiPriority="0" w:unhideWhenUsed="0"/>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annotation subject" w:semiHidden="0" w:uiPriority="0" w:unhideWhenUsed="0" w:qFormat="1"/>
    <w:lsdException w:name="Balloon Text" w:semiHidden="0"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5BE"/>
    <w:pPr>
      <w:widowControl w:val="0"/>
      <w:jc w:val="both"/>
    </w:pPr>
    <w:rPr>
      <w:color w:val="000000"/>
      <w:kern w:val="2"/>
      <w:sz w:val="24"/>
    </w:rPr>
  </w:style>
  <w:style w:type="paragraph" w:styleId="1">
    <w:name w:val="heading 1"/>
    <w:basedOn w:val="a"/>
    <w:next w:val="a"/>
    <w:qFormat/>
    <w:rsid w:val="00EE05BE"/>
    <w:pPr>
      <w:keepNext/>
      <w:spacing w:line="460" w:lineRule="exact"/>
      <w:ind w:firstLineChars="300" w:firstLine="876"/>
      <w:outlineLvl w:val="0"/>
    </w:pPr>
    <w:rPr>
      <w:rFonts w:eastAsia="楷体_GB2312"/>
      <w:i/>
      <w:spacing w:val="6"/>
      <w:kern w:val="0"/>
      <w:sz w:val="28"/>
    </w:rPr>
  </w:style>
  <w:style w:type="paragraph" w:styleId="2">
    <w:name w:val="heading 2"/>
    <w:basedOn w:val="a"/>
    <w:next w:val="a"/>
    <w:qFormat/>
    <w:rsid w:val="00EE05BE"/>
    <w:pPr>
      <w:keepNext/>
      <w:jc w:val="center"/>
      <w:outlineLvl w:val="1"/>
    </w:pPr>
    <w:rPr>
      <w:sz w:val="28"/>
    </w:rPr>
  </w:style>
  <w:style w:type="paragraph" w:styleId="3">
    <w:name w:val="heading 3"/>
    <w:basedOn w:val="a"/>
    <w:next w:val="a"/>
    <w:qFormat/>
    <w:rsid w:val="00EE05BE"/>
    <w:pPr>
      <w:keepNext/>
      <w:jc w:val="center"/>
      <w:outlineLvl w:val="2"/>
    </w:pPr>
    <w:rPr>
      <w:sz w:val="36"/>
    </w:rPr>
  </w:style>
  <w:style w:type="paragraph" w:styleId="4">
    <w:name w:val="heading 4"/>
    <w:basedOn w:val="a"/>
    <w:next w:val="a"/>
    <w:qFormat/>
    <w:rsid w:val="00EE05BE"/>
    <w:pPr>
      <w:keepNext/>
      <w:jc w:val="center"/>
      <w:outlineLvl w:val="3"/>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EE05BE"/>
    <w:rPr>
      <w:b/>
    </w:rPr>
  </w:style>
  <w:style w:type="paragraph" w:styleId="a4">
    <w:name w:val="annotation text"/>
    <w:basedOn w:val="a"/>
    <w:qFormat/>
    <w:rsid w:val="00EE05BE"/>
    <w:pPr>
      <w:jc w:val="left"/>
    </w:pPr>
  </w:style>
  <w:style w:type="paragraph" w:styleId="a5">
    <w:name w:val="Normal Indent"/>
    <w:basedOn w:val="a"/>
    <w:uiPriority w:val="99"/>
    <w:unhideWhenUsed/>
    <w:rsid w:val="00EE05BE"/>
    <w:pPr>
      <w:ind w:firstLineChars="200" w:firstLine="420"/>
    </w:pPr>
  </w:style>
  <w:style w:type="paragraph" w:styleId="30">
    <w:name w:val="Body Text 3"/>
    <w:basedOn w:val="a"/>
    <w:qFormat/>
    <w:rsid w:val="00EE05BE"/>
    <w:pPr>
      <w:jc w:val="center"/>
    </w:pPr>
    <w:rPr>
      <w:rFonts w:eastAsia="楷体_GB2312"/>
      <w:sz w:val="18"/>
    </w:rPr>
  </w:style>
  <w:style w:type="paragraph" w:styleId="a6">
    <w:name w:val="Body Text"/>
    <w:basedOn w:val="a"/>
    <w:qFormat/>
    <w:rsid w:val="00EE05BE"/>
  </w:style>
  <w:style w:type="paragraph" w:styleId="a7">
    <w:name w:val="Body Text Indent"/>
    <w:basedOn w:val="a"/>
    <w:rsid w:val="00EE05BE"/>
    <w:pPr>
      <w:ind w:firstLine="525"/>
    </w:pPr>
    <w:rPr>
      <w:rFonts w:ascii="Arial" w:hAnsi="Arial"/>
      <w:sz w:val="28"/>
    </w:rPr>
  </w:style>
  <w:style w:type="paragraph" w:styleId="20">
    <w:name w:val="Body Text Indent 2"/>
    <w:basedOn w:val="a"/>
    <w:qFormat/>
    <w:rsid w:val="00EE05BE"/>
    <w:pPr>
      <w:ind w:firstLine="630"/>
    </w:pPr>
    <w:rPr>
      <w:rFonts w:ascii="宋体" w:hAnsi="Arial"/>
      <w:sz w:val="28"/>
    </w:rPr>
  </w:style>
  <w:style w:type="paragraph" w:styleId="a8">
    <w:name w:val="Balloon Text"/>
    <w:basedOn w:val="a"/>
    <w:qFormat/>
    <w:rsid w:val="00EE05BE"/>
    <w:rPr>
      <w:sz w:val="18"/>
    </w:rPr>
  </w:style>
  <w:style w:type="paragraph" w:styleId="a9">
    <w:name w:val="footer"/>
    <w:basedOn w:val="a"/>
    <w:qFormat/>
    <w:rsid w:val="00EE05BE"/>
    <w:pPr>
      <w:tabs>
        <w:tab w:val="center" w:pos="4153"/>
        <w:tab w:val="right" w:pos="8306"/>
      </w:tabs>
      <w:snapToGrid w:val="0"/>
      <w:jc w:val="left"/>
    </w:pPr>
    <w:rPr>
      <w:sz w:val="18"/>
    </w:rPr>
  </w:style>
  <w:style w:type="paragraph" w:styleId="aa">
    <w:name w:val="header"/>
    <w:basedOn w:val="a"/>
    <w:link w:val="Char"/>
    <w:uiPriority w:val="99"/>
    <w:qFormat/>
    <w:rsid w:val="00EE05BE"/>
    <w:pPr>
      <w:tabs>
        <w:tab w:val="center" w:pos="4153"/>
        <w:tab w:val="right" w:pos="8306"/>
      </w:tabs>
      <w:snapToGrid w:val="0"/>
      <w:jc w:val="center"/>
    </w:pPr>
    <w:rPr>
      <w:sz w:val="18"/>
    </w:rPr>
  </w:style>
  <w:style w:type="paragraph" w:styleId="31">
    <w:name w:val="Body Text Indent 3"/>
    <w:basedOn w:val="a"/>
    <w:qFormat/>
    <w:rsid w:val="00EE05BE"/>
    <w:pPr>
      <w:spacing w:after="120"/>
      <w:ind w:leftChars="200" w:left="420"/>
    </w:pPr>
    <w:rPr>
      <w:sz w:val="16"/>
    </w:rPr>
  </w:style>
  <w:style w:type="paragraph" w:styleId="21">
    <w:name w:val="Body Text 2"/>
    <w:basedOn w:val="a"/>
    <w:rsid w:val="00EE05BE"/>
    <w:pPr>
      <w:widowControl/>
      <w:spacing w:before="100" w:beforeAutospacing="1" w:after="100" w:afterAutospacing="1" w:line="460" w:lineRule="exact"/>
    </w:pPr>
    <w:rPr>
      <w:rFonts w:eastAsia="楷体_GB2312"/>
      <w:kern w:val="0"/>
      <w:sz w:val="28"/>
    </w:rPr>
  </w:style>
  <w:style w:type="paragraph" w:styleId="ab">
    <w:name w:val="Normal (Web)"/>
    <w:basedOn w:val="a"/>
    <w:uiPriority w:val="99"/>
    <w:qFormat/>
    <w:rsid w:val="00EE05BE"/>
    <w:pPr>
      <w:widowControl/>
      <w:spacing w:before="100" w:beforeAutospacing="1" w:after="100" w:afterAutospacing="1"/>
      <w:jc w:val="left"/>
    </w:pPr>
    <w:rPr>
      <w:rFonts w:ascii="宋体" w:hAnsi="宋体"/>
      <w:kern w:val="0"/>
    </w:rPr>
  </w:style>
  <w:style w:type="character" w:styleId="ac">
    <w:name w:val="page number"/>
    <w:basedOn w:val="a0"/>
    <w:rsid w:val="00EE05BE"/>
  </w:style>
  <w:style w:type="character" w:styleId="ad">
    <w:name w:val="Emphasis"/>
    <w:uiPriority w:val="20"/>
    <w:qFormat/>
    <w:rsid w:val="00EE05BE"/>
    <w:rPr>
      <w:i/>
      <w:iCs/>
    </w:rPr>
  </w:style>
  <w:style w:type="character" w:styleId="ae">
    <w:name w:val="line number"/>
    <w:basedOn w:val="a0"/>
    <w:qFormat/>
    <w:rsid w:val="00EE05BE"/>
  </w:style>
  <w:style w:type="character" w:styleId="af">
    <w:name w:val="Hyperlink"/>
    <w:uiPriority w:val="99"/>
    <w:qFormat/>
    <w:rsid w:val="00EE05BE"/>
    <w:rPr>
      <w:color w:val="0000FF"/>
      <w:u w:val="single"/>
    </w:rPr>
  </w:style>
  <w:style w:type="character" w:styleId="af0">
    <w:name w:val="annotation reference"/>
    <w:qFormat/>
    <w:rsid w:val="00EE05BE"/>
    <w:rPr>
      <w:sz w:val="21"/>
    </w:rPr>
  </w:style>
  <w:style w:type="table" w:styleId="af1">
    <w:name w:val="Table Grid"/>
    <w:basedOn w:val="a1"/>
    <w:uiPriority w:val="59"/>
    <w:qFormat/>
    <w:rsid w:val="00EE05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2">
    <w:name w:val="访问过的超链接"/>
    <w:qFormat/>
    <w:rsid w:val="00EE05BE"/>
    <w:rPr>
      <w:color w:val="800080"/>
      <w:u w:val="single"/>
    </w:rPr>
  </w:style>
  <w:style w:type="character" w:customStyle="1" w:styleId="fontstyle11">
    <w:name w:val="fontstyle11"/>
    <w:qFormat/>
    <w:rsid w:val="00EE05BE"/>
    <w:rPr>
      <w:rFonts w:ascii="TimesNewRomanPSMT" w:hAnsi="TimesNewRomanPSMT" w:hint="default"/>
      <w:color w:val="000000"/>
      <w:sz w:val="24"/>
      <w:szCs w:val="24"/>
    </w:rPr>
  </w:style>
  <w:style w:type="character" w:customStyle="1" w:styleId="Char">
    <w:name w:val="页眉 Char"/>
    <w:link w:val="aa"/>
    <w:uiPriority w:val="99"/>
    <w:rsid w:val="00EE05BE"/>
    <w:rPr>
      <w:color w:val="000000"/>
      <w:kern w:val="2"/>
      <w:sz w:val="18"/>
    </w:rPr>
  </w:style>
  <w:style w:type="character" w:customStyle="1" w:styleId="d2035Char">
    <w:name w:val="样式 正文缩进d + 首行缩进:  2 字符 段前: 0.35 行 Char"/>
    <w:link w:val="d2035"/>
    <w:qFormat/>
    <w:rsid w:val="00EE05BE"/>
    <w:rPr>
      <w:rFonts w:eastAsia="楷体_GB2312" w:cs="宋体"/>
      <w:snapToGrid w:val="0"/>
      <w:sz w:val="28"/>
    </w:rPr>
  </w:style>
  <w:style w:type="paragraph" w:customStyle="1" w:styleId="d2035">
    <w:name w:val="样式 正文缩进d + 首行缩进:  2 字符 段前: 0.35 行"/>
    <w:basedOn w:val="a5"/>
    <w:link w:val="d2035Char"/>
    <w:qFormat/>
    <w:rsid w:val="00EE05BE"/>
    <w:pPr>
      <w:adjustRightInd w:val="0"/>
      <w:snapToGrid w:val="0"/>
      <w:spacing w:beforeLines="35" w:line="460" w:lineRule="exact"/>
      <w:ind w:firstLine="560"/>
      <w:textAlignment w:val="baseline"/>
    </w:pPr>
    <w:rPr>
      <w:rFonts w:eastAsia="楷体_GB2312"/>
      <w:snapToGrid w:val="0"/>
      <w:color w:val="auto"/>
      <w:kern w:val="0"/>
      <w:sz w:val="28"/>
    </w:rPr>
  </w:style>
  <w:style w:type="character" w:customStyle="1" w:styleId="fontstyle01">
    <w:name w:val="fontstyle01"/>
    <w:rsid w:val="00EE05BE"/>
    <w:rPr>
      <w:rFonts w:ascii="宋体" w:eastAsia="宋体" w:hAnsi="宋体" w:hint="eastAsia"/>
      <w:color w:val="000000"/>
      <w:sz w:val="24"/>
      <w:szCs w:val="24"/>
    </w:rPr>
  </w:style>
  <w:style w:type="paragraph" w:customStyle="1" w:styleId="22">
    <w:name w:val="标题2"/>
    <w:basedOn w:val="a"/>
    <w:qFormat/>
    <w:rsid w:val="00EE05BE"/>
    <w:pPr>
      <w:autoSpaceDE w:val="0"/>
      <w:autoSpaceDN w:val="0"/>
      <w:adjustRightInd w:val="0"/>
      <w:spacing w:line="360" w:lineRule="auto"/>
      <w:jc w:val="left"/>
    </w:pPr>
    <w:rPr>
      <w:rFonts w:ascii="宋体"/>
      <w:kern w:val="0"/>
    </w:rPr>
  </w:style>
  <w:style w:type="paragraph" w:customStyle="1" w:styleId="-11">
    <w:name w:val="彩色列表 - 着色 11"/>
    <w:basedOn w:val="a"/>
    <w:uiPriority w:val="34"/>
    <w:qFormat/>
    <w:rsid w:val="00EE05BE"/>
    <w:pPr>
      <w:ind w:firstLineChars="200" w:firstLine="420"/>
    </w:pPr>
    <w:rPr>
      <w:rFonts w:ascii="Calibri" w:hAnsi="Calibri"/>
      <w:color w:val="auto"/>
      <w:sz w:val="21"/>
      <w:szCs w:val="22"/>
    </w:rPr>
  </w:style>
  <w:style w:type="paragraph" w:customStyle="1" w:styleId="210">
    <w:name w:val="中等深浅网格 21"/>
    <w:uiPriority w:val="1"/>
    <w:qFormat/>
    <w:rsid w:val="00EE05BE"/>
    <w:pPr>
      <w:widowControl w:val="0"/>
      <w:jc w:val="both"/>
    </w:pPr>
    <w:rPr>
      <w:color w:val="000000"/>
      <w:kern w:val="2"/>
      <w:sz w:val="24"/>
    </w:rPr>
  </w:style>
  <w:style w:type="paragraph" w:customStyle="1" w:styleId="af3">
    <w:name w:val="缺省文本"/>
    <w:basedOn w:val="a"/>
    <w:qFormat/>
    <w:rsid w:val="00EE05BE"/>
    <w:pPr>
      <w:autoSpaceDE w:val="0"/>
      <w:autoSpaceDN w:val="0"/>
      <w:adjustRightInd w:val="0"/>
      <w:spacing w:line="360" w:lineRule="auto"/>
      <w:jc w:val="left"/>
    </w:pPr>
    <w:rPr>
      <w:kern w:val="0"/>
    </w:rPr>
  </w:style>
  <w:style w:type="paragraph" w:customStyle="1" w:styleId="-110">
    <w:name w:val="彩色底纹 - 着色 11"/>
    <w:qFormat/>
    <w:rsid w:val="00EE05BE"/>
    <w:rPr>
      <w:color w:val="000000"/>
      <w:kern w:val="2"/>
      <w:sz w:val="24"/>
    </w:rPr>
  </w:style>
  <w:style w:type="paragraph" w:customStyle="1" w:styleId="10">
    <w:name w:val="修订1"/>
    <w:hidden/>
    <w:uiPriority w:val="99"/>
    <w:unhideWhenUsed/>
    <w:rsid w:val="00EE05BE"/>
    <w:rPr>
      <w:color w:val="000000"/>
      <w:kern w:val="2"/>
      <w:sz w:val="24"/>
    </w:rPr>
  </w:style>
  <w:style w:type="paragraph" w:styleId="af4">
    <w:name w:val="List Paragraph"/>
    <w:basedOn w:val="a"/>
    <w:uiPriority w:val="99"/>
    <w:qFormat/>
    <w:rsid w:val="00EE05B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26;&#26234;&#21017;&#38125;\Desktop\PCT&#22269;&#23478;&#38454;&#27573;&#65288;&#22806;&#20869;&#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D766DE-A989-469C-AAD8-659C201B7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PCT国家阶段（外内）</Template>
  <TotalTime>785</TotalTime>
  <Pages>13</Pages>
  <Words>1234</Words>
  <Characters>7036</Characters>
  <Application>Microsoft Office Word</Application>
  <DocSecurity>0</DocSecurity>
  <Lines>58</Lines>
  <Paragraphs>16</Paragraphs>
  <ScaleCrop>false</ScaleCrop>
  <Company>SG</Company>
  <LinksUpToDate>false</LinksUpToDate>
  <CharactersWithSpaces>8254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说明书</dc:title>
  <dc:creator>微软用户</dc:creator>
  <cp:lastModifiedBy>华智则铭</cp:lastModifiedBy>
  <cp:revision>19</cp:revision>
  <cp:lastPrinted>2017-01-18T07:20:00Z</cp:lastPrinted>
  <dcterms:created xsi:type="dcterms:W3CDTF">2018-10-18T03:28:00Z</dcterms:created>
  <dcterms:modified xsi:type="dcterms:W3CDTF">2018-11-21T07:18:00Z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