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4F4C7" w14:textId="77777777" w:rsidR="008827C6" w:rsidRDefault="00000000">
      <w:pPr>
        <w:tabs>
          <w:tab w:val="left" w:pos="2400"/>
        </w:tabs>
      </w:pPr>
    </w:p>
    <w:p w14:paraId="776F4C88" w14:textId="77777777" w:rsidR="008827C6" w:rsidRDefault="00000000">
      <w:pPr>
        <w:tabs>
          <w:tab w:val="left" w:pos="2400"/>
        </w:tabs>
      </w:pPr>
    </w:p>
    <w:p w14:paraId="03D8003C" w14:textId="77777777" w:rsidR="008827C6" w:rsidRDefault="00000000">
      <w:pPr>
        <w:tabs>
          <w:tab w:val="left" w:pos="2400"/>
        </w:tabs>
      </w:pPr>
    </w:p>
    <w:p w14:paraId="108DB6F8" w14:textId="77777777" w:rsidR="008827C6" w:rsidRDefault="00000000">
      <w:pPr>
        <w:tabs>
          <w:tab w:val="left" w:pos="2400"/>
        </w:tabs>
      </w:pPr>
    </w:p>
    <w:p w14:paraId="27B11246" w14:textId="77777777" w:rsidR="008827C6" w:rsidRDefault="00000000">
      <w:pPr>
        <w:tabs>
          <w:tab w:val="left" w:pos="2400"/>
        </w:tabs>
      </w:pPr>
    </w:p>
    <w:p w14:paraId="4F16DA86" w14:textId="77777777" w:rsidR="008827C6" w:rsidRDefault="00000000">
      <w:pPr>
        <w:tabs>
          <w:tab w:val="left" w:pos="2400"/>
        </w:tabs>
      </w:pPr>
    </w:p>
    <w:p w14:paraId="3ACA3161" w14:textId="77777777" w:rsidR="008827C6" w:rsidRDefault="00000000">
      <w:pPr>
        <w:tabs>
          <w:tab w:val="left" w:pos="2400"/>
        </w:tabs>
      </w:pPr>
    </w:p>
    <w:p w14:paraId="79D522E3" w14:textId="77777777" w:rsidR="008827C6" w:rsidRDefault="00000000">
      <w:pPr>
        <w:tabs>
          <w:tab w:val="left" w:pos="2400"/>
        </w:tabs>
      </w:pPr>
    </w:p>
    <w:p w14:paraId="00A857B4" w14:textId="77777777" w:rsidR="008827C6" w:rsidRPr="008827C6" w:rsidRDefault="00000000" w:rsidP="008827C6">
      <w:pPr>
        <w:tabs>
          <w:tab w:val="left" w:pos="2400"/>
        </w:tabs>
        <w:jc w:val="center"/>
        <w:rPr>
          <w:sz w:val="48"/>
          <w:szCs w:val="48"/>
        </w:rPr>
      </w:pPr>
      <w:r w:rsidRPr="008827C6">
        <w:rPr>
          <w:noProof/>
          <w:sz w:val="48"/>
          <w:szCs w:val="48"/>
        </w:rPr>
        <w:t>一株产苯乳酸的干酪乳杆菌及其应用</w:t>
      </w:r>
    </w:p>
    <w:p w14:paraId="553943F8" w14:textId="77777777" w:rsidR="008827C6" w:rsidRDefault="00000000">
      <w:pPr>
        <w:tabs>
          <w:tab w:val="left" w:pos="2400"/>
        </w:tabs>
      </w:pPr>
    </w:p>
    <w:p w14:paraId="10F1680D" w14:textId="77777777" w:rsidR="008827C6" w:rsidRDefault="00000000">
      <w:pPr>
        <w:tabs>
          <w:tab w:val="left" w:pos="2400"/>
        </w:tabs>
      </w:pPr>
    </w:p>
    <w:p w14:paraId="18316955" w14:textId="77777777" w:rsidR="008827C6" w:rsidRDefault="00000000">
      <w:pPr>
        <w:tabs>
          <w:tab w:val="left" w:pos="2400"/>
        </w:tabs>
      </w:pPr>
    </w:p>
    <w:tbl>
      <w:tblPr>
        <w:tblStyle w:val="a9"/>
        <w:tblW w:w="9234" w:type="dxa"/>
        <w:tblLayout w:type="fixed"/>
        <w:tblLook w:val="04A0" w:firstRow="1" w:lastRow="0" w:firstColumn="1" w:lastColumn="0" w:noHBand="0" w:noVBand="1"/>
      </w:tblPr>
      <w:tblGrid>
        <w:gridCol w:w="2476"/>
        <w:gridCol w:w="6758"/>
      </w:tblGrid>
      <w:tr w:rsidR="003768DA" w14:paraId="4EE4DD6A" w14:textId="77777777">
        <w:trPr>
          <w:trHeight w:val="534"/>
        </w:trPr>
        <w:tc>
          <w:tcPr>
            <w:tcW w:w="2476" w:type="dxa"/>
            <w:tcBorders>
              <w:top w:val="nil"/>
              <w:left w:val="nil"/>
              <w:bottom w:val="nil"/>
              <w:right w:val="nil"/>
            </w:tcBorders>
          </w:tcPr>
          <w:p w14:paraId="3AA2949B" w14:textId="77777777" w:rsidR="003618CE" w:rsidRDefault="00000000" w:rsidP="008827C6">
            <w:pPr>
              <w:tabs>
                <w:tab w:val="left" w:pos="2400"/>
              </w:tabs>
              <w:spacing w:line="480" w:lineRule="auto"/>
              <w:ind w:right="120"/>
              <w:jc w:val="right"/>
            </w:pPr>
            <w:r>
              <w:rPr>
                <w:rFonts w:hint="eastAsia"/>
              </w:rPr>
              <w:t>申请号：</w:t>
            </w:r>
          </w:p>
        </w:tc>
        <w:tc>
          <w:tcPr>
            <w:tcW w:w="6758" w:type="dxa"/>
            <w:tcBorders>
              <w:top w:val="nil"/>
              <w:left w:val="nil"/>
              <w:bottom w:val="nil"/>
              <w:right w:val="nil"/>
            </w:tcBorders>
          </w:tcPr>
          <w:p w14:paraId="0A2BD707" w14:textId="77777777" w:rsidR="003618CE" w:rsidRDefault="00000000">
            <w:pPr>
              <w:tabs>
                <w:tab w:val="left" w:pos="2400"/>
              </w:tabs>
              <w:spacing w:line="480" w:lineRule="auto"/>
            </w:pPr>
            <w:r>
              <w:t xml:space="preserve">CN202011174207.2 </w:t>
            </w:r>
          </w:p>
        </w:tc>
      </w:tr>
      <w:tr w:rsidR="003768DA" w14:paraId="566A712F" w14:textId="77777777">
        <w:trPr>
          <w:trHeight w:val="474"/>
        </w:trPr>
        <w:tc>
          <w:tcPr>
            <w:tcW w:w="2476" w:type="dxa"/>
            <w:tcBorders>
              <w:top w:val="nil"/>
              <w:left w:val="nil"/>
              <w:bottom w:val="nil"/>
              <w:right w:val="nil"/>
            </w:tcBorders>
          </w:tcPr>
          <w:p w14:paraId="3D0F1C5A" w14:textId="77777777" w:rsidR="003618CE" w:rsidRDefault="00000000">
            <w:pPr>
              <w:tabs>
                <w:tab w:val="left" w:pos="2400"/>
              </w:tabs>
              <w:spacing w:line="480" w:lineRule="auto"/>
              <w:jc w:val="right"/>
            </w:pPr>
            <w:r>
              <w:rPr>
                <w:rFonts w:hint="eastAsia"/>
              </w:rPr>
              <w:t>申请日：</w:t>
            </w:r>
          </w:p>
        </w:tc>
        <w:tc>
          <w:tcPr>
            <w:tcW w:w="6758" w:type="dxa"/>
            <w:tcBorders>
              <w:top w:val="nil"/>
              <w:left w:val="nil"/>
              <w:bottom w:val="nil"/>
              <w:right w:val="nil"/>
            </w:tcBorders>
          </w:tcPr>
          <w:p w14:paraId="07BF714E" w14:textId="77777777" w:rsidR="003618CE" w:rsidRDefault="00000000">
            <w:pPr>
              <w:tabs>
                <w:tab w:val="left" w:pos="2400"/>
              </w:tabs>
              <w:spacing w:line="480" w:lineRule="auto"/>
            </w:pPr>
            <w:r>
              <w:t>20201028</w:t>
            </w:r>
          </w:p>
        </w:tc>
      </w:tr>
      <w:tr w:rsidR="003768DA" w14:paraId="7A5180AC" w14:textId="77777777">
        <w:trPr>
          <w:trHeight w:val="474"/>
        </w:trPr>
        <w:tc>
          <w:tcPr>
            <w:tcW w:w="2476" w:type="dxa"/>
            <w:tcBorders>
              <w:top w:val="nil"/>
              <w:left w:val="nil"/>
              <w:bottom w:val="nil"/>
              <w:right w:val="nil"/>
            </w:tcBorders>
          </w:tcPr>
          <w:p w14:paraId="4C850C96" w14:textId="77777777" w:rsidR="003618CE" w:rsidRDefault="00000000">
            <w:pPr>
              <w:tabs>
                <w:tab w:val="left" w:pos="2400"/>
              </w:tabs>
              <w:spacing w:line="480" w:lineRule="auto"/>
              <w:jc w:val="right"/>
            </w:pPr>
            <w:r>
              <w:rPr>
                <w:rFonts w:hint="eastAsia"/>
              </w:rPr>
              <w:t>申请（专利权）人：</w:t>
            </w:r>
          </w:p>
        </w:tc>
        <w:tc>
          <w:tcPr>
            <w:tcW w:w="6758" w:type="dxa"/>
            <w:tcBorders>
              <w:top w:val="nil"/>
              <w:left w:val="nil"/>
              <w:bottom w:val="nil"/>
              <w:right w:val="nil"/>
            </w:tcBorders>
          </w:tcPr>
          <w:p w14:paraId="2740C1A4" w14:textId="77777777" w:rsidR="003618CE" w:rsidRDefault="00000000">
            <w:pPr>
              <w:tabs>
                <w:tab w:val="left" w:pos="2400"/>
              </w:tabs>
              <w:spacing w:line="480" w:lineRule="auto"/>
            </w:pPr>
            <w:r>
              <w:t>[</w:t>
            </w:r>
            <w:r>
              <w:t>四川农业大学</w:t>
            </w:r>
            <w:r>
              <w:t>]</w:t>
            </w:r>
          </w:p>
        </w:tc>
      </w:tr>
      <w:tr w:rsidR="003768DA" w14:paraId="5B58CD54" w14:textId="77777777">
        <w:trPr>
          <w:trHeight w:val="474"/>
        </w:trPr>
        <w:tc>
          <w:tcPr>
            <w:tcW w:w="2476" w:type="dxa"/>
            <w:tcBorders>
              <w:top w:val="nil"/>
              <w:left w:val="nil"/>
              <w:bottom w:val="nil"/>
              <w:right w:val="nil"/>
            </w:tcBorders>
          </w:tcPr>
          <w:p w14:paraId="23C24D5B" w14:textId="77777777" w:rsidR="003618CE" w:rsidRDefault="00000000">
            <w:pPr>
              <w:spacing w:line="480" w:lineRule="auto"/>
              <w:jc w:val="right"/>
            </w:pPr>
            <w:r>
              <w:rPr>
                <w:rFonts w:hint="eastAsia"/>
              </w:rPr>
              <w:t>地址：</w:t>
            </w:r>
          </w:p>
        </w:tc>
        <w:tc>
          <w:tcPr>
            <w:tcW w:w="6758" w:type="dxa"/>
            <w:tcBorders>
              <w:top w:val="nil"/>
              <w:left w:val="nil"/>
              <w:bottom w:val="nil"/>
              <w:right w:val="nil"/>
            </w:tcBorders>
          </w:tcPr>
          <w:p w14:paraId="701E7419" w14:textId="77777777" w:rsidR="003618CE" w:rsidRDefault="00000000">
            <w:pPr>
              <w:tabs>
                <w:tab w:val="left" w:pos="2400"/>
              </w:tabs>
              <w:spacing w:line="480" w:lineRule="auto"/>
            </w:pPr>
            <w:r>
              <w:t>四川省雅安市雨城区新康路</w:t>
            </w:r>
            <w:r>
              <w:t>46</w:t>
            </w:r>
            <w:r>
              <w:t>号</w:t>
            </w:r>
          </w:p>
        </w:tc>
      </w:tr>
      <w:tr w:rsidR="003768DA" w14:paraId="67DABC8B" w14:textId="77777777">
        <w:trPr>
          <w:trHeight w:val="474"/>
        </w:trPr>
        <w:tc>
          <w:tcPr>
            <w:tcW w:w="2476" w:type="dxa"/>
            <w:tcBorders>
              <w:top w:val="nil"/>
              <w:left w:val="nil"/>
              <w:bottom w:val="nil"/>
              <w:right w:val="nil"/>
            </w:tcBorders>
          </w:tcPr>
          <w:p w14:paraId="78C9FF3B" w14:textId="77777777" w:rsidR="003618CE" w:rsidRDefault="00000000">
            <w:pPr>
              <w:spacing w:line="480" w:lineRule="auto"/>
              <w:jc w:val="right"/>
            </w:pPr>
            <w:r>
              <w:rPr>
                <w:rFonts w:hint="eastAsia"/>
              </w:rPr>
              <w:t>发明人：</w:t>
            </w:r>
          </w:p>
        </w:tc>
        <w:tc>
          <w:tcPr>
            <w:tcW w:w="6758" w:type="dxa"/>
            <w:tcBorders>
              <w:top w:val="nil"/>
              <w:left w:val="nil"/>
              <w:bottom w:val="nil"/>
              <w:right w:val="nil"/>
            </w:tcBorders>
          </w:tcPr>
          <w:p w14:paraId="785173F7" w14:textId="77777777" w:rsidR="003618CE" w:rsidRDefault="00000000">
            <w:pPr>
              <w:spacing w:line="480" w:lineRule="auto"/>
            </w:pPr>
            <w:r>
              <w:t>[</w:t>
            </w:r>
            <w:r>
              <w:t>刘书亮</w:t>
            </w:r>
            <w:r>
              <w:t xml:space="preserve">, </w:t>
            </w:r>
            <w:r>
              <w:t>牟娟</w:t>
            </w:r>
            <w:r>
              <w:t xml:space="preserve">, </w:t>
            </w:r>
            <w:r>
              <w:t>李建龙</w:t>
            </w:r>
            <w:r>
              <w:t xml:space="preserve">, </w:t>
            </w:r>
            <w:r>
              <w:t>敖晓琳</w:t>
            </w:r>
            <w:r>
              <w:t xml:space="preserve">, </w:t>
            </w:r>
            <w:r>
              <w:t>陈蓉</w:t>
            </w:r>
            <w:r>
              <w:t xml:space="preserve">, </w:t>
            </w:r>
            <w:r>
              <w:t>王雪英</w:t>
            </w:r>
            <w:r>
              <w:t>]</w:t>
            </w:r>
          </w:p>
        </w:tc>
      </w:tr>
      <w:tr w:rsidR="003768DA" w14:paraId="38052D3A" w14:textId="77777777">
        <w:trPr>
          <w:trHeight w:val="474"/>
        </w:trPr>
        <w:tc>
          <w:tcPr>
            <w:tcW w:w="2476" w:type="dxa"/>
            <w:tcBorders>
              <w:top w:val="nil"/>
              <w:left w:val="nil"/>
              <w:bottom w:val="nil"/>
              <w:right w:val="nil"/>
            </w:tcBorders>
          </w:tcPr>
          <w:p w14:paraId="4D801D67" w14:textId="77777777" w:rsidR="003618CE" w:rsidRDefault="00000000">
            <w:pPr>
              <w:spacing w:line="480" w:lineRule="auto"/>
              <w:jc w:val="right"/>
            </w:pPr>
            <w:r>
              <w:rPr>
                <w:rFonts w:hint="eastAsia"/>
              </w:rPr>
              <w:t>主分类号：</w:t>
            </w:r>
          </w:p>
        </w:tc>
        <w:tc>
          <w:tcPr>
            <w:tcW w:w="6758" w:type="dxa"/>
            <w:tcBorders>
              <w:top w:val="nil"/>
              <w:left w:val="nil"/>
              <w:bottom w:val="nil"/>
              <w:right w:val="nil"/>
            </w:tcBorders>
          </w:tcPr>
          <w:p w14:paraId="46F4CA64" w14:textId="77777777" w:rsidR="003618CE" w:rsidRDefault="00000000">
            <w:pPr>
              <w:tabs>
                <w:tab w:val="left" w:pos="2400"/>
              </w:tabs>
              <w:spacing w:line="480" w:lineRule="auto"/>
            </w:pPr>
            <w:r>
              <w:t>C12N1/20</w:t>
            </w:r>
          </w:p>
        </w:tc>
      </w:tr>
      <w:tr w:rsidR="003768DA" w14:paraId="70142ED5" w14:textId="77777777">
        <w:trPr>
          <w:trHeight w:val="474"/>
        </w:trPr>
        <w:tc>
          <w:tcPr>
            <w:tcW w:w="2476" w:type="dxa"/>
            <w:tcBorders>
              <w:top w:val="nil"/>
              <w:left w:val="nil"/>
              <w:bottom w:val="nil"/>
              <w:right w:val="nil"/>
            </w:tcBorders>
          </w:tcPr>
          <w:p w14:paraId="39A4EE2D" w14:textId="77777777" w:rsidR="003618CE" w:rsidRDefault="00000000">
            <w:pPr>
              <w:spacing w:line="480" w:lineRule="auto"/>
              <w:jc w:val="right"/>
            </w:pPr>
            <w:r>
              <w:rPr>
                <w:rFonts w:hint="eastAsia"/>
              </w:rPr>
              <w:t>公开（公告）号：</w:t>
            </w:r>
          </w:p>
        </w:tc>
        <w:tc>
          <w:tcPr>
            <w:tcW w:w="6758" w:type="dxa"/>
            <w:tcBorders>
              <w:top w:val="nil"/>
              <w:left w:val="nil"/>
              <w:bottom w:val="nil"/>
              <w:right w:val="nil"/>
            </w:tcBorders>
          </w:tcPr>
          <w:p w14:paraId="0752019A" w14:textId="77777777" w:rsidR="003618CE" w:rsidRDefault="00000000">
            <w:pPr>
              <w:tabs>
                <w:tab w:val="left" w:pos="2400"/>
              </w:tabs>
              <w:spacing w:line="480" w:lineRule="auto"/>
            </w:pPr>
            <w:r>
              <w:t>CN112251383A</w:t>
            </w:r>
          </w:p>
        </w:tc>
      </w:tr>
      <w:tr w:rsidR="003768DA" w14:paraId="227CBDC4" w14:textId="77777777">
        <w:trPr>
          <w:trHeight w:val="474"/>
        </w:trPr>
        <w:tc>
          <w:tcPr>
            <w:tcW w:w="2476" w:type="dxa"/>
            <w:tcBorders>
              <w:top w:val="nil"/>
              <w:left w:val="nil"/>
              <w:bottom w:val="nil"/>
              <w:right w:val="nil"/>
            </w:tcBorders>
          </w:tcPr>
          <w:p w14:paraId="5155A2EE" w14:textId="77777777" w:rsidR="003618CE" w:rsidRDefault="00000000">
            <w:pPr>
              <w:spacing w:line="480" w:lineRule="auto"/>
              <w:jc w:val="right"/>
            </w:pPr>
            <w:r>
              <w:rPr>
                <w:rFonts w:hint="eastAsia"/>
              </w:rPr>
              <w:t>公开（公告）日：</w:t>
            </w:r>
          </w:p>
        </w:tc>
        <w:tc>
          <w:tcPr>
            <w:tcW w:w="6758" w:type="dxa"/>
            <w:tcBorders>
              <w:top w:val="nil"/>
              <w:left w:val="nil"/>
              <w:bottom w:val="nil"/>
              <w:right w:val="nil"/>
            </w:tcBorders>
          </w:tcPr>
          <w:p w14:paraId="5D58608C" w14:textId="77777777" w:rsidR="003618CE" w:rsidRDefault="00000000">
            <w:pPr>
              <w:tabs>
                <w:tab w:val="left" w:pos="2400"/>
              </w:tabs>
              <w:spacing w:line="480" w:lineRule="auto"/>
            </w:pPr>
            <w:r>
              <w:t>20210122</w:t>
            </w:r>
          </w:p>
        </w:tc>
      </w:tr>
      <w:tr w:rsidR="003768DA" w14:paraId="526383A1" w14:textId="77777777">
        <w:trPr>
          <w:trHeight w:val="474"/>
        </w:trPr>
        <w:tc>
          <w:tcPr>
            <w:tcW w:w="2476" w:type="dxa"/>
            <w:tcBorders>
              <w:top w:val="nil"/>
              <w:left w:val="nil"/>
              <w:bottom w:val="nil"/>
              <w:right w:val="nil"/>
            </w:tcBorders>
          </w:tcPr>
          <w:p w14:paraId="2688D90D" w14:textId="77777777" w:rsidR="003618CE" w:rsidRDefault="00000000">
            <w:pPr>
              <w:spacing w:line="480" w:lineRule="auto"/>
              <w:jc w:val="right"/>
            </w:pPr>
            <w:r>
              <w:rPr>
                <w:rFonts w:hint="eastAsia"/>
              </w:rPr>
              <w:t>代理机构：</w:t>
            </w:r>
          </w:p>
        </w:tc>
        <w:tc>
          <w:tcPr>
            <w:tcW w:w="6758" w:type="dxa"/>
            <w:tcBorders>
              <w:top w:val="nil"/>
              <w:left w:val="nil"/>
              <w:bottom w:val="nil"/>
              <w:right w:val="nil"/>
            </w:tcBorders>
          </w:tcPr>
          <w:p w14:paraId="6AFBA12F" w14:textId="77777777" w:rsidR="003618CE" w:rsidRDefault="00000000">
            <w:pPr>
              <w:tabs>
                <w:tab w:val="left" w:pos="2400"/>
              </w:tabs>
              <w:spacing w:line="480" w:lineRule="auto"/>
            </w:pPr>
            <w:r>
              <w:t>成都天汇致远知识产权代理事务所（普通合伙）</w:t>
            </w:r>
          </w:p>
        </w:tc>
      </w:tr>
      <w:tr w:rsidR="003768DA" w14:paraId="7CE65A4D" w14:textId="77777777">
        <w:trPr>
          <w:trHeight w:val="491"/>
        </w:trPr>
        <w:tc>
          <w:tcPr>
            <w:tcW w:w="2476" w:type="dxa"/>
            <w:tcBorders>
              <w:top w:val="nil"/>
              <w:left w:val="nil"/>
              <w:bottom w:val="nil"/>
              <w:right w:val="nil"/>
            </w:tcBorders>
          </w:tcPr>
          <w:p w14:paraId="4EBDA58F" w14:textId="77777777" w:rsidR="003618CE" w:rsidRDefault="00000000">
            <w:pPr>
              <w:spacing w:line="480" w:lineRule="auto"/>
              <w:jc w:val="right"/>
            </w:pPr>
            <w:r>
              <w:rPr>
                <w:rFonts w:hint="eastAsia"/>
              </w:rPr>
              <w:t>代理人：</w:t>
            </w:r>
          </w:p>
        </w:tc>
        <w:tc>
          <w:tcPr>
            <w:tcW w:w="6758" w:type="dxa"/>
            <w:tcBorders>
              <w:top w:val="nil"/>
              <w:left w:val="nil"/>
              <w:bottom w:val="nil"/>
              <w:right w:val="nil"/>
            </w:tcBorders>
          </w:tcPr>
          <w:p w14:paraId="5C853245" w14:textId="77777777" w:rsidR="003618CE" w:rsidRDefault="00000000">
            <w:pPr>
              <w:tabs>
                <w:tab w:val="left" w:pos="2400"/>
              </w:tabs>
              <w:spacing w:line="480" w:lineRule="auto"/>
            </w:pPr>
            <w:r>
              <w:t>[</w:t>
            </w:r>
            <w:r>
              <w:t>韩晓银</w:t>
            </w:r>
            <w:r>
              <w:t>]</w:t>
            </w:r>
          </w:p>
        </w:tc>
      </w:tr>
    </w:tbl>
    <w:p w14:paraId="2C2348FD" w14:textId="77777777" w:rsidR="003618CE" w:rsidRDefault="00000000">
      <w:pPr>
        <w:tabs>
          <w:tab w:val="left" w:pos="2400"/>
        </w:tabs>
      </w:pPr>
      <w:r>
        <w:rPr>
          <w:noProof/>
        </w:rPr>
        <mc:AlternateContent>
          <mc:Choice Requires="wps">
            <w:drawing>
              <wp:anchor distT="0" distB="0" distL="114300" distR="114300" simplePos="0" relativeHeight="251658240" behindDoc="0" locked="0" layoutInCell="1" allowOverlap="1" wp14:anchorId="71261157" wp14:editId="5C742B58">
                <wp:simplePos x="0" y="0"/>
                <wp:positionH relativeFrom="column">
                  <wp:posOffset>4676775</wp:posOffset>
                </wp:positionH>
                <wp:positionV relativeFrom="paragraph">
                  <wp:posOffset>1290320</wp:posOffset>
                </wp:positionV>
                <wp:extent cx="1914525" cy="342900"/>
                <wp:effectExtent l="0" t="0" r="0" b="0"/>
                <wp:wrapNone/>
                <wp:docPr id="11" name="文本框 18"/>
                <wp:cNvGraphicFramePr/>
                <a:graphic xmlns:a="http://schemas.openxmlformats.org/drawingml/2006/main">
                  <a:graphicData uri="http://schemas.microsoft.com/office/word/2010/wordprocessingShape">
                    <wps:wsp>
                      <wps:cNvSpPr txBox="1"/>
                      <wps:spPr>
                        <a:xfrm>
                          <a:off x="0" y="0"/>
                          <a:ext cx="1914525" cy="342900"/>
                        </a:xfrm>
                        <a:prstGeom prst="rect">
                          <a:avLst/>
                        </a:prstGeom>
                        <a:noFill/>
                        <a:ln w="15875">
                          <a:noFill/>
                        </a:ln>
                      </wps:spPr>
                      <wps:txbx>
                        <w:txbxContent>
                          <w:p w14:paraId="2928B0B0" w14:textId="77777777" w:rsidR="003618CE" w:rsidRDefault="00000000">
                            <w:pPr>
                              <w:rPr>
                                <w:rFonts w:ascii="微软雅黑" w:eastAsia="微软雅黑" w:hAnsi="微软雅黑" w:cs="微软雅黑"/>
                                <w:color w:val="BFBFBF"/>
                              </w:rPr>
                            </w:pPr>
                            <w:r>
                              <w:rPr>
                                <w:rFonts w:ascii="微软雅黑" w:eastAsia="微软雅黑" w:hAnsi="微软雅黑" w:cs="微软雅黑" w:hint="eastAsia"/>
                                <w:color w:val="BFBFBF"/>
                              </w:rPr>
                              <w:t>www.patexplorer.com</w:t>
                            </w:r>
                          </w:p>
                        </w:txbxContent>
                      </wps:txbx>
                      <wps:bodyPr wrap="square" anchor="t" upright="1"/>
                    </wps:wsp>
                  </a:graphicData>
                </a:graphic>
              </wp:anchor>
            </w:drawing>
          </mc:Choice>
          <mc:Fallback>
            <w:pict>
              <v:shapetype w14:anchorId="71261157" id="_x0000_t202" coordsize="21600,21600" o:spt="202" path="m,l,21600r21600,l21600,xe">
                <v:stroke joinstyle="miter"/>
                <v:path gradientshapeok="t" o:connecttype="rect"/>
              </v:shapetype>
              <v:shape id="文本框 18" o:spid="_x0000_s1026" type="#_x0000_t202" style="position:absolute;margin-left:368.25pt;margin-top:101.6pt;width:150.75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" filled="f" stroked="f" strokeweight="1.25pt">
                <v:textbox>
                  <w:txbxContent>
                    <w:p w14:paraId="2928B0B0" w14:textId="77777777" w:rsidR="003618CE" w:rsidRDefault="00000000">
                      <w:pPr>
                        <w:rPr>
                          <w:rFonts w:ascii="微软雅黑" w:eastAsia="微软雅黑" w:hAnsi="微软雅黑" w:cs="微软雅黑"/>
                          <w:color w:val="BFBFBF"/>
                        </w:rPr>
                      </w:pPr>
                      <w:r>
                        <w:rPr>
                          <w:rFonts w:ascii="微软雅黑" w:eastAsia="微软雅黑" w:hAnsi="微软雅黑" w:cs="微软雅黑" w:hint="eastAsia"/>
                          <w:color w:val="BFBFBF"/>
                        </w:rPr>
                        <w:t>www.patexplorer.com</w:t>
                      </w:r>
                    </w:p>
                  </w:txbxContent>
                </v:textbox>
              </v:shape>
            </w:pict>
          </mc:Fallback>
        </mc:AlternateContent>
      </w:r>
      <w:r>
        <w:br w:type="page"/>
      </w:r>
    </w:p>
    <w:tbl>
      <w:tblPr>
        <w:tblW w:w="8522" w:type="dxa"/>
        <w:tblBorders>
          <w:top w:val="single" w:sz="12" w:space="0" w:color="000000"/>
          <w:bottom w:val="single" w:sz="12" w:space="0" w:color="000000"/>
        </w:tblBorders>
        <w:tblLayout w:type="fixed"/>
        <w:tblLook w:val="04A0" w:firstRow="1" w:lastRow="0" w:firstColumn="1" w:lastColumn="0" w:noHBand="0" w:noVBand="1"/>
      </w:tblPr>
      <w:tblGrid>
        <w:gridCol w:w="2376"/>
        <w:gridCol w:w="3305"/>
        <w:gridCol w:w="2841"/>
      </w:tblGrid>
      <w:tr w:rsidR="003768DA" w14:paraId="708D803F" w14:textId="77777777">
        <w:tc>
          <w:tcPr>
            <w:tcW w:w="8522" w:type="dxa"/>
            <w:gridSpan w:val="3"/>
            <w:tcBorders>
              <w:top w:val="nil"/>
              <w:bottom w:val="nil"/>
              <w:right w:val="nil"/>
            </w:tcBorders>
          </w:tcPr>
          <w:p w14:paraId="60B3E60E" w14:textId="77777777" w:rsidR="003618CE" w:rsidRDefault="00000000">
            <w:pPr>
              <w:rPr>
                <w:rFonts w:ascii="宋体" w:hAnsi="宋体" w:cs="宋体"/>
                <w:b/>
                <w:iCs/>
                <w:color w:val="000000"/>
                <w:sz w:val="30"/>
              </w:rPr>
            </w:pPr>
            <w:r>
              <w:rPr>
                <w:rFonts w:ascii="宋体" w:hAnsi="宋体" w:cs="宋体"/>
                <w:b/>
                <w:iCs/>
                <w:color w:val="000000"/>
                <w:sz w:val="30"/>
              </w:rPr>
              <w:lastRenderedPageBreak/>
              <w:t>（19）中</w:t>
            </w:r>
            <w:r>
              <w:rPr>
                <w:rFonts w:ascii="宋体" w:hAnsi="宋体" w:cs="宋体" w:hint="eastAsia"/>
                <w:b/>
                <w:iCs/>
                <w:color w:val="000000"/>
                <w:sz w:val="30"/>
              </w:rPr>
              <w:t>华</w:t>
            </w:r>
            <w:r>
              <w:rPr>
                <w:rFonts w:ascii="宋体" w:hAnsi="宋体" w:cs="宋体"/>
                <w:b/>
                <w:iCs/>
                <w:color w:val="000000"/>
                <w:sz w:val="30"/>
              </w:rPr>
              <w:t>人民共和国国家知识产权局</w:t>
            </w:r>
          </w:p>
        </w:tc>
      </w:tr>
      <w:tr w:rsidR="003768DA" w14:paraId="717BA2A0" w14:textId="77777777">
        <w:tc>
          <w:tcPr>
            <w:tcW w:w="2376" w:type="dxa"/>
            <w:vMerge w:val="restart"/>
            <w:tcBorders>
              <w:top w:val="nil"/>
              <w:right w:val="nil"/>
            </w:tcBorders>
          </w:tcPr>
          <w:p w14:paraId="7F7DF6EE" w14:textId="77777777" w:rsidR="003618CE" w:rsidRDefault="00000000">
            <w:pPr>
              <w:rPr>
                <w:rFonts w:ascii="宋体" w:hAnsi="宋体" w:cs="宋体"/>
                <w:color w:val="000000"/>
                <w:sz w:val="30"/>
              </w:rPr>
            </w:pPr>
            <w:r>
              <w:rPr>
                <w:rFonts w:ascii="宋体" w:hAnsi="宋体" w:cs="宋体"/>
                <w:noProof/>
                <w:color w:val="000000"/>
                <w:sz w:val="30"/>
              </w:rPr>
              <w:drawing>
                <wp:inline distT="0" distB="0" distL="114300" distR="114300" wp14:anchorId="6FAFA8CE" wp14:editId="40EBDEDF">
                  <wp:extent cx="914400" cy="7620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914400" cy="762000"/>
                          </a:xfrm>
                          <a:prstGeom prst="rect">
                            <a:avLst/>
                          </a:prstGeom>
                          <a:noFill/>
                          <a:ln w="9525">
                            <a:noFill/>
                          </a:ln>
                        </pic:spPr>
                      </pic:pic>
                    </a:graphicData>
                  </a:graphic>
                </wp:inline>
              </w:drawing>
            </w:r>
          </w:p>
        </w:tc>
        <w:tc>
          <w:tcPr>
            <w:tcW w:w="3305" w:type="dxa"/>
            <w:tcBorders>
              <w:top w:val="nil"/>
              <w:left w:val="nil"/>
            </w:tcBorders>
          </w:tcPr>
          <w:p w14:paraId="1E770704" w14:textId="77777777" w:rsidR="003618CE" w:rsidRDefault="00000000">
            <w:pPr>
              <w:rPr>
                <w:rFonts w:ascii="宋体" w:hAnsi="宋体" w:cs="宋体"/>
                <w:color w:val="000000"/>
                <w:sz w:val="30"/>
              </w:rPr>
            </w:pPr>
          </w:p>
        </w:tc>
        <w:tc>
          <w:tcPr>
            <w:tcW w:w="2841" w:type="dxa"/>
            <w:tcBorders>
              <w:top w:val="nil"/>
            </w:tcBorders>
          </w:tcPr>
          <w:p w14:paraId="5754F659" w14:textId="77777777" w:rsidR="003618CE" w:rsidRDefault="00000000">
            <w:pPr>
              <w:jc w:val="center"/>
              <w:rPr>
                <w:rFonts w:ascii="宋体" w:hAnsi="宋体" w:cs="宋体"/>
                <w:color w:val="000000"/>
                <w:sz w:val="30"/>
              </w:rPr>
            </w:pPr>
          </w:p>
        </w:tc>
      </w:tr>
      <w:tr w:rsidR="003768DA" w14:paraId="5751C9AF" w14:textId="77777777">
        <w:tc>
          <w:tcPr>
            <w:tcW w:w="2376" w:type="dxa"/>
            <w:vMerge/>
            <w:tcBorders>
              <w:right w:val="nil"/>
            </w:tcBorders>
          </w:tcPr>
          <w:p w14:paraId="2F1ABC5A" w14:textId="77777777" w:rsidR="003618CE" w:rsidRDefault="00000000">
            <w:pPr>
              <w:rPr>
                <w:rFonts w:ascii="宋体" w:hAnsi="宋体" w:cs="宋体"/>
                <w:color w:val="000000"/>
                <w:sz w:val="30"/>
              </w:rPr>
            </w:pPr>
          </w:p>
        </w:tc>
        <w:tc>
          <w:tcPr>
            <w:tcW w:w="6146" w:type="dxa"/>
            <w:gridSpan w:val="2"/>
            <w:tcBorders>
              <w:left w:val="nil"/>
            </w:tcBorders>
          </w:tcPr>
          <w:p w14:paraId="2FB895A6" w14:textId="77777777" w:rsidR="003618CE" w:rsidRDefault="00000000">
            <w:pPr>
              <w:rPr>
                <w:rFonts w:ascii="宋体" w:hAnsi="宋体" w:cs="宋体"/>
                <w:b/>
                <w:color w:val="000000"/>
                <w:sz w:val="30"/>
              </w:rPr>
            </w:pPr>
            <w:r>
              <w:rPr>
                <w:rFonts w:ascii="宋体" w:hAnsi="宋体" w:cs="宋体"/>
                <w:b/>
                <w:color w:val="000000"/>
                <w:sz w:val="30"/>
              </w:rPr>
              <w:t>（12）</w:t>
            </w:r>
            <w:r>
              <w:rPr>
                <w:rFonts w:ascii="宋体" w:hAnsi="宋体" w:cs="宋体" w:hint="eastAsia"/>
                <w:b/>
                <w:color w:val="000000"/>
                <w:sz w:val="30"/>
              </w:rPr>
              <w:t>发明</w:t>
            </w:r>
            <w:r>
              <w:rPr>
                <w:rFonts w:ascii="宋体" w:hAnsi="宋体" w:cs="宋体"/>
                <w:b/>
                <w:color w:val="000000"/>
                <w:sz w:val="30"/>
              </w:rPr>
              <w:t>专利</w:t>
            </w:r>
            <w:r>
              <w:rPr>
                <w:rFonts w:ascii="宋体" w:hAnsi="宋体" w:cs="宋体" w:hint="eastAsia"/>
                <w:b/>
                <w:color w:val="000000"/>
                <w:sz w:val="30"/>
              </w:rPr>
              <w:t>申请</w:t>
            </w:r>
          </w:p>
        </w:tc>
      </w:tr>
      <w:tr w:rsidR="003768DA" w14:paraId="59056C14" w14:textId="77777777">
        <w:tc>
          <w:tcPr>
            <w:tcW w:w="8522" w:type="dxa"/>
            <w:gridSpan w:val="3"/>
            <w:tcBorders>
              <w:right w:val="nil"/>
            </w:tcBorders>
          </w:tcPr>
          <w:p w14:paraId="77B32A3E" w14:textId="77777777" w:rsidR="003618CE" w:rsidRDefault="00000000">
            <w:pPr>
              <w:jc w:val="right"/>
              <w:rPr>
                <w:rFonts w:ascii="宋体" w:hAnsi="宋体" w:cs="宋体"/>
                <w:color w:val="000000"/>
                <w:sz w:val="30"/>
              </w:rPr>
            </w:pPr>
            <w:r>
              <w:rPr>
                <w:rFonts w:ascii="宋体" w:hAnsi="宋体" w:cs="宋体"/>
                <w:b/>
                <w:color w:val="000000"/>
                <w:sz w:val="22"/>
              </w:rPr>
              <w:t>（10）</w:t>
            </w:r>
            <w:r>
              <w:rPr>
                <w:rFonts w:ascii="宋体" w:hAnsi="宋体" w:cs="宋体" w:hint="eastAsia"/>
                <w:b/>
                <w:color w:val="000000"/>
                <w:sz w:val="22"/>
              </w:rPr>
              <w:t>申请</w:t>
            </w:r>
            <w:r>
              <w:rPr>
                <w:rFonts w:ascii="宋体" w:hAnsi="宋体" w:cs="宋体"/>
                <w:b/>
                <w:color w:val="000000"/>
                <w:sz w:val="22"/>
              </w:rPr>
              <w:t>公</w:t>
            </w:r>
            <w:r>
              <w:rPr>
                <w:rFonts w:ascii="宋体" w:hAnsi="宋体" w:cs="宋体" w:hint="eastAsia"/>
                <w:b/>
                <w:color w:val="000000"/>
                <w:sz w:val="22"/>
              </w:rPr>
              <w:t>布</w:t>
            </w:r>
            <w:r>
              <w:rPr>
                <w:rFonts w:ascii="宋体" w:hAnsi="宋体" w:cs="宋体"/>
                <w:b/>
                <w:color w:val="000000"/>
                <w:sz w:val="22"/>
              </w:rPr>
              <w:t>号</w:t>
            </w:r>
            <w:r>
              <w:rPr>
                <w:rFonts w:ascii="宋体" w:hAnsi="宋体" w:cs="宋体"/>
                <w:color w:val="000000"/>
                <w:sz w:val="22"/>
              </w:rPr>
              <w:t xml:space="preserve"> CN112251383A</w:t>
            </w:r>
          </w:p>
          <w:p w14:paraId="2F688D67" w14:textId="77777777" w:rsidR="003618CE" w:rsidRDefault="00000000">
            <w:pPr>
              <w:jc w:val="right"/>
              <w:rPr>
                <w:rFonts w:ascii="宋体" w:hAnsi="宋体" w:cs="宋体"/>
                <w:color w:val="000000"/>
                <w:sz w:val="30"/>
              </w:rPr>
            </w:pPr>
            <w:r>
              <w:rPr>
                <w:rFonts w:ascii="宋体" w:hAnsi="宋体" w:cs="宋体"/>
                <w:b/>
                <w:color w:val="000000"/>
                <w:sz w:val="22"/>
              </w:rPr>
              <w:t>（45）</w:t>
            </w:r>
            <w:r>
              <w:rPr>
                <w:rFonts w:ascii="宋体" w:hAnsi="宋体" w:cs="宋体" w:hint="eastAsia"/>
                <w:b/>
                <w:color w:val="000000"/>
                <w:sz w:val="22"/>
              </w:rPr>
              <w:t>申请</w:t>
            </w:r>
            <w:r>
              <w:rPr>
                <w:rFonts w:ascii="宋体" w:hAnsi="宋体" w:cs="宋体"/>
                <w:b/>
                <w:color w:val="000000"/>
                <w:sz w:val="22"/>
              </w:rPr>
              <w:t>公</w:t>
            </w:r>
            <w:r>
              <w:rPr>
                <w:rFonts w:ascii="宋体" w:hAnsi="宋体" w:cs="宋体" w:hint="eastAsia"/>
                <w:b/>
                <w:color w:val="000000"/>
                <w:sz w:val="22"/>
              </w:rPr>
              <w:t>布</w:t>
            </w:r>
            <w:r>
              <w:rPr>
                <w:rFonts w:ascii="宋体" w:hAnsi="宋体" w:cs="宋体"/>
                <w:b/>
                <w:color w:val="000000"/>
                <w:sz w:val="22"/>
              </w:rPr>
              <w:t>日</w:t>
            </w:r>
            <w:r>
              <w:rPr>
                <w:rFonts w:ascii="宋体" w:hAnsi="宋体" w:cs="宋体"/>
                <w:color w:val="000000"/>
                <w:sz w:val="22"/>
              </w:rPr>
              <w:t xml:space="preserve"> 20210122</w:t>
            </w:r>
          </w:p>
        </w:tc>
      </w:tr>
    </w:tbl>
    <w:p w14:paraId="401015EE" w14:textId="77777777" w:rsidR="003618CE" w:rsidRDefault="00000000">
      <w:pPr>
        <w:rPr>
          <w:rFonts w:ascii="宋体" w:hAnsi="宋体" w:cs="宋体"/>
          <w:color w:val="000000"/>
          <w:sz w:val="10"/>
          <w:szCs w:val="10"/>
        </w:rPr>
      </w:pPr>
    </w:p>
    <w:tbl>
      <w:tblPr>
        <w:tblW w:w="8522" w:type="dxa"/>
        <w:tblLayout w:type="fixed"/>
        <w:tblLook w:val="04A0" w:firstRow="1" w:lastRow="0" w:firstColumn="1" w:lastColumn="0" w:noHBand="0" w:noVBand="1"/>
      </w:tblPr>
      <w:tblGrid>
        <w:gridCol w:w="4261"/>
        <w:gridCol w:w="4261"/>
      </w:tblGrid>
      <w:tr w:rsidR="003768DA" w14:paraId="3AD4FB34" w14:textId="77777777">
        <w:trPr>
          <w:trHeight w:val="4540"/>
        </w:trPr>
        <w:tc>
          <w:tcPr>
            <w:tcW w:w="4261" w:type="dxa"/>
          </w:tcPr>
          <w:p w14:paraId="44261D0F" w14:textId="77777777" w:rsidR="003618CE" w:rsidRDefault="00000000">
            <w:pPr>
              <w:rPr>
                <w:rFonts w:ascii="宋体" w:hAnsi="宋体" w:cs="宋体"/>
                <w:color w:val="000000"/>
                <w:sz w:val="22"/>
              </w:rPr>
            </w:pPr>
            <w:r>
              <w:rPr>
                <w:rFonts w:ascii="宋体" w:hAnsi="宋体" w:cs="宋体"/>
                <w:b/>
                <w:color w:val="000000"/>
                <w:sz w:val="22"/>
              </w:rPr>
              <w:t>（21）申请号</w:t>
            </w:r>
            <w:r>
              <w:rPr>
                <w:rFonts w:ascii="宋体" w:hAnsi="宋体" w:cs="宋体"/>
                <w:color w:val="000000"/>
                <w:sz w:val="22"/>
              </w:rPr>
              <w:t xml:space="preserve"> CN202011174207.2</w:t>
            </w:r>
          </w:p>
          <w:p w14:paraId="05359AE0" w14:textId="77777777" w:rsidR="003618CE" w:rsidRDefault="00000000">
            <w:pPr>
              <w:rPr>
                <w:rFonts w:ascii="宋体" w:hAnsi="宋体" w:cs="宋体"/>
                <w:color w:val="000000"/>
                <w:sz w:val="22"/>
              </w:rPr>
            </w:pPr>
          </w:p>
          <w:p w14:paraId="74832F5B" w14:textId="77777777" w:rsidR="003618CE" w:rsidRDefault="00000000">
            <w:pPr>
              <w:rPr>
                <w:rFonts w:ascii="宋体" w:hAnsi="宋体" w:cs="宋体"/>
                <w:color w:val="000000"/>
                <w:sz w:val="22"/>
              </w:rPr>
            </w:pPr>
            <w:r>
              <w:rPr>
                <w:rFonts w:ascii="宋体" w:hAnsi="宋体" w:cs="宋体"/>
                <w:b/>
                <w:color w:val="000000"/>
                <w:sz w:val="22"/>
              </w:rPr>
              <w:t>（22）申请日</w:t>
            </w:r>
            <w:r>
              <w:rPr>
                <w:rFonts w:ascii="宋体" w:hAnsi="宋体" w:cs="宋体"/>
                <w:color w:val="000000"/>
                <w:sz w:val="22"/>
              </w:rPr>
              <w:t xml:space="preserve"> 20201028</w:t>
            </w:r>
          </w:p>
          <w:p w14:paraId="67BCA7CC" w14:textId="77777777" w:rsidR="003618CE" w:rsidRDefault="00000000">
            <w:pPr>
              <w:rPr>
                <w:rFonts w:ascii="宋体" w:hAnsi="宋体" w:cs="宋体"/>
                <w:color w:val="000000"/>
                <w:sz w:val="22"/>
              </w:rPr>
            </w:pPr>
          </w:p>
          <w:p w14:paraId="4B7E331F" w14:textId="77777777" w:rsidR="003618CE" w:rsidRDefault="00000000">
            <w:pPr>
              <w:rPr>
                <w:rFonts w:ascii="宋体" w:hAnsi="宋体" w:cs="宋体"/>
                <w:color w:val="000000"/>
                <w:sz w:val="22"/>
              </w:rPr>
            </w:pPr>
            <w:r>
              <w:rPr>
                <w:rFonts w:ascii="宋体" w:hAnsi="宋体" w:cs="宋体"/>
                <w:b/>
                <w:color w:val="000000"/>
                <w:sz w:val="22"/>
              </w:rPr>
              <w:t>（7</w:t>
            </w:r>
            <w:r>
              <w:rPr>
                <w:rFonts w:ascii="宋体" w:hAnsi="宋体" w:cs="宋体" w:hint="eastAsia"/>
                <w:b/>
                <w:color w:val="000000"/>
                <w:sz w:val="22"/>
              </w:rPr>
              <w:t>1</w:t>
            </w:r>
            <w:r>
              <w:rPr>
                <w:rFonts w:ascii="宋体" w:hAnsi="宋体" w:cs="宋体"/>
                <w:b/>
                <w:color w:val="000000"/>
                <w:sz w:val="22"/>
              </w:rPr>
              <w:t>）</w:t>
            </w:r>
            <w:r>
              <w:rPr>
                <w:rFonts w:ascii="宋体" w:hAnsi="宋体" w:cs="宋体" w:hint="eastAsia"/>
                <w:b/>
                <w:color w:val="000000"/>
                <w:sz w:val="22"/>
              </w:rPr>
              <w:t>申请人</w:t>
            </w:r>
            <w:r>
              <w:rPr>
                <w:rFonts w:ascii="宋体" w:hAnsi="宋体" w:cs="宋体"/>
                <w:color w:val="000000"/>
                <w:sz w:val="22"/>
              </w:rPr>
              <w:t xml:space="preserve"> [四川农业大学]</w:t>
            </w:r>
          </w:p>
          <w:p w14:paraId="437C0953" w14:textId="77777777" w:rsidR="003618CE" w:rsidRDefault="00000000">
            <w:pPr>
              <w:rPr>
                <w:rFonts w:ascii="宋体" w:hAnsi="宋体" w:cs="宋体"/>
                <w:color w:val="000000"/>
                <w:sz w:val="22"/>
              </w:rPr>
            </w:pPr>
          </w:p>
          <w:p w14:paraId="087E7F8F" w14:textId="77777777" w:rsidR="003618CE" w:rsidRDefault="00000000">
            <w:pPr>
              <w:ind w:firstLineChars="200" w:firstLine="442"/>
              <w:rPr>
                <w:rFonts w:ascii="宋体" w:hAnsi="宋体" w:cs="宋体"/>
                <w:color w:val="000000"/>
                <w:sz w:val="22"/>
              </w:rPr>
            </w:pPr>
            <w:r>
              <w:rPr>
                <w:rFonts w:ascii="宋体" w:hAnsi="宋体" w:cs="宋体"/>
                <w:b/>
                <w:color w:val="000000"/>
                <w:sz w:val="22"/>
              </w:rPr>
              <w:t>地址</w:t>
            </w:r>
            <w:r>
              <w:rPr>
                <w:rFonts w:ascii="宋体" w:hAnsi="宋体" w:cs="宋体"/>
                <w:color w:val="000000"/>
                <w:sz w:val="22"/>
              </w:rPr>
              <w:t xml:space="preserve"> 四川省雅安市雨城区新康路46号</w:t>
            </w:r>
          </w:p>
          <w:p w14:paraId="77F05295" w14:textId="77777777" w:rsidR="003618CE" w:rsidRDefault="00000000">
            <w:pPr>
              <w:ind w:firstLineChars="200" w:firstLine="440"/>
              <w:rPr>
                <w:rFonts w:ascii="宋体" w:hAnsi="宋体" w:cs="宋体"/>
                <w:color w:val="000000"/>
                <w:sz w:val="22"/>
              </w:rPr>
            </w:pPr>
          </w:p>
          <w:p w14:paraId="599D22D3" w14:textId="77777777" w:rsidR="003618CE" w:rsidRDefault="00000000">
            <w:pPr>
              <w:rPr>
                <w:rFonts w:ascii="宋体" w:hAnsi="宋体" w:cs="宋体"/>
                <w:color w:val="000000"/>
                <w:sz w:val="22"/>
              </w:rPr>
            </w:pPr>
            <w:r>
              <w:rPr>
                <w:rFonts w:ascii="宋体" w:hAnsi="宋体" w:cs="宋体" w:hint="eastAsia"/>
                <w:b/>
                <w:color w:val="000000"/>
                <w:sz w:val="22"/>
              </w:rPr>
              <w:t xml:space="preserve">（72）发明人 </w:t>
            </w:r>
            <w:r>
              <w:rPr>
                <w:rFonts w:ascii="宋体" w:hAnsi="宋体" w:cs="宋体"/>
                <w:color w:val="000000"/>
                <w:sz w:val="22"/>
              </w:rPr>
              <w:t>[刘书亮, 牟娟, 李建龙, 敖晓琳, 陈蓉, 王雪英]</w:t>
            </w:r>
          </w:p>
          <w:p w14:paraId="7C4DECDD" w14:textId="77777777" w:rsidR="003618CE" w:rsidRDefault="00000000">
            <w:pPr>
              <w:rPr>
                <w:rFonts w:ascii="宋体" w:hAnsi="宋体" w:cs="宋体"/>
                <w:b/>
                <w:color w:val="000000"/>
                <w:sz w:val="22"/>
              </w:rPr>
            </w:pPr>
          </w:p>
          <w:p w14:paraId="5484CFEC" w14:textId="77777777" w:rsidR="003618CE" w:rsidRDefault="00000000">
            <w:pPr>
              <w:rPr>
                <w:rFonts w:ascii="宋体" w:hAnsi="宋体" w:cs="宋体"/>
                <w:color w:val="000000"/>
                <w:sz w:val="22"/>
              </w:rPr>
            </w:pPr>
            <w:r>
              <w:rPr>
                <w:rFonts w:ascii="宋体" w:hAnsi="宋体" w:cs="宋体" w:hint="eastAsia"/>
                <w:b/>
                <w:color w:val="000000"/>
                <w:sz w:val="22"/>
              </w:rPr>
              <w:t xml:space="preserve">（74）专利代理机构 </w:t>
            </w:r>
            <w:r>
              <w:rPr>
                <w:rFonts w:ascii="宋体" w:hAnsi="宋体" w:cs="宋体"/>
                <w:color w:val="000000"/>
                <w:sz w:val="22"/>
              </w:rPr>
              <w:t>成都天汇致远知识产权代理事务所（普通合伙）</w:t>
            </w:r>
          </w:p>
          <w:p w14:paraId="06297178" w14:textId="77777777" w:rsidR="003618CE" w:rsidRDefault="00000000">
            <w:pPr>
              <w:rPr>
                <w:rFonts w:ascii="宋体" w:hAnsi="宋体" w:cs="宋体"/>
                <w:b/>
                <w:color w:val="000000"/>
                <w:sz w:val="22"/>
              </w:rPr>
            </w:pPr>
          </w:p>
          <w:p w14:paraId="7EF2CF2C" w14:textId="77777777" w:rsidR="003618CE" w:rsidRDefault="00000000">
            <w:pPr>
              <w:rPr>
                <w:rFonts w:ascii="宋体" w:hAnsi="宋体" w:cs="宋体"/>
                <w:color w:val="000000"/>
                <w:sz w:val="22"/>
              </w:rPr>
            </w:pPr>
            <w:r>
              <w:rPr>
                <w:rFonts w:ascii="宋体" w:hAnsi="宋体" w:cs="宋体" w:hint="eastAsia"/>
                <w:b/>
                <w:color w:val="000000"/>
                <w:sz w:val="22"/>
              </w:rPr>
              <w:t xml:space="preserve">      代理人 </w:t>
            </w:r>
            <w:r>
              <w:rPr>
                <w:rFonts w:ascii="宋体" w:hAnsi="宋体" w:cs="宋体"/>
                <w:color w:val="000000"/>
                <w:sz w:val="22"/>
              </w:rPr>
              <w:t>[韩晓银]</w:t>
            </w:r>
          </w:p>
        </w:tc>
        <w:tc>
          <w:tcPr>
            <w:tcW w:w="4261" w:type="dxa"/>
          </w:tcPr>
          <w:p w14:paraId="4402CF3C" w14:textId="77777777" w:rsidR="003618CE" w:rsidRDefault="00000000">
            <w:pPr>
              <w:rPr>
                <w:rFonts w:ascii="宋体" w:hAnsi="宋体" w:cs="宋体"/>
                <w:color w:val="000000"/>
                <w:sz w:val="22"/>
              </w:rPr>
            </w:pPr>
          </w:p>
        </w:tc>
      </w:tr>
      <w:tr w:rsidR="003768DA" w14:paraId="23E6AB2F" w14:textId="77777777">
        <w:trPr>
          <w:trHeight w:val="938"/>
        </w:trPr>
        <w:tc>
          <w:tcPr>
            <w:tcW w:w="4261" w:type="dxa"/>
            <w:tcBorders>
              <w:top w:val="single" w:sz="12" w:space="0" w:color="auto"/>
            </w:tcBorders>
          </w:tcPr>
          <w:p w14:paraId="17B5BB88" w14:textId="77777777" w:rsidR="003618CE" w:rsidRDefault="00000000">
            <w:pPr>
              <w:rPr>
                <w:rFonts w:ascii="宋体" w:hAnsi="宋体" w:cs="宋体"/>
                <w:color w:val="000000"/>
                <w:sz w:val="22"/>
              </w:rPr>
            </w:pPr>
            <w:r>
              <w:rPr>
                <w:rFonts w:ascii="宋体" w:hAnsi="宋体" w:cs="宋体"/>
                <w:b/>
                <w:color w:val="000000"/>
                <w:sz w:val="22"/>
              </w:rPr>
              <w:t>（54）</w:t>
            </w:r>
            <w:r>
              <w:rPr>
                <w:rFonts w:ascii="宋体" w:hAnsi="宋体" w:cs="宋体" w:hint="eastAsia"/>
                <w:b/>
                <w:color w:val="000000"/>
                <w:sz w:val="22"/>
              </w:rPr>
              <w:t>发明</w:t>
            </w:r>
            <w:r>
              <w:rPr>
                <w:rFonts w:ascii="宋体" w:hAnsi="宋体" w:cs="宋体"/>
                <w:b/>
                <w:color w:val="000000"/>
                <w:sz w:val="22"/>
              </w:rPr>
              <w:t>名称</w:t>
            </w:r>
          </w:p>
          <w:p w14:paraId="31E80861" w14:textId="77777777" w:rsidR="003618CE" w:rsidRDefault="00000000">
            <w:pPr>
              <w:rPr>
                <w:rFonts w:ascii="宋体" w:hAnsi="宋体" w:cs="宋体"/>
                <w:color w:val="000000"/>
                <w:sz w:val="22"/>
              </w:rPr>
            </w:pPr>
            <w:r>
              <w:rPr>
                <w:rFonts w:ascii="宋体" w:hAnsi="宋体" w:cs="宋体" w:hint="eastAsia"/>
                <w:b/>
                <w:color w:val="000000"/>
                <w:sz w:val="22"/>
              </w:rPr>
              <w:t xml:space="preserve">     </w:t>
            </w:r>
            <w:r>
              <w:rPr>
                <w:rFonts w:ascii="宋体" w:hAnsi="宋体" w:cs="宋体"/>
                <w:color w:val="000000"/>
                <w:sz w:val="22"/>
              </w:rPr>
              <w:t>一株产苯乳酸的干酪乳杆菌及其应用</w:t>
            </w:r>
          </w:p>
        </w:tc>
        <w:tc>
          <w:tcPr>
            <w:tcW w:w="4261" w:type="dxa"/>
            <w:vMerge w:val="restart"/>
            <w:tcBorders>
              <w:top w:val="single" w:sz="12" w:space="0" w:color="auto"/>
            </w:tcBorders>
          </w:tcPr>
          <w:p w14:paraId="2D963F04" w14:textId="77777777" w:rsidR="003618CE" w:rsidRDefault="00000000">
            <w:pPr>
              <w:rPr>
                <w:rFonts w:ascii="宋体" w:hAnsi="宋体" w:cs="宋体"/>
                <w:color w:val="000000"/>
                <w:sz w:val="22"/>
              </w:rPr>
            </w:pPr>
          </w:p>
          <w:p w14:paraId="77FC44C1" w14:textId="77777777" w:rsidR="003618CE" w:rsidRDefault="00C13D2F">
            <w:pPr>
              <w:rPr>
                <w:rFonts w:ascii="宋体" w:hAnsi="宋体" w:cs="宋体"/>
                <w:color w:val="000000"/>
                <w:sz w:val="22"/>
              </w:rPr>
            </w:pPr>
            <w:r>
              <w:rPr>
                <w:rFonts w:ascii="宋体" w:hAnsi="宋体" w:cs="宋体"/>
                <w:color w:val="000000"/>
                <w:sz w:val="22"/>
              </w:rPr>
              <w:pict w14:anchorId="33D1EA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15pt;height:56.6pt">
                  <v:imagedata r:id="rId9" o:title=""/>
                </v:shape>
              </w:pict>
            </w:r>
          </w:p>
        </w:tc>
      </w:tr>
      <w:tr w:rsidR="003768DA" w14:paraId="45D7C468" w14:textId="77777777">
        <w:trPr>
          <w:trHeight w:val="5384"/>
        </w:trPr>
        <w:tc>
          <w:tcPr>
            <w:tcW w:w="4261" w:type="dxa"/>
          </w:tcPr>
          <w:p w14:paraId="6341E258" w14:textId="77777777" w:rsidR="003618CE" w:rsidRDefault="00000000">
            <w:pPr>
              <w:rPr>
                <w:rFonts w:ascii="宋体" w:hAnsi="宋体" w:cs="宋体"/>
                <w:color w:val="000000"/>
                <w:sz w:val="22"/>
              </w:rPr>
            </w:pPr>
            <w:r>
              <w:rPr>
                <w:rFonts w:ascii="宋体" w:hAnsi="宋体" w:cs="宋体" w:hint="eastAsia"/>
                <w:b/>
                <w:color w:val="000000"/>
                <w:sz w:val="22"/>
              </w:rPr>
              <w:t>（57）摘要</w:t>
            </w:r>
          </w:p>
          <w:p w14:paraId="7195339D" w14:textId="77777777" w:rsidR="003618CE" w:rsidRDefault="00000000">
            <w:pPr>
              <w:rPr>
                <w:rFonts w:ascii="宋体" w:hAnsi="宋体" w:cs="宋体"/>
                <w:color w:val="000000"/>
                <w:sz w:val="22"/>
              </w:rPr>
            </w:pPr>
            <w:r>
              <w:rPr>
                <w:rFonts w:ascii="宋体" w:hAnsi="宋体" w:cs="宋体" w:hint="eastAsia"/>
                <w:color w:val="000000"/>
                <w:sz w:val="22"/>
              </w:rPr>
              <w:t xml:space="preserve">     </w:t>
            </w:r>
            <w:r>
              <w:rPr>
                <w:rFonts w:ascii="宋体" w:hAnsi="宋体" w:cs="宋体"/>
                <w:color w:val="000000"/>
                <w:sz w:val="22"/>
              </w:rPr>
              <w:t>本发明涉及微生物技术领域，具体涉及一株从复杂体系四川食醋醋醅中分离筛选出的产苯乳酸的干酪乳杆菌。该产苯乳酸的干酪乳杆菌Lactobacillus casei菌株号为R2?8，在中国微生物菌种保藏管理委员会普通微生物中心登记保藏；保藏号为CGMCC No.20579。接种干酪乳杆菌Lactobacillus casei R2?8麸醋醋醅中苯乳酸产量为2.1 g/L，本发明提供的产苯乳酸干酪乳杆菌R2?8应用于四川麸醋醋醅中，可显著提高醋醅中风味物质的种类和含量，可为我国麸醋新功能的开发提供理论依据。</w:t>
            </w:r>
          </w:p>
        </w:tc>
        <w:tc>
          <w:tcPr>
            <w:tcW w:w="4261" w:type="dxa"/>
            <w:vMerge/>
          </w:tcPr>
          <w:p w14:paraId="03EA1296" w14:textId="77777777" w:rsidR="003618CE" w:rsidRDefault="00000000">
            <w:pPr>
              <w:rPr>
                <w:rFonts w:ascii="宋体" w:hAnsi="宋体" w:cs="宋体"/>
                <w:color w:val="000000"/>
                <w:sz w:val="22"/>
              </w:rPr>
            </w:pPr>
          </w:p>
        </w:tc>
      </w:tr>
    </w:tbl>
    <w:p w14:paraId="0196A14D" w14:textId="77777777" w:rsidR="003618CE" w:rsidRDefault="00000000">
      <w:pPr>
        <w:rPr>
          <w:rFonts w:ascii="宋体" w:hAnsi="宋体" w:cs="宋体"/>
          <w:b/>
          <w:color w:val="000000"/>
          <w:sz w:val="32"/>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3768DA" w14:paraId="2001951B" w14:textId="77777777">
        <w:tc>
          <w:tcPr>
            <w:tcW w:w="8522" w:type="dxa"/>
            <w:tcBorders>
              <w:top w:val="nil"/>
              <w:left w:val="nil"/>
              <w:bottom w:val="single" w:sz="12" w:space="0" w:color="auto"/>
              <w:right w:val="nil"/>
            </w:tcBorders>
          </w:tcPr>
          <w:p w14:paraId="0AB6C072" w14:textId="77F549AF" w:rsidR="003618CE" w:rsidRDefault="00000000">
            <w:pPr>
              <w:jc w:val="center"/>
              <w:rPr>
                <w:rFonts w:ascii="宋体" w:hAnsi="宋体" w:cs="宋体"/>
                <w:b/>
                <w:color w:val="000000"/>
                <w:sz w:val="32"/>
              </w:rPr>
            </w:pPr>
            <w:r>
              <w:rPr>
                <w:rFonts w:ascii="宋体" w:hAnsi="宋体" w:cs="宋体" w:hint="eastAsia"/>
                <w:b/>
                <w:color w:val="000000"/>
                <w:sz w:val="32"/>
              </w:rPr>
              <w:lastRenderedPageBreak/>
              <w:t>权 利 要 求 书</w:t>
            </w:r>
            <w:ins w:id="0" w:author="lailai1128@outlook.com" w:date="2023-02-16T00:18:00Z">
              <w:r w:rsidR="00530FE1">
                <w:rPr>
                  <w:rFonts w:ascii="宋体" w:hAnsi="宋体" w:cs="宋体" w:hint="eastAsia"/>
                  <w:b/>
                  <w:color w:val="000000"/>
                  <w:sz w:val="32"/>
                </w:rPr>
                <w:t xml:space="preserve"> </w:t>
              </w:r>
            </w:ins>
            <w:ins w:id="1" w:author="lailai1128@outlook.com" w:date="2023-02-16T00:19:00Z">
              <w:r w:rsidR="00530FE1">
                <w:rPr>
                  <w:rFonts w:ascii="宋体" w:hAnsi="宋体" w:cs="宋体" w:hint="eastAsia"/>
                  <w:b/>
                  <w:color w:val="000000"/>
                  <w:sz w:val="32"/>
                </w:rPr>
                <w:t>替换页</w:t>
              </w:r>
            </w:ins>
          </w:p>
        </w:tc>
      </w:tr>
    </w:tbl>
    <w:p w14:paraId="77C1FAEB" w14:textId="6349840B" w:rsidR="003618CE" w:rsidRDefault="00000000">
      <w:pPr>
        <w:spacing w:line="360" w:lineRule="auto"/>
        <w:ind w:firstLineChars="200" w:firstLine="440"/>
        <w:rPr>
          <w:rFonts w:ascii="宋体" w:hAnsi="宋体" w:cs="宋体"/>
          <w:b/>
          <w:color w:val="000000"/>
          <w:sz w:val="32"/>
        </w:rPr>
      </w:pPr>
      <w:r>
        <w:rPr>
          <w:rFonts w:ascii="宋体" w:hAnsi="宋体" w:cs="宋体"/>
          <w:color w:val="000000"/>
          <w:sz w:val="22"/>
          <w:szCs w:val="22"/>
        </w:rPr>
        <w:t>1.一株产苯乳酸的干酪乳杆菌</w:t>
      </w:r>
      <w:r w:rsidR="002437F9">
        <w:rPr>
          <w:rFonts w:ascii="宋体" w:hAnsi="宋体" w:cs="宋体" w:hint="eastAsia"/>
          <w:color w:val="000000"/>
          <w:sz w:val="22"/>
          <w:szCs w:val="22"/>
        </w:rPr>
        <w:t>（</w:t>
      </w:r>
      <w:r w:rsidR="002437F9">
        <w:rPr>
          <w:rFonts w:ascii="宋体" w:hAnsi="宋体" w:cs="宋体"/>
          <w:color w:val="000000"/>
          <w:sz w:val="22"/>
          <w:szCs w:val="22"/>
        </w:rPr>
        <w:t>Lactobacillus casei R2-8</w:t>
      </w:r>
      <w:r w:rsidR="002437F9">
        <w:rPr>
          <w:rFonts w:ascii="宋体" w:hAnsi="宋体" w:cs="宋体" w:hint="eastAsia"/>
          <w:color w:val="000000"/>
          <w:sz w:val="22"/>
          <w:szCs w:val="22"/>
        </w:rPr>
        <w:t>）</w:t>
      </w:r>
      <w:r>
        <w:rPr>
          <w:rFonts w:ascii="宋体" w:hAnsi="宋体" w:cs="宋体"/>
          <w:color w:val="000000"/>
          <w:sz w:val="22"/>
          <w:szCs w:val="22"/>
        </w:rPr>
        <w:t>，其特征在于保藏于</w:t>
      </w:r>
      <w:r w:rsidR="002437F9">
        <w:rPr>
          <w:rFonts w:ascii="宋体" w:hAnsi="宋体" w:cs="宋体" w:hint="eastAsia"/>
          <w:color w:val="000000"/>
          <w:sz w:val="22"/>
          <w:szCs w:val="22"/>
        </w:rPr>
        <w:t>，</w:t>
      </w:r>
      <w:r>
        <w:rPr>
          <w:rFonts w:ascii="宋体" w:hAnsi="宋体" w:cs="宋体"/>
          <w:color w:val="000000"/>
          <w:sz w:val="22"/>
          <w:szCs w:val="22"/>
        </w:rPr>
        <w:t>中国普通微生物菌种保藏管理中心，保藏地点为北京市朝阳区北辰西路1号院，保藏号为CGMCCNo. 20579，保藏日期为2020年08月28日。</w:t>
      </w:r>
    </w:p>
    <w:p w14:paraId="67C40437" w14:textId="47F2EE14" w:rsidR="003768DA"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2.权利要求1所述干酪乳杆菌 Lactobacillus casei R2-8的应用，其特征在于：应用于麸醋醋醅发酵。</w:t>
      </w:r>
    </w:p>
    <w:p w14:paraId="65E2975B" w14:textId="2940D1A9" w:rsidR="003768DA"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3.根据权利要求2所述</w:t>
      </w:r>
      <w:r w:rsidR="002437F9">
        <w:rPr>
          <w:rFonts w:ascii="宋体" w:hAnsi="宋体" w:cs="宋体" w:hint="eastAsia"/>
          <w:color w:val="000000"/>
          <w:sz w:val="22"/>
          <w:szCs w:val="22"/>
        </w:rPr>
        <w:t>的应用</w:t>
      </w:r>
      <w:r>
        <w:rPr>
          <w:rFonts w:ascii="宋体" w:hAnsi="宋体" w:cs="宋体"/>
          <w:color w:val="000000"/>
          <w:sz w:val="22"/>
          <w:szCs w:val="22"/>
        </w:rPr>
        <w:t>，其特征在于：</w:t>
      </w:r>
      <w:r w:rsidR="002437F9">
        <w:rPr>
          <w:rFonts w:ascii="宋体" w:hAnsi="宋体" w:cs="宋体"/>
          <w:color w:val="000000"/>
          <w:sz w:val="22"/>
          <w:szCs w:val="22"/>
        </w:rPr>
        <w:t>试验组</w:t>
      </w:r>
      <w:r w:rsidR="002437F9">
        <w:rPr>
          <w:rFonts w:ascii="宋体" w:hAnsi="宋体" w:cs="宋体" w:hint="eastAsia"/>
          <w:color w:val="000000"/>
          <w:sz w:val="22"/>
          <w:szCs w:val="22"/>
        </w:rPr>
        <w:t>中，</w:t>
      </w:r>
      <w:r>
        <w:rPr>
          <w:rFonts w:ascii="宋体" w:hAnsi="宋体" w:cs="宋体"/>
          <w:color w:val="000000"/>
          <w:sz w:val="22"/>
          <w:szCs w:val="22"/>
        </w:rPr>
        <w:t>将干酪乳杆菌 Lactobacillus casei R2-8种子液以10%接种量接种于以麸皮、小麦及酒糟为醅料的醋醅中，发酵制得成熟醋醅，以不接种干酪乳杆菌 Lactobacillus casei R2-8为对照组，分析检测得出试验组中检测出34种挥发性组分，</w:t>
      </w:r>
      <w:r w:rsidR="002437F9">
        <w:rPr>
          <w:rFonts w:ascii="宋体" w:hAnsi="宋体" w:cs="宋体"/>
          <w:color w:val="000000"/>
          <w:sz w:val="22"/>
          <w:szCs w:val="22"/>
        </w:rPr>
        <w:t>苯乳酸和游离氨基酸总量分别为2.1 g/L、1301 mg/100mL</w:t>
      </w:r>
      <w:r w:rsidR="002437F9">
        <w:rPr>
          <w:rFonts w:ascii="宋体" w:hAnsi="宋体" w:cs="宋体" w:hint="eastAsia"/>
          <w:color w:val="000000"/>
          <w:sz w:val="22"/>
          <w:szCs w:val="22"/>
        </w:rPr>
        <w:t>，</w:t>
      </w:r>
      <w:r>
        <w:rPr>
          <w:rFonts w:ascii="宋体" w:hAnsi="宋体" w:cs="宋体"/>
          <w:color w:val="000000"/>
          <w:sz w:val="22"/>
          <w:szCs w:val="22"/>
        </w:rPr>
        <w:t>而对照组只检测出21种挥发性组分，苯乳酸和游离氨基酸总量分别为1.4 g/L、902 mg/100 mL，干酪乳杆菌 Lactobacillus casei R2-8能提高四川麸醋醋醅的风味品质，具有潜在应用价值。</w:t>
      </w:r>
    </w:p>
    <w:p w14:paraId="40D5750C" w14:textId="77777777" w:rsidR="003768DA" w:rsidRDefault="00000000">
      <w:pPr>
        <w:spacing w:line="360" w:lineRule="auto"/>
        <w:ind w:firstLineChars="200" w:firstLine="643"/>
        <w:rPr>
          <w:rFonts w:ascii="宋体" w:hAnsi="宋体" w:cs="宋体"/>
          <w:color w:val="000000"/>
          <w:sz w:val="22"/>
          <w:szCs w:val="22"/>
        </w:rPr>
      </w:pPr>
      <w:r>
        <w:rPr>
          <w:rFonts w:ascii="宋体" w:hAnsi="宋体" w:cs="宋体"/>
          <w:b/>
          <w:color w:val="000000"/>
          <w:sz w:val="32"/>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3768DA" w14:paraId="62D445ED" w14:textId="77777777">
        <w:tc>
          <w:tcPr>
            <w:tcW w:w="8522" w:type="dxa"/>
            <w:tcBorders>
              <w:top w:val="nil"/>
              <w:left w:val="nil"/>
              <w:bottom w:val="single" w:sz="12" w:space="0" w:color="auto"/>
              <w:right w:val="nil"/>
            </w:tcBorders>
          </w:tcPr>
          <w:p w14:paraId="57F811EB" w14:textId="77777777" w:rsidR="003618CE" w:rsidRDefault="00000000">
            <w:pPr>
              <w:jc w:val="center"/>
              <w:rPr>
                <w:rFonts w:ascii="宋体" w:hAnsi="宋体" w:cs="宋体"/>
                <w:b/>
                <w:color w:val="000000"/>
                <w:sz w:val="32"/>
              </w:rPr>
            </w:pPr>
            <w:r>
              <w:rPr>
                <w:rFonts w:ascii="宋体" w:hAnsi="宋体" w:cs="宋体" w:hint="eastAsia"/>
                <w:b/>
                <w:color w:val="000000"/>
                <w:sz w:val="32"/>
              </w:rPr>
              <w:lastRenderedPageBreak/>
              <w:t>说 明 书</w:t>
            </w:r>
          </w:p>
        </w:tc>
      </w:tr>
    </w:tbl>
    <w:p w14:paraId="048B81F9" w14:textId="77777777" w:rsidR="003618CE" w:rsidRDefault="00000000">
      <w:pPr>
        <w:spacing w:line="360" w:lineRule="auto"/>
        <w:ind w:firstLineChars="200" w:firstLine="522"/>
        <w:jc w:val="center"/>
        <w:rPr>
          <w:rFonts w:ascii="宋体" w:hAnsi="宋体" w:cs="宋体"/>
          <w:color w:val="000000"/>
          <w:sz w:val="22"/>
          <w:szCs w:val="22"/>
        </w:rPr>
      </w:pPr>
      <w:r>
        <w:rPr>
          <w:rFonts w:ascii="宋体" w:hAnsi="宋体" w:cs="宋体"/>
          <w:b/>
          <w:color w:val="000000"/>
          <w:sz w:val="26"/>
          <w:szCs w:val="22"/>
        </w:rPr>
        <w:t>一株产苯乳酸的干酪乳杆菌及其应用</w:t>
      </w:r>
    </w:p>
    <w:p w14:paraId="7705DE02" w14:textId="77777777" w:rsidR="003768DA" w:rsidRDefault="00000000">
      <w:pPr>
        <w:spacing w:line="360" w:lineRule="auto"/>
        <w:ind w:firstLineChars="200" w:firstLine="442"/>
        <w:jc w:val="both"/>
        <w:rPr>
          <w:rFonts w:ascii="宋体" w:hAnsi="宋体" w:cs="宋体"/>
          <w:b/>
          <w:color w:val="000000"/>
          <w:sz w:val="26"/>
          <w:szCs w:val="22"/>
        </w:rPr>
      </w:pPr>
      <w:r>
        <w:rPr>
          <w:rFonts w:ascii="宋体" w:hAnsi="宋体" w:cs="宋体"/>
          <w:b/>
          <w:color w:val="000000"/>
          <w:sz w:val="22"/>
          <w:szCs w:val="22"/>
        </w:rPr>
        <w:t>技术领域</w:t>
      </w:r>
    </w:p>
    <w:p w14:paraId="3722E78A" w14:textId="77777777" w:rsidR="003768DA"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本发明涉及微生物技术领域，具体涉及一株从四川食醋醋醅中分离筛选出产苯乳酸的干酪乳杆菌，其能应用于食醋生产发酵。</w:t>
      </w:r>
    </w:p>
    <w:p w14:paraId="511979DD" w14:textId="77777777" w:rsidR="003768DA"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背景技术</w:t>
      </w:r>
    </w:p>
    <w:p w14:paraId="5965003B" w14:textId="77777777" w:rsidR="003768DA"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苯乳酸（phenyllactic acid, PLA），别名3-苯基乳酸，是一种安全可靠、高效的抑菌物质，具有较为广泛的抑菌谱，较低浓度的苯乳酸能有效抑制细菌、真菌等大部分食品腐败菌，其效果比一些常见的食品防腐剂显著，如苯甲酸钠、三梨酸钾，此外，苯乳酸还具有易溶、易扩散和稳定性高等优点，可广泛用于食品、饮料、医药和化妆品行业中，具有广阔的应用前景。</w:t>
      </w:r>
    </w:p>
    <w:p w14:paraId="12C6B552"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目前，已知苯乳酸的制备方法有化学合成和微生物合成法。但由于化学合成过程繁琐，且有较多的污染性副产物，因此，微生物合成苯乳酸成为众多研究者的选择。目前，已发现有多种微生物可合成苯乳酸。例如白地霉（ Geotrichum candidum ）、丙酸菌( Propioniacterium )、片球菌（ Pediococcus ）、红球菌（ Rhodococcus ）和乳酸菌（ Lactobacillus ）等，其中产苯乳酸的微生物以乳酸菌居多，特别是植物乳杆菌。2000年，首次报道从酸面团中分离出一株可产生56 mg/L苯乳酸的植物乳杆菌21B。李士龙从自然发酵食品筛选到一株植物乳杆菌LY-78，在培养基中苯乳酸的产量为0.246 g/L；黄国昌对植物乳杆菌BLPC002发酵培养基优化后，其可产生1.67 g/L的苯乳酸；关今韬从泡菜中分离到了一株布氏乳杆菌GBS3，在优化培养基后可产生苯乳酸10.93 g/L。吴仁蔚等检测了77种食醋中苯乳酸的含量，发现谷物酿造食醋中苯乳酸含量显著果醋，最高含量为979mg/L。目前，这些产苯乳酸的乳酸菌的研究主要针对其产苯乳酸的能力以及其抑菌作用，而对菌株应用于生产发酵的实例较少，2020年，J.-J.XU等人优化 L. crustorum NWAFU 1078的发酵条件后，将其应用于分批发酵与连续发酵，发现该菌株在两个发酵系统中能分别产生15.2 mmol/L苯乳酸（苯丙酮酸的转化率为76%）和6.5 mmol/L苯乳酸（苯丙酮酸的转化率为55%），具有较高的苯乳酸产量。但未见源于食醋分离的产苯乳酸的干酪乳杆菌应用于麸醋发酵的研究报道。本专利中产苯乳酸干酪乳杆菌筛选自复杂体系食醋醋醅，同时将其应用于麸醋发酵，结果表明干酪乳杆菌R2-8产苯乳酸的同时，可显著提高醋醅中风味物质的种类和含量，充分说明干酪乳杆菌R2-8在食醋发酵中具有独特的应用潜力，可为我国食醋新功能的开发提供理论依据。</w:t>
      </w:r>
    </w:p>
    <w:p w14:paraId="6C26D51E" w14:textId="77777777" w:rsidR="003768DA"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发明内容</w:t>
      </w:r>
    </w:p>
    <w:p w14:paraId="28CAC0EF" w14:textId="77777777" w:rsidR="003768DA"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lastRenderedPageBreak/>
        <w:t>针对现有技术存在的问题，本发明目的在于提供一株高产苯乳酸的干酪乳杆菌 Lactobacillus casei R2-8。</w:t>
      </w:r>
    </w:p>
    <w:p w14:paraId="05584CFF"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本发明所提供的菌株为干酪乳杆菌 Lactobacillus casei R2-8，保藏于中国普通微生物菌种保藏管理中心，保藏地点为北京市朝阳区北辰西路1号院，保藏号为CGMCC No.20579，保藏日期为2020年08月28日。</w:t>
      </w:r>
    </w:p>
    <w:p w14:paraId="278E80A5"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本发明提供高产苯乳酸的乳酸菌菌株的分离筛选、鉴定、目的菌株的生长特性及其在模拟食醋生产发酵时应用于麸醋醋醅中的研究。</w:t>
      </w:r>
    </w:p>
    <w:p w14:paraId="20EA01A6"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取1mL特级生醋，于100mL无菌MRS液体培养基中，37℃培养24 h；在无菌条件下称取25 g醋醅，于225 mL无菌生理盐水中，分别取培养后的生醋增殖液和生理盐水稀释的醋醅液各1 mL，用无菌生理盐水进行10倍梯度稀释，取适宜稀释度样液200μL涂布于含CaCO 3 的MRS固体培养基平板，37℃培养24~48 h，挑取不同菌落形态、不同生长位置、溶钙圈明显的单菌落进行多次平板划线获得纯培养物，保存备用。</w:t>
      </w:r>
    </w:p>
    <w:p w14:paraId="4C4E10A0"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将上述获得的乳酸菌进行高产苯乳酸菌株的初筛，将上述筛选的菌株划线接种于MRS固体培养基平板，划线长度约为2 cm，37℃培养48 h。取20 µL已活化好的大肠杆菌和金黄色葡萄球菌菌体悬浮液于半固体LB培养基中混匀后，取10 mL于乳酸菌划线的MRS固体培养基表面，凝固后，37℃培养16 h，观察抑菌情况。</w:t>
      </w:r>
    </w:p>
    <w:p w14:paraId="69E0A35D"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高产苯乳酸乳酸菌菌株的复筛，挑取上述抑菌圈较大的单菌落，于MRS液体培养基，37℃培养48 h。取10 mL菌液于离心管中，再置于80℃水浴加热30 min，4℃ 8000 r/min离心15 min，取上清液用高效液相色谱法测定液体中苯乳酸的浓度。</w:t>
      </w:r>
    </w:p>
    <w:p w14:paraId="69E80D6F"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菌株形态鉴定：肉眼观察菌落形态为圆形，凸起，边缘整齐，表面湿润的乳白色菌落，在含CaCO 3 的MRS固体平板上形成溶钙圈；光学显微镜下菌株细胞呈杆状，革兰氏染色阳性；经乳酸菌生化鉴定结果表明，该菌株可利用菊糖、甘露醇、水杨苷、纤维二糖、山梨醇、蔗糖、乳糖，不利用麦芽糖、七叶苷、棉子糖。根据《伯杰氏细菌鉴定手册》和《乳酸细菌分类鉴定及实验方法》，结合该菌株的菌落和细胞形态特征以及乳酸菌生理生化鉴定结果，初步判定菌株R2-8为乳杆菌属。</w:t>
      </w:r>
    </w:p>
    <w:p w14:paraId="065855B0"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菌株R2-8分子遗传学鉴定。</w:t>
      </w:r>
    </w:p>
    <w:p w14:paraId="05DBE5CE"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菌株R2-8经16S rDNA序列测定，获得如下序列：</w:t>
      </w:r>
    </w:p>
    <w:p w14:paraId="600BD166"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TCGCTTAGACGGCTCGCTCCCTAAAAGGGTTACGCCACCGGCTTCGGGTGTTACAAACTCTCATGGTGTGACGGGCGGTGTGTACAAGGCCCGGGAACGTATTCACCGCGGCGTGCTGATCCGCGATTACTAGCGATTCCGACTTCGTGTAGGCGAGTTGCAGCCTACAGTCCGAACTGAGAATGGCTTTAAGAGATTAGCTTGACCTCGCGGTCTCGCAACTCGTTGTACCATCCATTGTAGCACGTGTGTAGCCCAGGTCATAAGGGGCATGATGATTTGACGTCATCCCCACCTTCCTCCGGTTTGTCACCGGCAGTCTTACTAGAGTGCCCAACTCAATGCTGGCAACTAGTCATAAGGGTTGCGCT</w:t>
      </w:r>
      <w:r>
        <w:rPr>
          <w:rFonts w:ascii="宋体" w:hAnsi="宋体" w:cs="宋体"/>
          <w:color w:val="000000"/>
          <w:sz w:val="22"/>
          <w:szCs w:val="22"/>
        </w:rPr>
        <w:lastRenderedPageBreak/>
        <w:t>CGTTGCGGGACTTAACCCAACATCTCACGACACGAGCTGACGACAACCATGCACCACCTGTCATTTTGCCCCCGAAGGGGAAACCTGATCTCTCAGGTGATCAAAAGATGTCAAGACCTGGTAAGGTTCTTCGCGTTGCTTCGAATTAAACCACATGCTCCACCGCTTGTGCGGGCCCCCGTCAATTCCTTTGAGTTTCAACCTTGCGGTCGTACTCCCCAGGCGGAATGCTTAATGCGTTAGCTGCGGCACTGAAGGGCGGAAACCCTCCAACACCTAGCATTCATCGTTTACGGCATGGACTACCAGGGTATCTAATCCTGTTCGCTACCCATGCTTTCGAGCCTCAGCGTCAGTTACAGACCAGACAGCCGCCTTCGGCCACTGGTGTTCTTCCATATATCTACGCATTTCACCGCTACACATGGAGTTCCACTGTCCTCTTCTGCACTCAAGTTTCCCAGTTTCCGATGCGCTTCCTCGGTTAAGCCGAGGGCTTTCACATCAGACTTAAAAAACCGCCTGCGCTCGCTTTACGCCCAATAAATCCGGATAACGCTTGCCACCTACGTATTACCGCGGCTGCTGGCACGTAGTTAGCCGTGGCTTTCTGGTTGGATACCGTCACGCCGACAACAGTTACTCTGCCGACCATTCTTCTCCAACAACAGAGTTTTACGACCCGAAAGCCTTCTTCACTCACGCGGCGTTGCTCCATCAGACTTGCGTCCATTGTGGAAGATTCCCTACTGCTGCCTCCCGTAGGAGTTTGGGCCGTGTCTCAGTCCCAATGTGGCCGATCAACCTCTCAGTTCGGCTACGTATCATGGCCTTGGTGAGCCGTTACCTCACCAACTAGCTAATACGCCGCGGGTCCATCCAAAAGCGATAGCTTACGCCATCTTTCAGCCAAGAACCATGCGGTTCTTGGATTTATGCGGTATTAGCATCTGTTTCCAAATGTTATCCCCCACTTAAGGGCAGGTTACCCACGTGTTACTCACCCGTCCGCCACTCGTTTTAAGTTGAATCACAATGCAAGCACCGTTCATCGACCAAAACTCGTTCGACTTGCATTATAGCACCCGCCG</w:t>
      </w:r>
    </w:p>
    <w:p w14:paraId="406D0D6C"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该菌株的16S rDNA基因测序结果与GenBank 数据库中序列进行Blast同源性对比，该菌株序列与 Lactobacillus casei 菌株基因序列高度同源，序列提交NCBI获得登录号为MT998495，结合形态学和生理生化指标，最终将菌株R2-8鉴定为干酪乳杆菌。</w:t>
      </w:r>
    </w:p>
    <w:p w14:paraId="32A8BA22"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本发明所提供的高产苯乳酸的菌株是从四川食醋醋醅中分离筛选得到的，该菌株在生长pH值为7.0、培养温度为37℃条件下培养能代谢合成2.0 g/L的苯乳酸。</w:t>
      </w:r>
    </w:p>
    <w:p w14:paraId="0DF97249"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本发明所用培养基为MRS液体培养基：蛋白胨10 g，牛肉膏10 g，酵母粉5 g，磷酸氢二钾2 g，柠檬酸氢二铵2 g，乙酸钠5 g，葡萄糖20 g，吐温-80 2 g，七水硫酸镁0.58 g，四水硫酸锰0.25 g，2.0 g苯丙氨酸，水1000 mL，调pH至6.2±0.2，121℃灭菌15 min；加入2%琼脂粉、1.5% CaCO 3 为MRS固体培养基。</w:t>
      </w:r>
    </w:p>
    <w:p w14:paraId="35A21C62"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与现有技术相比，本发明的积极效果是：首次从复杂体系四川酿造食醋醋醅中筛选获得产苯乳酸的干酪乳杆菌，且该菌株代谢产生的苯乳酸含量为2.0 g/L；将该菌株应用于食醋发酵生产的醋醅中，提高了醋醅中的苯乳酸含量、挥发性组分种类和游离氨基酸总量。表明干酪乳杆菌R2-8能提高食醋的品质，充分说明干酪乳杆菌R2-8在食醋发酵中具有独特的应用潜力，可为我国食醋新功能的开发提供理论依据。</w:t>
      </w:r>
    </w:p>
    <w:p w14:paraId="2727A87B" w14:textId="77777777" w:rsidR="003768DA"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附图说明</w:t>
      </w:r>
    </w:p>
    <w:p w14:paraId="37773819" w14:textId="77777777" w:rsidR="003768DA"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图1为高产苯乳酸R2-8的菌落形态图和细胞形态图。</w:t>
      </w:r>
    </w:p>
    <w:p w14:paraId="73AFE082"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图2为高产苯乳酸R2-8菌株的进化树。</w:t>
      </w:r>
    </w:p>
    <w:p w14:paraId="3D44DBBB"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图3为高产苯乳酸R2-8菌株的生长曲线。</w:t>
      </w:r>
    </w:p>
    <w:p w14:paraId="15AE5C31"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图4为四川麸醋固态发酵工艺流程图</w:t>
      </w:r>
    </w:p>
    <w:p w14:paraId="5D1393AC" w14:textId="77777777" w:rsidR="003768DA"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具体实施方式</w:t>
      </w:r>
    </w:p>
    <w:p w14:paraId="53151F73" w14:textId="77777777" w:rsidR="003768DA"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实例1：菌株 R2-8的生长特性。</w:t>
      </w:r>
    </w:p>
    <w:p w14:paraId="6C64632E"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干酪乳杆菌R2-8的生长曲线将活化3次后的R2-8菌株以1%(v/v)接种于MRS液体培养基中，于37℃下恒温静置培养，分别于0 h、4 h、8 h、12 h、16 h、20 h、24 h、30 h、36 h、42 h、48 h、72 h、96 h取出培养物，在600 nm波长下测定吸光度。以所测OD值为纵坐标，培养时间为横坐标，绘制该干酪乳杆菌菌株的生长曲线。</w:t>
      </w:r>
    </w:p>
    <w:p w14:paraId="623DC4D5"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初始pH值对R2-8菌株生长的影响将活化3次后的R2-8菌株以1%(v/v)接种于初始pH值分别为5.5、6.0、6.5、7.0、7.5的MRS液体培养基中，37℃恒温静置培养12 h后测定菌悬液在600 nm处的OD值。在以上实验pH值范围内，随着初始pH值的增加，菌株生长状态越好，其最适生长初始pH值7.0。</w:t>
      </w:r>
    </w:p>
    <w:p w14:paraId="76B51995"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实例2：菌株R2-8应用于四川麸醋模拟发酵体系</w:t>
      </w:r>
    </w:p>
    <w:p w14:paraId="1CA37326"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（1）干酪乳杆菌R2-8种子液的制备：将甘油保藏的干酪乳杆菌R2-8于MRS液体培养基中活化（37℃，24±2 h），按2%的接种量接种于装有100 mL基础培养基的300 mL三角瓶中，37℃培养24±2 h，即为干酪乳杆菌种子液。</w:t>
      </w:r>
    </w:p>
    <w:p w14:paraId="458542C2"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（2）按工艺配方（四川某麸醋公司提供）称取麸皮、小麦、醋糟混合搅拌2 min，使之充分拌匀，控制搅拌后的物料水分在55%-58%，将拌好的物料放入1000 mL三角瓶中。</w:t>
      </w:r>
    </w:p>
    <w:p w14:paraId="245EF108"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（3）3 d后摇动装有发酵物的三角瓶，使醅料松散，同时加入10%活化好的干酪乳杆菌R2-8种子液，之后每隔2 d摇动一次三角瓶。以不加干酪乳杆菌种子液为对照组。控制发酵温度：0-3 d≤35℃，3-8d在35℃-42℃之间，9-15 d在35℃-40℃之间，发酵结束即为成熟醋醅。</w:t>
      </w:r>
    </w:p>
    <w:p w14:paraId="6951909A"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4）采用高效液相色谱仪、气相色谱质谱联用仪和氨基酸自动分析仪分别对实验组与对照组中成熟醋醅的苯乳酸含量、挥发性香气物质和游离氨基酸总量进行测定，分析得出试验组中检测出34种挥发性组分，高于对照组中21中挥发性组分；且苯乳酸和游离氨基酸总量分别为2.1 g/L、1301mg/100 mL和1.4 g/L、902 mg/100 mL，结果表明干酪乳杆菌 Lactobacillus casei R2-8提高了四川麸醋醋醅的风味品质，其能应用于四川麸醋醋醅发酵，对提升食醋品质具有潜在价值。</w:t>
      </w:r>
    </w:p>
    <w:p w14:paraId="792555D5"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以上的实例仅仅是对本发明的实施方式进行描述，而并非对本发明的范围进行限定，对于本领域的技术人员来说，可以对上述说明进行改进或变形，但所有的这些改进或变形均应落入本发明的权利要求确定的保护范围。</w:t>
      </w:r>
    </w:p>
    <w:p w14:paraId="285AD02E"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序列表</w:t>
      </w:r>
    </w:p>
    <w:p w14:paraId="3EF13BAB"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&lt;110&gt; 四川农业大学</w:t>
      </w:r>
    </w:p>
    <w:p w14:paraId="478AE97C"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&lt;120&gt; 一株产苯乳酸的干酪乳杆菌及其应用</w:t>
      </w:r>
    </w:p>
    <w:p w14:paraId="372C1622"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&lt;160&gt; 1</w:t>
      </w:r>
    </w:p>
    <w:p w14:paraId="3159F942"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&lt;170&gt; SIPOSequenceListing 1.0</w:t>
      </w:r>
    </w:p>
    <w:p w14:paraId="63BC29D3"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&lt;210&gt; 1</w:t>
      </w:r>
    </w:p>
    <w:p w14:paraId="449D5D1E"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&lt;211&gt; 1462</w:t>
      </w:r>
    </w:p>
    <w:p w14:paraId="640A1D17"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&lt;212&gt; DNA</w:t>
      </w:r>
    </w:p>
    <w:p w14:paraId="730AE959"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&lt;213&gt; 干酪乳杆菌(Lactobacillus casei)</w:t>
      </w:r>
    </w:p>
    <w:p w14:paraId="04A6EE0D"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&lt;400&gt; 1</w:t>
      </w:r>
    </w:p>
    <w:p w14:paraId="13071FCC"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tcgcttagac ggctcgctcc ctaaaagggt tacgccaccg gcttcgggtg ttacaaactc 60</w:t>
      </w:r>
    </w:p>
    <w:p w14:paraId="135B9BFF"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tcatggtgtg acgggcggtg tgtacaaggc ccgggaacgt attcaccgcg gcgtgctgat 120</w:t>
      </w:r>
    </w:p>
    <w:p w14:paraId="3C7C32AB"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ccgcgattac tagcgattcc gacttcgtgt aggcgagttg cagcctacag tccgaactga 180</w:t>
      </w:r>
    </w:p>
    <w:p w14:paraId="03B0AA55"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gaatggcttt aagagattag cttgacctcg cggtctcgca actcgttgta ccatccattg 240</w:t>
      </w:r>
    </w:p>
    <w:p w14:paraId="2B833B0C"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tagcacgtgt gtagcccagg tcataagggg catgatgatt tgacgtcatc cccaccttcc 300</w:t>
      </w:r>
    </w:p>
    <w:p w14:paraId="647D0FBA"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tccggtttgt caccggcagt cttactagag tgcccaactc aatgctggca actagtcata 360</w:t>
      </w:r>
    </w:p>
    <w:p w14:paraId="2CD140A4"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agggttgcgc tcgttgcggg acttaaccca acatctcacg acacgagctg acgacaacca 420</w:t>
      </w:r>
    </w:p>
    <w:p w14:paraId="72A9A6E5"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tgcaccacct gtcattttgc ccccgaaggg gaaacctgat ctctcaggtg atcaaaagat 480</w:t>
      </w:r>
    </w:p>
    <w:p w14:paraId="71749ECB"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gtcaagacct ggtaaggttc ttcgcgttgc ttcgaattaa accacatgct ccaccgcttg 540</w:t>
      </w:r>
    </w:p>
    <w:p w14:paraId="21FCB87A"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tgcgggcccc cgtcaattcc tttgagtttc aaccttgcgg tcgtactccc caggcggaat 600</w:t>
      </w:r>
    </w:p>
    <w:p w14:paraId="773DD4FE"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gcttaatgcg ttagctgcgg cactgaaggg cggaaaccct ccaacaccta gcattcatcg 660</w:t>
      </w:r>
    </w:p>
    <w:p w14:paraId="1A2108B7"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tttacggcat ggactaccag ggtatctaat cctgttcgct acccatgctt tcgagcctca 720</w:t>
      </w:r>
    </w:p>
    <w:p w14:paraId="00581273"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gcgtcagtta cagaccagac agccgccttc ggccactggt gttcttccat atatctacgc 780</w:t>
      </w:r>
    </w:p>
    <w:p w14:paraId="4DC88192"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atttcaccgc tacacatgga gttccactgt cctcttctgc actcaagttt cccagtttcc 840</w:t>
      </w:r>
    </w:p>
    <w:p w14:paraId="201F95EF"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gatgcgcttc ctcggttaag ccgagggctt tcacatcaga cttaaaaaac cgcctgcgct 900</w:t>
      </w:r>
    </w:p>
    <w:p w14:paraId="76C7B628"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cgctttacgc ccaataaatc cggataacgc ttgccaccta cgtattaccg cggctgctgg 960</w:t>
      </w:r>
    </w:p>
    <w:p w14:paraId="66A40F8B"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cacgtagtta gccgtggctt tctggttgga taccgtcacg ccgacaacag ttactctgcc 1020</w:t>
      </w:r>
    </w:p>
    <w:p w14:paraId="3EF540CE"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gaccattctt ctccaacaac agagttttac gacccgaaag ccttcttcac tcacgcggcg 1080</w:t>
      </w:r>
    </w:p>
    <w:p w14:paraId="61C3FB98"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ttgctccatc agacttgcgt ccattgtgga agattcccta ctgctgcctc ccgtaggagt 1140</w:t>
      </w:r>
    </w:p>
    <w:p w14:paraId="3697F17A"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ttgggccgtg tctcagtccc aatgtggccg atcaacctct cagttcggct acgtatcatg 1200</w:t>
      </w:r>
    </w:p>
    <w:p w14:paraId="7E17A770"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gccttggtga gccgttacct caccaactag ctaatacgcc gcgggtccat ccaaaagcga 1260</w:t>
      </w:r>
    </w:p>
    <w:p w14:paraId="6C7F76E2"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tagcttacgc catctttcag ccaagaacca tgcggttctt ggatttatgc ggtattagca 1320</w:t>
      </w:r>
    </w:p>
    <w:p w14:paraId="7100BE66"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tctgtttcca aatgttatcc cccacttaag ggcaggttac ccacgtgtta ctcacccgtc 1380</w:t>
      </w:r>
    </w:p>
    <w:p w14:paraId="44954A76"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cgccactcgt tttaagttga atcacaatgc aagcaccgtt catcgaccaa aactcgttcg 1440</w:t>
      </w:r>
    </w:p>
    <w:p w14:paraId="2E567100"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acttgcatta tagcacccgc cg 1462</w:t>
      </w:r>
    </w:p>
    <w:p w14:paraId="4539E890" w14:textId="77777777" w:rsidR="003768DA"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3768DA" w14:paraId="45740A2B" w14:textId="77777777">
        <w:tc>
          <w:tcPr>
            <w:tcW w:w="8522" w:type="dxa"/>
            <w:tcBorders>
              <w:top w:val="nil"/>
              <w:left w:val="nil"/>
              <w:bottom w:val="single" w:sz="12" w:space="0" w:color="auto"/>
              <w:right w:val="nil"/>
            </w:tcBorders>
          </w:tcPr>
          <w:p w14:paraId="599BB4CD" w14:textId="77777777" w:rsidR="003618CE" w:rsidRDefault="00000000">
            <w:pPr>
              <w:jc w:val="center"/>
              <w:rPr>
                <w:rFonts w:ascii="宋体" w:hAnsi="宋体" w:cs="宋体"/>
                <w:b/>
                <w:color w:val="000000"/>
                <w:sz w:val="32"/>
                <w:szCs w:val="32"/>
              </w:rPr>
            </w:pPr>
            <w:r>
              <w:rPr>
                <w:rFonts w:ascii="宋体" w:hAnsi="宋体" w:cs="宋体" w:hint="eastAsia"/>
                <w:b/>
                <w:color w:val="000000"/>
                <w:sz w:val="32"/>
                <w:szCs w:val="32"/>
              </w:rPr>
              <w:lastRenderedPageBreak/>
              <w:t>说 明 书 附 图</w:t>
            </w:r>
          </w:p>
        </w:tc>
      </w:tr>
    </w:tbl>
    <w:p w14:paraId="0FB6EA77" w14:textId="77777777" w:rsidR="003618CE" w:rsidRDefault="00000000">
      <w:pPr>
        <w:jc w:val="center"/>
        <w:rPr>
          <w:rFonts w:ascii="宋体" w:hAnsi="宋体" w:cs="宋体"/>
          <w:b/>
          <w:color w:val="000000"/>
          <w:sz w:val="26"/>
          <w:szCs w:val="22"/>
        </w:rPr>
      </w:pPr>
      <w:r>
        <w:rPr>
          <w:rFonts w:ascii="宋体" w:hAnsi="宋体" w:cs="宋体"/>
          <w:b/>
          <w:color w:val="000000"/>
          <w:sz w:val="26"/>
          <w:szCs w:val="22"/>
        </w:rPr>
        <w:pict w14:anchorId="171FFF63">
          <v:shape id="_x0000_i1026" type="#_x0000_t75" style="width:375pt;height:183pt">
            <v:imagedata r:id="rId10" o:title=""/>
          </v:shape>
        </w:pict>
      </w:r>
    </w:p>
    <w:p w14:paraId="774D9EB6" w14:textId="77777777" w:rsidR="003768DA" w:rsidRDefault="003768DA">
      <w:pPr>
        <w:jc w:val="center"/>
        <w:rPr>
          <w:rFonts w:ascii="宋体" w:hAnsi="宋体" w:cs="宋体"/>
          <w:b/>
          <w:color w:val="000000"/>
          <w:sz w:val="26"/>
          <w:szCs w:val="22"/>
        </w:rPr>
      </w:pPr>
    </w:p>
    <w:p w14:paraId="77CE90E5" w14:textId="77777777" w:rsidR="003768DA" w:rsidRDefault="00000000">
      <w:pPr>
        <w:jc w:val="center"/>
        <w:rPr>
          <w:rFonts w:ascii="宋体" w:hAnsi="宋体" w:cs="宋体"/>
          <w:b/>
          <w:color w:val="000000"/>
          <w:sz w:val="26"/>
          <w:szCs w:val="22"/>
        </w:rPr>
      </w:pPr>
      <w:r>
        <w:rPr>
          <w:rFonts w:ascii="宋体" w:hAnsi="宋体" w:cs="宋体"/>
          <w:b/>
          <w:color w:val="000000"/>
          <w:sz w:val="26"/>
          <w:szCs w:val="22"/>
        </w:rPr>
        <w:pict w14:anchorId="41953C7A">
          <v:shape id="_x0000_i1027" type="#_x0000_t75" style="width:375pt;height:206.25pt">
            <v:imagedata r:id="rId11" o:title=""/>
          </v:shape>
        </w:pict>
      </w:r>
    </w:p>
    <w:p w14:paraId="4A9986DE" w14:textId="77777777" w:rsidR="003768DA" w:rsidRDefault="003768DA">
      <w:pPr>
        <w:jc w:val="center"/>
        <w:rPr>
          <w:rFonts w:ascii="宋体" w:hAnsi="宋体" w:cs="宋体"/>
          <w:b/>
          <w:color w:val="000000"/>
          <w:sz w:val="26"/>
          <w:szCs w:val="22"/>
        </w:rPr>
      </w:pPr>
    </w:p>
    <w:p w14:paraId="7ED7DF37" w14:textId="77777777" w:rsidR="003768DA" w:rsidRDefault="00000000">
      <w:pPr>
        <w:jc w:val="center"/>
        <w:rPr>
          <w:rFonts w:ascii="宋体" w:hAnsi="宋体" w:cs="宋体"/>
          <w:b/>
          <w:color w:val="000000"/>
          <w:sz w:val="26"/>
          <w:szCs w:val="22"/>
        </w:rPr>
      </w:pPr>
      <w:r>
        <w:rPr>
          <w:rFonts w:ascii="宋体" w:hAnsi="宋体" w:cs="宋体"/>
          <w:b/>
          <w:color w:val="000000"/>
          <w:sz w:val="26"/>
          <w:szCs w:val="22"/>
        </w:rPr>
        <w:lastRenderedPageBreak/>
        <w:pict w14:anchorId="153DE10D">
          <v:shape id="_x0000_i1028" type="#_x0000_t75" style="width:375pt;height:263.25pt">
            <v:imagedata r:id="rId12" o:title=""/>
          </v:shape>
        </w:pict>
      </w:r>
    </w:p>
    <w:p w14:paraId="3A9B48C0" w14:textId="77777777" w:rsidR="003768DA" w:rsidRDefault="003768DA">
      <w:pPr>
        <w:jc w:val="center"/>
        <w:rPr>
          <w:rFonts w:ascii="宋体" w:hAnsi="宋体" w:cs="宋体"/>
          <w:b/>
          <w:color w:val="000000"/>
          <w:sz w:val="26"/>
          <w:szCs w:val="22"/>
        </w:rPr>
      </w:pPr>
    </w:p>
    <w:p w14:paraId="7242CCAE" w14:textId="77777777" w:rsidR="003768DA" w:rsidRDefault="00000000">
      <w:pPr>
        <w:jc w:val="center"/>
        <w:rPr>
          <w:rFonts w:ascii="宋体" w:hAnsi="宋体" w:cs="宋体"/>
          <w:b/>
          <w:color w:val="000000"/>
          <w:sz w:val="26"/>
          <w:szCs w:val="22"/>
        </w:rPr>
      </w:pPr>
      <w:r>
        <w:rPr>
          <w:rFonts w:ascii="宋体" w:hAnsi="宋体" w:cs="宋体"/>
          <w:b/>
          <w:color w:val="000000"/>
          <w:sz w:val="26"/>
          <w:szCs w:val="22"/>
        </w:rPr>
        <w:pict w14:anchorId="01EF6334">
          <v:shape id="_x0000_i1029" type="#_x0000_t75" style="width:375pt;height:101.25pt">
            <v:imagedata r:id="rId13" o:title=""/>
          </v:shape>
        </w:pict>
      </w:r>
    </w:p>
    <w:p w14:paraId="07B334BD" w14:textId="77777777" w:rsidR="003768DA" w:rsidRDefault="003768DA">
      <w:pPr>
        <w:jc w:val="center"/>
        <w:rPr>
          <w:rFonts w:ascii="宋体" w:hAnsi="宋体" w:cs="宋体"/>
          <w:b/>
          <w:color w:val="000000"/>
          <w:sz w:val="26"/>
          <w:szCs w:val="22"/>
        </w:rPr>
      </w:pPr>
    </w:p>
    <w:p w14:paraId="00FADE27" w14:textId="77777777" w:rsidR="003768DA" w:rsidRDefault="003768DA">
      <w:pPr>
        <w:jc w:val="center"/>
        <w:rPr>
          <w:rFonts w:ascii="宋体" w:hAnsi="宋体" w:cs="宋体"/>
          <w:b/>
          <w:color w:val="000000"/>
          <w:sz w:val="26"/>
          <w:szCs w:val="22"/>
        </w:rPr>
      </w:pPr>
    </w:p>
    <w:sectPr w:rsidR="003768DA">
      <w:footerReference w:type="default" r:id="rId14"/>
      <w:pgSz w:w="11906" w:h="16838"/>
      <w:pgMar w:top="1440" w:right="1800" w:bottom="1440" w:left="1800" w:header="709" w:footer="70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427C0" w14:textId="77777777" w:rsidR="008B22A5" w:rsidRDefault="008B22A5">
      <w:r>
        <w:separator/>
      </w:r>
    </w:p>
  </w:endnote>
  <w:endnote w:type="continuationSeparator" w:id="0">
    <w:p w14:paraId="489F7F77" w14:textId="77777777" w:rsidR="008B22A5" w:rsidRDefault="008B2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E5BDE" w14:textId="77777777" w:rsidR="003618CE" w:rsidRDefault="00000000">
    <w:pPr>
      <w:pStyle w:val="a5"/>
    </w:pPr>
    <w:r>
      <w:rPr>
        <w:noProof/>
      </w:rPr>
      <mc:AlternateContent>
        <mc:Choice Requires="wps">
          <w:drawing>
            <wp:anchor distT="0" distB="0" distL="114300" distR="114300" simplePos="0" relativeHeight="251658240" behindDoc="0" locked="0" layoutInCell="1" allowOverlap="1" wp14:anchorId="727911AC" wp14:editId="29A7E5D4">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FDB0E87" w14:textId="77777777" w:rsidR="003618CE"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1</w:t>
                          </w:r>
                          <w:r>
                            <w:rPr>
                              <w:rFonts w:hint="eastAsia"/>
                              <w:sz w:val="18"/>
                            </w:rPr>
                            <w:fldChar w:fldCharType="end"/>
                          </w:r>
                        </w:p>
                      </w:txbxContent>
                    </wps:txbx>
                    <wps:bodyPr wrap="none" lIns="0" tIns="0" rIns="0" bIns="0" upright="1">
                      <a:spAutoFit/>
                    </wps:bodyPr>
                  </wps:wsp>
                </a:graphicData>
              </a:graphic>
            </wp:anchor>
          </w:drawing>
        </mc:Choice>
        <mc:Fallback>
          <w:pict>
            <v:shapetype w14:anchorId="727911AC" id="_x0000_t202" coordsize="21600,21600" o:spt="202" path="m,l,21600r21600,l21600,xe">
              <v:stroke joinstyle="miter"/>
              <v:path gradientshapeok="t" o:connecttype="rect"/>
            </v:shapetype>
            <v:shape id="文本框 2"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" filled="f" stroked="f">
              <v:textbox style="mso-fit-shape-to-text:t" inset="0,0,0,0">
                <w:txbxContent>
                  <w:p w14:paraId="3FDB0E87" w14:textId="77777777" w:rsidR="003618CE"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234AD" w14:textId="77777777" w:rsidR="008B22A5" w:rsidRDefault="008B22A5">
      <w:r>
        <w:separator/>
      </w:r>
    </w:p>
  </w:footnote>
  <w:footnote w:type="continuationSeparator" w:id="0">
    <w:p w14:paraId="4EA1E520" w14:textId="77777777" w:rsidR="008B22A5" w:rsidRDefault="008B22A5">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ilai1128@outlook.com">
    <w15:presenceInfo w15:providerId="Windows Live" w15:userId="2bf23c220857bc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8DA"/>
    <w:rsid w:val="002437F9"/>
    <w:rsid w:val="003768DA"/>
    <w:rsid w:val="00530FE1"/>
    <w:rsid w:val="00893889"/>
    <w:rsid w:val="008B22A5"/>
    <w:rsid w:val="00A3350C"/>
    <w:rsid w:val="00B033AA"/>
    <w:rsid w:val="00C13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4CF5C"/>
  <w15:docId w15:val="{DF1E2E7A-E91A-4AC7-8052-FD51AC919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link w:val="a6"/>
    <w:qFormat/>
    <w:pPr>
      <w:tabs>
        <w:tab w:val="center" w:pos="4153"/>
        <w:tab w:val="right" w:pos="8306"/>
      </w:tabs>
      <w:snapToGrid w:val="0"/>
    </w:pPr>
    <w:rPr>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link w:val="a3"/>
    <w:rPr>
      <w:sz w:val="18"/>
      <w:szCs w:val="18"/>
    </w:rPr>
  </w:style>
  <w:style w:type="character" w:customStyle="1" w:styleId="a8">
    <w:name w:val="页眉 字符"/>
    <w:link w:val="a7"/>
    <w:uiPriority w:val="99"/>
    <w:qFormat/>
    <w:rPr>
      <w:sz w:val="18"/>
      <w:szCs w:val="18"/>
    </w:rPr>
  </w:style>
  <w:style w:type="character" w:customStyle="1" w:styleId="a6">
    <w:name w:val="页脚 字符"/>
    <w:link w:val="a5"/>
    <w:rPr>
      <w:sz w:val="18"/>
      <w:szCs w:val="18"/>
    </w:rPr>
  </w:style>
  <w:style w:type="paragraph" w:customStyle="1" w:styleId="1">
    <w:name w:val="无间隔1"/>
    <w:link w:val="aa"/>
    <w:uiPriority w:val="1"/>
    <w:qFormat/>
    <w:rPr>
      <w:rFonts w:ascii="Calibri" w:hAnsi="Calibri"/>
      <w:sz w:val="22"/>
      <w:szCs w:val="22"/>
    </w:rPr>
  </w:style>
  <w:style w:type="character" w:customStyle="1" w:styleId="aa">
    <w:name w:val="无间隔 字符"/>
    <w:link w:val="1"/>
    <w:uiPriority w:val="1"/>
    <w:rPr>
      <w:rFonts w:ascii="Calibri" w:hAnsi="Calibri"/>
      <w:sz w:val="22"/>
      <w:szCs w:val="22"/>
    </w:rPr>
  </w:style>
  <w:style w:type="paragraph" w:styleId="ab">
    <w:name w:val="Revision"/>
    <w:hidden/>
    <w:uiPriority w:val="99"/>
    <w:semiHidden/>
    <w:rsid w:val="002437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FCBB9A-47B7-43F2-B104-4981DB117F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1267</Words>
  <Characters>7223</Characters>
  <Application>Microsoft Office Word</Application>
  <DocSecurity>0</DocSecurity>
  <Lines>60</Lines>
  <Paragraphs>16</Paragraphs>
  <ScaleCrop>false</ScaleCrop>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（19）中国人民共和国国家知识产权局</dc:title>
  <dc:creator>王彬彬</dc:creator>
  <cp:keywords>PubNum</cp:keywords>
  <cp:lastModifiedBy>lailai1128@outlook.com</cp:lastModifiedBy>
  <cp:revision>63</cp:revision>
  <dcterms:created xsi:type="dcterms:W3CDTF">2014-06-10T08:23:00Z</dcterms:created>
  <dcterms:modified xsi:type="dcterms:W3CDTF">2023-02-15T16:19:00Z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