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CF07C76" w14:textId="42C7D1E9" w:rsidR="00865141" w:rsidRDefault="00635129" w:rsidP="00865141">
      <w:pPr>
        <w:numPr>
          <w:ilvl w:val="0"/>
          <w:numId w:val="1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</w:rPr>
        <w:t>一种发酵型复合酸化剂</w:t>
      </w:r>
      <w:r>
        <w:rPr>
          <w:rFonts w:eastAsia="宋体" w:hAnsi="宋体"/>
          <w:szCs w:val="28"/>
          <w:lang w:eastAsia="zh-CN"/>
        </w:rPr>
        <w:t>的制备方法</w:t>
      </w:r>
      <w:r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包括：以浓香型白酒发酵底锅水和</w:t>
      </w:r>
      <w:r>
        <w:rPr>
          <w:rFonts w:eastAsia="宋体" w:hint="eastAsia"/>
          <w:szCs w:val="28"/>
        </w:rPr>
        <w:t>黄浆水</w:t>
      </w:r>
      <w:r>
        <w:rPr>
          <w:rFonts w:eastAsia="宋体" w:hAnsi="宋体" w:hint="eastAsia"/>
          <w:szCs w:val="28"/>
          <w:lang w:eastAsia="zh-CN"/>
        </w:rPr>
        <w:t>为原料，</w:t>
      </w:r>
      <w:r>
        <w:rPr>
          <w:rFonts w:eastAsia="宋体" w:hint="eastAsia"/>
          <w:szCs w:val="28"/>
        </w:rPr>
        <w:t>经</w:t>
      </w:r>
      <w:r>
        <w:rPr>
          <w:rFonts w:eastAsia="宋体" w:hint="eastAsia"/>
          <w:szCs w:val="28"/>
          <w:lang w:eastAsia="zh-CN"/>
        </w:rPr>
        <w:t>接种的</w:t>
      </w:r>
      <w:r>
        <w:rPr>
          <w:rFonts w:eastAsia="宋体" w:hint="eastAsia"/>
          <w:szCs w:val="28"/>
        </w:rPr>
        <w:t>酵母</w:t>
      </w:r>
      <w:r>
        <w:rPr>
          <w:rFonts w:eastAsia="宋体" w:hint="eastAsia"/>
          <w:szCs w:val="28"/>
          <w:lang w:eastAsia="zh-CN"/>
        </w:rPr>
        <w:t>菌</w:t>
      </w:r>
      <w:r>
        <w:rPr>
          <w:rFonts w:eastAsia="宋体" w:hint="eastAsia"/>
          <w:szCs w:val="28"/>
        </w:rPr>
        <w:t>和</w:t>
      </w:r>
      <w:r>
        <w:rPr>
          <w:rFonts w:eastAsia="宋体" w:hint="eastAsia"/>
          <w:szCs w:val="28"/>
          <w:lang w:eastAsia="zh-CN"/>
        </w:rPr>
        <w:t>黄浆水中原有</w:t>
      </w:r>
      <w:r>
        <w:rPr>
          <w:rFonts w:eastAsia="宋体" w:hint="eastAsia"/>
          <w:szCs w:val="28"/>
        </w:rPr>
        <w:t>乳酸菌</w:t>
      </w:r>
      <w:r>
        <w:rPr>
          <w:rFonts w:eastAsia="宋体" w:hint="eastAsia"/>
          <w:szCs w:val="28"/>
          <w:lang w:eastAsia="zh-CN"/>
        </w:rPr>
        <w:t>混合</w:t>
      </w:r>
      <w:r>
        <w:rPr>
          <w:rFonts w:eastAsia="宋体" w:hint="eastAsia"/>
          <w:szCs w:val="28"/>
        </w:rPr>
        <w:t>发酵</w:t>
      </w:r>
      <w:r>
        <w:rPr>
          <w:rFonts w:eastAsia="宋体" w:hint="eastAsia"/>
          <w:szCs w:val="28"/>
          <w:lang w:eastAsia="zh-CN"/>
        </w:rPr>
        <w:t>获得</w:t>
      </w:r>
      <w:r w:rsidR="00865141">
        <w:rPr>
          <w:rFonts w:eastAsia="宋体" w:hint="eastAsia"/>
          <w:szCs w:val="28"/>
          <w:lang w:eastAsia="zh-CN"/>
        </w:rPr>
        <w:t>；</w:t>
      </w:r>
      <w:r w:rsidR="00865141">
        <w:rPr>
          <w:rFonts w:eastAsia="宋体" w:hAnsi="宋体" w:hint="eastAsia"/>
          <w:szCs w:val="28"/>
          <w:lang w:eastAsia="zh-CN"/>
        </w:rPr>
        <w:t>所述制备方法具体包括以下步骤：</w:t>
      </w:r>
    </w:p>
    <w:p w14:paraId="20E37996" w14:textId="77777777" w:rsidR="00865141" w:rsidRDefault="00865141" w:rsidP="00865141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（</w:t>
      </w:r>
      <w:r>
        <w:rPr>
          <w:rFonts w:eastAsia="宋体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）</w:t>
      </w:r>
      <w:r>
        <w:rPr>
          <w:rFonts w:eastAsia="宋体" w:hint="eastAsia"/>
          <w:szCs w:val="28"/>
        </w:rPr>
        <w:t>按体积</w:t>
      </w:r>
      <w:r>
        <w:rPr>
          <w:rFonts w:eastAsia="宋体" w:hint="eastAsia"/>
          <w:szCs w:val="28"/>
          <w:lang w:eastAsia="zh-CN"/>
        </w:rPr>
        <w:t>百分比为：</w:t>
      </w:r>
      <w:r>
        <w:rPr>
          <w:rFonts w:eastAsia="宋体" w:hint="eastAsia"/>
          <w:szCs w:val="28"/>
        </w:rPr>
        <w:t>黄浆水</w:t>
      </w:r>
      <w:r>
        <w:rPr>
          <w:rFonts w:eastAsia="宋体"/>
          <w:szCs w:val="28"/>
        </w:rPr>
        <w:t>8</w:t>
      </w:r>
      <w:r>
        <w:rPr>
          <w:rFonts w:eastAsia="宋体" w:hint="eastAsia"/>
          <w:szCs w:val="28"/>
        </w:rPr>
        <w:t>～</w:t>
      </w:r>
      <w:r>
        <w:rPr>
          <w:rFonts w:eastAsia="宋体"/>
          <w:szCs w:val="28"/>
        </w:rPr>
        <w:t>10%</w:t>
      </w:r>
      <w:r>
        <w:rPr>
          <w:rFonts w:eastAsia="宋体" w:hint="eastAsia"/>
          <w:szCs w:val="28"/>
        </w:rPr>
        <w:t>、底锅水</w:t>
      </w:r>
      <w:r>
        <w:rPr>
          <w:rFonts w:eastAsia="宋体"/>
          <w:szCs w:val="28"/>
        </w:rPr>
        <w:t>90</w:t>
      </w:r>
      <w:r>
        <w:rPr>
          <w:rFonts w:eastAsia="宋体" w:hint="eastAsia"/>
          <w:szCs w:val="28"/>
        </w:rPr>
        <w:t>～</w:t>
      </w:r>
      <w:r>
        <w:rPr>
          <w:rFonts w:eastAsia="宋体"/>
          <w:szCs w:val="28"/>
        </w:rPr>
        <w:t>92%</w:t>
      </w:r>
      <w:r>
        <w:rPr>
          <w:rFonts w:eastAsia="宋体" w:hint="eastAsia"/>
          <w:szCs w:val="28"/>
          <w:lang w:eastAsia="zh-CN"/>
        </w:rPr>
        <w:t>配料并</w:t>
      </w:r>
      <w:r>
        <w:rPr>
          <w:rFonts w:eastAsia="宋体" w:hint="eastAsia"/>
          <w:szCs w:val="28"/>
        </w:rPr>
        <w:t>混合</w:t>
      </w:r>
      <w:r>
        <w:rPr>
          <w:rFonts w:eastAsia="宋体" w:hint="eastAsia"/>
          <w:szCs w:val="28"/>
          <w:lang w:eastAsia="zh-CN"/>
        </w:rPr>
        <w:t>均匀</w:t>
      </w:r>
      <w:r>
        <w:rPr>
          <w:rFonts w:eastAsia="宋体" w:hint="eastAsia"/>
          <w:szCs w:val="28"/>
        </w:rPr>
        <w:t>，</w:t>
      </w:r>
      <w:r>
        <w:rPr>
          <w:rFonts w:eastAsia="宋体" w:hint="eastAsia"/>
          <w:szCs w:val="28"/>
          <w:lang w:eastAsia="zh-CN"/>
        </w:rPr>
        <w:t>控制混合体系</w:t>
      </w:r>
      <w:r>
        <w:rPr>
          <w:rFonts w:eastAsia="宋体"/>
          <w:szCs w:val="28"/>
          <w:lang w:eastAsia="zh-CN"/>
        </w:rPr>
        <w:t>pH</w:t>
      </w:r>
      <w:r>
        <w:rPr>
          <w:rFonts w:eastAsia="宋体" w:hint="eastAsia"/>
          <w:szCs w:val="28"/>
          <w:lang w:eastAsia="zh-CN"/>
        </w:rPr>
        <w:t>值为</w:t>
      </w:r>
      <w:r>
        <w:rPr>
          <w:rFonts w:eastAsia="宋体"/>
          <w:szCs w:val="28"/>
          <w:lang w:eastAsia="zh-CN"/>
        </w:rPr>
        <w:t>3-5</w:t>
      </w:r>
      <w:r>
        <w:rPr>
          <w:rFonts w:eastAsia="宋体" w:hint="eastAsia"/>
          <w:szCs w:val="28"/>
          <w:lang w:eastAsia="zh-CN"/>
        </w:rPr>
        <w:t>；</w:t>
      </w:r>
    </w:p>
    <w:p w14:paraId="37207F80" w14:textId="77777777" w:rsidR="00A358F9" w:rsidRDefault="00865141" w:rsidP="00A358F9">
      <w:pPr>
        <w:spacing w:line="360" w:lineRule="auto"/>
        <w:ind w:firstLine="560"/>
        <w:rPr>
          <w:rFonts w:eastAsia="宋体" w:hint="eastAsia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（</w:t>
      </w:r>
      <w:r>
        <w:rPr>
          <w:rFonts w:eastAsia="宋体"/>
          <w:szCs w:val="28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）</w:t>
      </w:r>
      <w:r>
        <w:rPr>
          <w:rFonts w:eastAsia="宋体" w:hint="eastAsia"/>
          <w:szCs w:val="28"/>
        </w:rPr>
        <w:t>接种</w:t>
      </w:r>
      <w:r>
        <w:rPr>
          <w:rFonts w:eastAsia="宋体" w:hint="eastAsia"/>
          <w:iCs/>
          <w:szCs w:val="28"/>
          <w:lang w:eastAsia="zh-CN"/>
        </w:rPr>
        <w:t>酵母</w:t>
      </w:r>
      <w:r>
        <w:rPr>
          <w:rFonts w:eastAsia="宋体" w:hint="eastAsia"/>
          <w:szCs w:val="28"/>
        </w:rPr>
        <w:t>菌</w:t>
      </w:r>
      <w:r>
        <w:rPr>
          <w:rFonts w:eastAsia="宋体" w:hint="eastAsia"/>
          <w:szCs w:val="28"/>
          <w:lang w:eastAsia="zh-CN"/>
        </w:rPr>
        <w:t>菌液</w:t>
      </w:r>
      <w:r>
        <w:rPr>
          <w:rFonts w:eastAsia="宋体" w:hint="eastAsia"/>
          <w:szCs w:val="28"/>
        </w:rPr>
        <w:t>，</w:t>
      </w:r>
      <w:r>
        <w:rPr>
          <w:rFonts w:eastAsia="宋体" w:hint="eastAsia"/>
          <w:szCs w:val="28"/>
          <w:lang w:eastAsia="zh-CN"/>
        </w:rPr>
        <w:t>于</w:t>
      </w:r>
      <w:r>
        <w:rPr>
          <w:rFonts w:eastAsia="宋体"/>
          <w:szCs w:val="28"/>
        </w:rPr>
        <w:t>35</w:t>
      </w:r>
      <w:r>
        <w:rPr>
          <w:rFonts w:ascii="宋体" w:eastAsia="宋体" w:hAnsi="宋体" w:cs="宋体" w:hint="eastAsia"/>
          <w:szCs w:val="28"/>
        </w:rPr>
        <w:t>℃</w:t>
      </w:r>
      <w:r>
        <w:rPr>
          <w:rFonts w:eastAsia="宋体"/>
          <w:szCs w:val="28"/>
        </w:rPr>
        <w:t>±2</w:t>
      </w:r>
      <w:r>
        <w:rPr>
          <w:rFonts w:ascii="宋体" w:eastAsia="宋体" w:hAnsi="宋体" w:cs="宋体" w:hint="eastAsia"/>
          <w:szCs w:val="28"/>
        </w:rPr>
        <w:t>℃</w:t>
      </w:r>
      <w:r>
        <w:rPr>
          <w:rFonts w:eastAsia="宋体" w:hint="eastAsia"/>
          <w:szCs w:val="28"/>
          <w:lang w:eastAsia="zh-CN"/>
        </w:rPr>
        <w:t>温度下</w:t>
      </w:r>
      <w:r>
        <w:rPr>
          <w:rFonts w:eastAsia="宋体" w:hint="eastAsia"/>
          <w:szCs w:val="28"/>
        </w:rPr>
        <w:t>控温发酵</w:t>
      </w:r>
      <w:r>
        <w:rPr>
          <w:rFonts w:eastAsia="宋体"/>
          <w:szCs w:val="28"/>
        </w:rPr>
        <w:t>7</w:t>
      </w:r>
      <w:r>
        <w:rPr>
          <w:rFonts w:eastAsia="宋体"/>
          <w:szCs w:val="28"/>
          <w:lang w:eastAsia="zh-CN"/>
        </w:rPr>
        <w:t>~</w:t>
      </w:r>
      <w:r>
        <w:rPr>
          <w:rFonts w:eastAsia="宋体"/>
          <w:szCs w:val="28"/>
        </w:rPr>
        <w:t>10d</w:t>
      </w:r>
      <w:r>
        <w:rPr>
          <w:rFonts w:eastAsia="宋体" w:hint="eastAsia"/>
          <w:szCs w:val="28"/>
        </w:rPr>
        <w:t>，每</w:t>
      </w:r>
      <w:r>
        <w:rPr>
          <w:rFonts w:eastAsia="宋体"/>
          <w:szCs w:val="28"/>
          <w:lang w:eastAsia="zh-CN"/>
        </w:rPr>
        <w:t>48h</w:t>
      </w:r>
      <w:r>
        <w:rPr>
          <w:rFonts w:eastAsia="宋体" w:hint="eastAsia"/>
          <w:szCs w:val="28"/>
        </w:rPr>
        <w:t>搅拌混合一次</w:t>
      </w:r>
      <w:r>
        <w:rPr>
          <w:rFonts w:eastAsia="宋体" w:hint="eastAsia"/>
          <w:szCs w:val="28"/>
          <w:lang w:eastAsia="zh-CN"/>
        </w:rPr>
        <w:t>，即得</w:t>
      </w:r>
      <w:r w:rsidR="0032313D">
        <w:rPr>
          <w:rFonts w:eastAsia="宋体" w:hint="eastAsia"/>
          <w:szCs w:val="28"/>
          <w:lang w:eastAsia="zh-CN"/>
        </w:rPr>
        <w:t>；所述</w:t>
      </w:r>
      <w:r w:rsidR="0032313D">
        <w:rPr>
          <w:rFonts w:eastAsia="宋体" w:hint="eastAsia"/>
          <w:szCs w:val="28"/>
        </w:rPr>
        <w:t>酵母菌为东方伊</w:t>
      </w:r>
      <w:proofErr w:type="gramStart"/>
      <w:r w:rsidR="0032313D">
        <w:rPr>
          <w:rFonts w:eastAsia="宋体" w:hint="eastAsia"/>
          <w:szCs w:val="28"/>
        </w:rPr>
        <w:t>萨</w:t>
      </w:r>
      <w:proofErr w:type="gramEnd"/>
      <w:r w:rsidR="0032313D">
        <w:rPr>
          <w:rFonts w:eastAsia="宋体" w:hint="eastAsia"/>
          <w:szCs w:val="28"/>
        </w:rPr>
        <w:t>酵母</w:t>
      </w:r>
      <w:r w:rsidR="0032313D">
        <w:rPr>
          <w:rFonts w:eastAsia="宋体" w:hint="eastAsia"/>
          <w:szCs w:val="28"/>
          <w:lang w:eastAsia="zh-CN"/>
        </w:rPr>
        <w:t>菌</w:t>
      </w:r>
      <w:r w:rsidR="0032313D">
        <w:rPr>
          <w:rFonts w:eastAsia="宋体" w:hint="eastAsia"/>
          <w:szCs w:val="28"/>
        </w:rPr>
        <w:t>（</w:t>
      </w:r>
      <w:proofErr w:type="spellStart"/>
      <w:r w:rsidR="0032313D">
        <w:rPr>
          <w:rFonts w:eastAsia="宋体"/>
          <w:i/>
          <w:iCs/>
          <w:szCs w:val="28"/>
        </w:rPr>
        <w:t>Issatchenkia</w:t>
      </w:r>
      <w:proofErr w:type="spellEnd"/>
      <w:r w:rsidR="0032313D">
        <w:rPr>
          <w:rFonts w:eastAsia="宋体"/>
          <w:i/>
          <w:iCs/>
          <w:szCs w:val="28"/>
        </w:rPr>
        <w:t xml:space="preserve"> </w:t>
      </w:r>
      <w:proofErr w:type="spellStart"/>
      <w:r w:rsidR="0032313D">
        <w:rPr>
          <w:rFonts w:eastAsia="宋体"/>
          <w:i/>
          <w:iCs/>
          <w:szCs w:val="28"/>
        </w:rPr>
        <w:t>orientalis</w:t>
      </w:r>
      <w:proofErr w:type="spellEnd"/>
      <w:r w:rsidR="0032313D">
        <w:rPr>
          <w:rFonts w:eastAsia="宋体" w:hint="eastAsia"/>
          <w:szCs w:val="28"/>
        </w:rPr>
        <w:t>），</w:t>
      </w:r>
      <w:r w:rsidR="0032313D">
        <w:rPr>
          <w:rFonts w:eastAsia="宋体" w:hint="eastAsia"/>
          <w:szCs w:val="28"/>
          <w:lang w:eastAsia="zh-CN"/>
        </w:rPr>
        <w:t>菌液</w:t>
      </w:r>
      <w:r w:rsidR="0032313D">
        <w:rPr>
          <w:rFonts w:eastAsia="宋体" w:hint="eastAsia"/>
          <w:szCs w:val="28"/>
        </w:rPr>
        <w:t>接种量为</w:t>
      </w:r>
      <w:r w:rsidR="0032313D">
        <w:rPr>
          <w:rFonts w:eastAsia="宋体"/>
          <w:szCs w:val="28"/>
        </w:rPr>
        <w:t>0.1%</w:t>
      </w:r>
      <w:r w:rsidR="0032313D">
        <w:rPr>
          <w:rFonts w:eastAsia="宋体" w:hint="eastAsia"/>
          <w:szCs w:val="28"/>
        </w:rPr>
        <w:t>，菌液浓度</w:t>
      </w:r>
      <w:r w:rsidR="0032313D">
        <w:rPr>
          <w:rFonts w:eastAsia="宋体" w:hint="eastAsia"/>
          <w:szCs w:val="28"/>
          <w:lang w:eastAsia="zh-CN"/>
        </w:rPr>
        <w:t>≥</w:t>
      </w:r>
      <w:r w:rsidR="0032313D">
        <w:rPr>
          <w:rFonts w:eastAsia="宋体"/>
          <w:szCs w:val="28"/>
        </w:rPr>
        <w:t>10</w:t>
      </w:r>
      <w:r w:rsidR="0032313D">
        <w:rPr>
          <w:rFonts w:eastAsia="宋体"/>
          <w:szCs w:val="28"/>
          <w:vertAlign w:val="superscript"/>
        </w:rPr>
        <w:t>9</w:t>
      </w:r>
      <w:r w:rsidR="0032313D">
        <w:rPr>
          <w:rFonts w:eastAsia="宋体"/>
          <w:szCs w:val="28"/>
        </w:rPr>
        <w:t>CFU/mL</w:t>
      </w:r>
      <w:r w:rsidR="0032313D">
        <w:rPr>
          <w:rFonts w:eastAsia="宋体" w:hint="eastAsia"/>
          <w:szCs w:val="28"/>
          <w:lang w:eastAsia="zh-CN"/>
        </w:rPr>
        <w:t>。</w:t>
      </w:r>
    </w:p>
    <w:p w14:paraId="6B42BE4D" w14:textId="74C82411" w:rsidR="00EE5244" w:rsidRDefault="007A1F89" w:rsidP="00A358F9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、</w:t>
      </w:r>
      <w:r w:rsidR="00635129">
        <w:rPr>
          <w:rFonts w:eastAsia="宋体" w:hAnsi="宋体"/>
          <w:szCs w:val="28"/>
          <w:lang w:eastAsia="zh-CN"/>
        </w:rPr>
        <w:t>根据权利要求</w:t>
      </w:r>
      <w:r>
        <w:rPr>
          <w:rFonts w:eastAsia="宋体" w:hint="eastAsia"/>
          <w:szCs w:val="28"/>
          <w:lang w:eastAsia="zh-CN"/>
        </w:rPr>
        <w:t>1</w:t>
      </w:r>
      <w:r w:rsidR="00635129">
        <w:rPr>
          <w:rFonts w:eastAsia="宋体" w:hAnsi="宋体"/>
          <w:szCs w:val="28"/>
          <w:lang w:eastAsia="zh-CN"/>
        </w:rPr>
        <w:t>所述的</w:t>
      </w:r>
      <w:r w:rsidR="00635129">
        <w:rPr>
          <w:rFonts w:eastAsia="宋体" w:hAnsi="宋体" w:hint="eastAsia"/>
          <w:szCs w:val="28"/>
        </w:rPr>
        <w:t>一种发酵型复合酸化剂</w:t>
      </w:r>
      <w:r w:rsidR="00635129">
        <w:rPr>
          <w:rFonts w:eastAsia="宋体" w:hAnsi="宋体"/>
          <w:szCs w:val="28"/>
          <w:lang w:eastAsia="zh-CN"/>
        </w:rPr>
        <w:t>的制备方法</w:t>
      </w:r>
      <w:r w:rsidR="00635129">
        <w:rPr>
          <w:rFonts w:eastAsia="宋体" w:hAnsi="宋体"/>
          <w:szCs w:val="28"/>
        </w:rPr>
        <w:t>，其特征在于：</w:t>
      </w:r>
      <w:r w:rsidR="00635129">
        <w:rPr>
          <w:rFonts w:eastAsia="宋体" w:hAnsi="宋体" w:hint="eastAsia"/>
          <w:szCs w:val="28"/>
          <w:lang w:eastAsia="zh-CN"/>
        </w:rPr>
        <w:t>所述制备方法还包括在接种酵母菌菌液前</w:t>
      </w:r>
      <w:r w:rsidR="00635129">
        <w:rPr>
          <w:rFonts w:eastAsia="宋体" w:hint="eastAsia"/>
          <w:szCs w:val="28"/>
        </w:rPr>
        <w:t>加入</w:t>
      </w:r>
      <w:r w:rsidR="00635129">
        <w:rPr>
          <w:rFonts w:eastAsia="宋体" w:hint="eastAsia"/>
          <w:szCs w:val="28"/>
          <w:lang w:eastAsia="zh-CN"/>
        </w:rPr>
        <w:t>终浓度为</w:t>
      </w:r>
      <w:r w:rsidR="00635129">
        <w:rPr>
          <w:rFonts w:eastAsia="宋体"/>
          <w:szCs w:val="28"/>
        </w:rPr>
        <w:t>0.8</w:t>
      </w:r>
      <w:r w:rsidR="00635129">
        <w:rPr>
          <w:rFonts w:eastAsia="宋体"/>
          <w:szCs w:val="28"/>
          <w:lang w:eastAsia="zh-CN"/>
        </w:rPr>
        <w:t>%</w:t>
      </w:r>
      <w:r w:rsidR="00635129">
        <w:rPr>
          <w:rFonts w:eastAsia="宋体"/>
          <w:szCs w:val="28"/>
        </w:rPr>
        <w:t>-1%</w:t>
      </w:r>
      <w:r w:rsidR="00635129">
        <w:rPr>
          <w:rFonts w:eastAsia="宋体" w:hint="eastAsia"/>
          <w:szCs w:val="28"/>
        </w:rPr>
        <w:t>（</w:t>
      </w:r>
      <w:proofErr w:type="spellStart"/>
      <w:r w:rsidR="00635129">
        <w:rPr>
          <w:rFonts w:eastAsia="宋体"/>
          <w:szCs w:val="28"/>
          <w:lang w:eastAsia="zh-CN"/>
        </w:rPr>
        <w:t>wt</w:t>
      </w:r>
      <w:proofErr w:type="spellEnd"/>
      <w:r w:rsidR="00635129">
        <w:rPr>
          <w:rFonts w:eastAsia="宋体"/>
          <w:szCs w:val="28"/>
        </w:rPr>
        <w:t>/</w:t>
      </w:r>
      <w:r w:rsidR="00635129">
        <w:rPr>
          <w:rFonts w:eastAsia="宋体"/>
          <w:szCs w:val="28"/>
          <w:lang w:eastAsia="zh-CN"/>
        </w:rPr>
        <w:t>v</w:t>
      </w:r>
      <w:r w:rsidR="00635129">
        <w:rPr>
          <w:rFonts w:eastAsia="宋体" w:hint="eastAsia"/>
          <w:szCs w:val="28"/>
        </w:rPr>
        <w:t>）</w:t>
      </w:r>
      <w:r w:rsidR="00635129">
        <w:rPr>
          <w:rFonts w:eastAsia="宋体" w:hint="eastAsia"/>
          <w:szCs w:val="28"/>
          <w:lang w:eastAsia="zh-CN"/>
        </w:rPr>
        <w:t>的</w:t>
      </w:r>
      <w:r w:rsidR="00635129">
        <w:rPr>
          <w:rFonts w:eastAsia="宋体" w:hint="eastAsia"/>
          <w:szCs w:val="28"/>
        </w:rPr>
        <w:t>糖蜜</w:t>
      </w:r>
      <w:r w:rsidR="00635129">
        <w:rPr>
          <w:rFonts w:eastAsia="宋体" w:hint="eastAsia"/>
          <w:szCs w:val="28"/>
          <w:lang w:eastAsia="zh-CN"/>
        </w:rPr>
        <w:t>和</w:t>
      </w:r>
      <w:r w:rsidR="00635129">
        <w:rPr>
          <w:rFonts w:eastAsia="宋体"/>
          <w:szCs w:val="28"/>
          <w:lang w:eastAsia="zh-CN"/>
        </w:rPr>
        <w:t>0.1%-</w:t>
      </w:r>
      <w:r w:rsidR="00635129">
        <w:rPr>
          <w:rFonts w:eastAsia="宋体"/>
          <w:szCs w:val="28"/>
        </w:rPr>
        <w:t>0.2%</w:t>
      </w:r>
      <w:r w:rsidR="00635129">
        <w:rPr>
          <w:rFonts w:eastAsia="宋体" w:hint="eastAsia"/>
          <w:szCs w:val="28"/>
        </w:rPr>
        <w:t>（</w:t>
      </w:r>
      <w:proofErr w:type="spellStart"/>
      <w:r w:rsidR="00635129">
        <w:rPr>
          <w:rFonts w:eastAsia="宋体"/>
          <w:szCs w:val="28"/>
          <w:lang w:eastAsia="zh-CN"/>
        </w:rPr>
        <w:t>wt</w:t>
      </w:r>
      <w:proofErr w:type="spellEnd"/>
      <w:r w:rsidR="00635129">
        <w:rPr>
          <w:rFonts w:eastAsia="宋体"/>
          <w:szCs w:val="28"/>
        </w:rPr>
        <w:t>/</w:t>
      </w:r>
      <w:r w:rsidR="00635129">
        <w:rPr>
          <w:rFonts w:eastAsia="宋体"/>
          <w:szCs w:val="28"/>
          <w:lang w:eastAsia="zh-CN"/>
        </w:rPr>
        <w:t>v</w:t>
      </w:r>
      <w:r w:rsidR="00635129">
        <w:rPr>
          <w:rFonts w:eastAsia="宋体" w:hint="eastAsia"/>
          <w:szCs w:val="28"/>
        </w:rPr>
        <w:t>）</w:t>
      </w:r>
      <w:r w:rsidR="00635129">
        <w:rPr>
          <w:rFonts w:eastAsia="宋体" w:hint="eastAsia"/>
          <w:szCs w:val="28"/>
          <w:lang w:eastAsia="zh-CN"/>
        </w:rPr>
        <w:t>的</w:t>
      </w:r>
      <w:r w:rsidR="00635129">
        <w:rPr>
          <w:rFonts w:eastAsia="宋体" w:hint="eastAsia"/>
          <w:szCs w:val="28"/>
        </w:rPr>
        <w:t>蛋白胨</w:t>
      </w:r>
      <w:r w:rsidR="00635129">
        <w:rPr>
          <w:rFonts w:eastAsia="宋体" w:hint="eastAsia"/>
          <w:szCs w:val="28"/>
          <w:lang w:eastAsia="zh-CN"/>
        </w:rPr>
        <w:t>。</w:t>
      </w:r>
    </w:p>
    <w:p w14:paraId="7A8B88C1" w14:textId="40698FD3" w:rsidR="00EE5244" w:rsidRDefault="007A1F89" w:rsidP="00A358F9">
      <w:pPr>
        <w:spacing w:line="360" w:lineRule="auto"/>
        <w:ind w:left="560" w:firstLineChars="0" w:firstLine="0"/>
        <w:rPr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 w:hint="eastAsia"/>
          <w:szCs w:val="28"/>
          <w:lang w:eastAsia="zh-CN"/>
        </w:rPr>
        <w:t>、</w:t>
      </w:r>
      <w:r w:rsidR="00635129">
        <w:rPr>
          <w:rFonts w:eastAsia="宋体" w:hAnsi="宋体" w:hint="eastAsia"/>
          <w:szCs w:val="28"/>
        </w:rPr>
        <w:t>一种发酵型复合酸化剂</w:t>
      </w:r>
      <w:r w:rsidR="00635129">
        <w:rPr>
          <w:rFonts w:eastAsia="宋体" w:hAnsi="宋体" w:hint="eastAsia"/>
          <w:szCs w:val="28"/>
          <w:lang w:eastAsia="zh-CN"/>
        </w:rPr>
        <w:t>，</w:t>
      </w:r>
      <w:r w:rsidR="00635129">
        <w:rPr>
          <w:rFonts w:eastAsia="宋体" w:hAnsi="宋体"/>
          <w:szCs w:val="28"/>
        </w:rPr>
        <w:t>其特征在于：</w:t>
      </w:r>
      <w:r w:rsidR="00635129">
        <w:rPr>
          <w:rFonts w:eastAsia="宋体" w:hAnsi="宋体" w:hint="eastAsia"/>
          <w:szCs w:val="28"/>
          <w:lang w:eastAsia="zh-CN"/>
        </w:rPr>
        <w:t>是通过权利要求</w:t>
      </w:r>
      <w:r w:rsidR="00635129">
        <w:rPr>
          <w:rFonts w:eastAsia="宋体" w:hAnsi="宋体" w:hint="eastAsia"/>
          <w:szCs w:val="28"/>
          <w:lang w:eastAsia="zh-CN"/>
        </w:rPr>
        <w:t>1~</w:t>
      </w:r>
      <w:r>
        <w:rPr>
          <w:rFonts w:eastAsia="宋体" w:hAnsi="宋体" w:hint="eastAsia"/>
          <w:szCs w:val="28"/>
          <w:lang w:eastAsia="zh-CN"/>
        </w:rPr>
        <w:t>2</w:t>
      </w:r>
      <w:r w:rsidR="00635129">
        <w:rPr>
          <w:rFonts w:eastAsia="宋体" w:hAnsi="宋体" w:hint="eastAsia"/>
          <w:szCs w:val="28"/>
          <w:lang w:eastAsia="zh-CN"/>
        </w:rPr>
        <w:t>任意一项所述的制备方法获得。</w:t>
      </w:r>
    </w:p>
    <w:p w14:paraId="560A4CD2" w14:textId="2CBF6ECA" w:rsidR="00EE5244" w:rsidRDefault="007A1F89" w:rsidP="00A358F9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4</w:t>
      </w:r>
      <w:r>
        <w:rPr>
          <w:rFonts w:eastAsia="宋体" w:hAnsi="宋体" w:hint="eastAsia"/>
          <w:szCs w:val="28"/>
          <w:lang w:eastAsia="zh-CN"/>
        </w:rPr>
        <w:t>、</w:t>
      </w:r>
      <w:r w:rsidR="00635129">
        <w:rPr>
          <w:rFonts w:eastAsia="宋体" w:hAnsi="宋体" w:hint="eastAsia"/>
          <w:szCs w:val="28"/>
          <w:lang w:eastAsia="zh-CN"/>
        </w:rPr>
        <w:t>根据权利要求</w:t>
      </w:r>
      <w:r>
        <w:rPr>
          <w:rFonts w:eastAsia="宋体" w:hAnsi="宋体" w:hint="eastAsia"/>
          <w:szCs w:val="28"/>
          <w:lang w:eastAsia="zh-CN"/>
        </w:rPr>
        <w:t>3</w:t>
      </w:r>
      <w:r w:rsidR="00635129">
        <w:rPr>
          <w:rFonts w:eastAsia="宋体" w:hAnsi="宋体" w:hint="eastAsia"/>
          <w:szCs w:val="28"/>
          <w:lang w:eastAsia="zh-CN"/>
        </w:rPr>
        <w:t>所述的</w:t>
      </w:r>
      <w:r w:rsidR="00635129">
        <w:rPr>
          <w:rFonts w:eastAsia="宋体" w:hAnsi="宋体" w:hint="eastAsia"/>
          <w:szCs w:val="28"/>
        </w:rPr>
        <w:t>一种发酵型复合酸化剂</w:t>
      </w:r>
      <w:r w:rsidR="00635129">
        <w:rPr>
          <w:rFonts w:eastAsia="宋体" w:hAnsi="宋体" w:hint="eastAsia"/>
          <w:szCs w:val="28"/>
          <w:lang w:eastAsia="zh-CN"/>
        </w:rPr>
        <w:t>，</w:t>
      </w:r>
      <w:r w:rsidR="00635129">
        <w:rPr>
          <w:rFonts w:eastAsia="宋体" w:hAnsi="宋体"/>
          <w:szCs w:val="28"/>
        </w:rPr>
        <w:t>其特征在于：</w:t>
      </w:r>
      <w:r w:rsidR="00635129">
        <w:rPr>
          <w:rFonts w:eastAsia="宋体" w:hint="eastAsia"/>
          <w:szCs w:val="28"/>
          <w:lang w:eastAsia="zh-CN"/>
        </w:rPr>
        <w:t>所述酸化剂的功能指标为：</w:t>
      </w:r>
      <w:r w:rsidR="00635129">
        <w:rPr>
          <w:rFonts w:eastAsia="宋体" w:hint="eastAsia"/>
          <w:szCs w:val="28"/>
        </w:rPr>
        <w:t>总酸</w:t>
      </w:r>
      <w:r w:rsidR="00635129">
        <w:rPr>
          <w:rFonts w:eastAsia="宋体"/>
          <w:szCs w:val="28"/>
        </w:rPr>
        <w:t>≥70g/L</w:t>
      </w:r>
      <w:r w:rsidR="00635129">
        <w:rPr>
          <w:rFonts w:eastAsia="宋体" w:hint="eastAsia"/>
          <w:szCs w:val="28"/>
        </w:rPr>
        <w:t>（</w:t>
      </w:r>
      <w:r w:rsidR="00635129">
        <w:rPr>
          <w:rFonts w:eastAsia="宋体" w:hint="eastAsia"/>
          <w:szCs w:val="28"/>
          <w:lang w:eastAsia="zh-CN"/>
        </w:rPr>
        <w:t>以</w:t>
      </w:r>
      <w:r w:rsidR="00635129">
        <w:rPr>
          <w:rFonts w:eastAsia="宋体" w:hint="eastAsia"/>
          <w:szCs w:val="28"/>
        </w:rPr>
        <w:t>乳酸计），总</w:t>
      </w:r>
      <w:r w:rsidR="00635129">
        <w:rPr>
          <w:rFonts w:eastAsia="宋体"/>
          <w:szCs w:val="28"/>
        </w:rPr>
        <w:t>N≥12%</w:t>
      </w:r>
      <w:r w:rsidR="00635129">
        <w:rPr>
          <w:rFonts w:eastAsia="宋体" w:hint="eastAsia"/>
          <w:szCs w:val="28"/>
        </w:rPr>
        <w:t>，还原糖</w:t>
      </w:r>
      <w:r w:rsidR="00635129">
        <w:rPr>
          <w:rFonts w:eastAsia="宋体"/>
          <w:szCs w:val="28"/>
        </w:rPr>
        <w:t>≥15%</w:t>
      </w:r>
      <w:r w:rsidR="00635129">
        <w:rPr>
          <w:rFonts w:eastAsia="宋体" w:hint="eastAsia"/>
          <w:szCs w:val="28"/>
        </w:rPr>
        <w:t>。</w:t>
      </w:r>
    </w:p>
    <w:p w14:paraId="6432061A" w14:textId="53DC8DFB" w:rsidR="00EE5244" w:rsidRDefault="007A1F89" w:rsidP="00A358F9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5</w:t>
      </w:r>
      <w:r>
        <w:rPr>
          <w:rFonts w:eastAsia="宋体" w:hAnsi="宋体" w:hint="eastAsia"/>
          <w:szCs w:val="28"/>
          <w:lang w:eastAsia="zh-CN"/>
        </w:rPr>
        <w:t>、</w:t>
      </w:r>
      <w:r w:rsidR="00635129">
        <w:rPr>
          <w:rFonts w:eastAsia="宋体" w:hAnsi="宋体" w:hint="eastAsia"/>
          <w:szCs w:val="28"/>
          <w:lang w:eastAsia="zh-CN"/>
        </w:rPr>
        <w:t>权利要求</w:t>
      </w:r>
      <w:r w:rsidR="00635129">
        <w:rPr>
          <w:rFonts w:eastAsia="宋体" w:hAnsi="宋体" w:hint="eastAsia"/>
          <w:szCs w:val="28"/>
          <w:lang w:eastAsia="zh-CN"/>
        </w:rPr>
        <w:t>1~</w:t>
      </w:r>
      <w:r>
        <w:rPr>
          <w:rFonts w:eastAsia="宋体" w:hAnsi="宋体" w:hint="eastAsia"/>
          <w:szCs w:val="28"/>
          <w:lang w:eastAsia="zh-CN"/>
        </w:rPr>
        <w:t>2</w:t>
      </w:r>
      <w:r w:rsidR="00635129">
        <w:rPr>
          <w:rFonts w:eastAsia="宋体" w:hAnsi="宋体" w:hint="eastAsia"/>
          <w:szCs w:val="28"/>
          <w:lang w:eastAsia="zh-CN"/>
        </w:rPr>
        <w:t>任意一项所述的制备方法获得的</w:t>
      </w:r>
      <w:r w:rsidR="00635129">
        <w:rPr>
          <w:rFonts w:eastAsia="宋体" w:hAnsi="宋体" w:hint="eastAsia"/>
          <w:szCs w:val="28"/>
        </w:rPr>
        <w:t>发酵型复合酸化</w:t>
      </w:r>
      <w:proofErr w:type="gramStart"/>
      <w:r w:rsidR="00635129">
        <w:rPr>
          <w:rFonts w:eastAsia="宋体" w:hAnsi="宋体" w:hint="eastAsia"/>
          <w:szCs w:val="28"/>
        </w:rPr>
        <w:t>剂</w:t>
      </w:r>
      <w:r w:rsidR="00635129">
        <w:rPr>
          <w:rFonts w:eastAsia="宋体" w:hAnsi="宋体" w:hint="eastAsia"/>
          <w:szCs w:val="28"/>
          <w:lang w:eastAsia="zh-CN"/>
        </w:rPr>
        <w:t>或者</w:t>
      </w:r>
      <w:proofErr w:type="gramEnd"/>
      <w:r w:rsidR="00635129">
        <w:rPr>
          <w:rFonts w:eastAsia="宋体" w:hAnsi="宋体" w:hint="eastAsia"/>
          <w:szCs w:val="28"/>
          <w:lang w:eastAsia="zh-CN"/>
        </w:rPr>
        <w:t>权利要求</w:t>
      </w:r>
      <w:r w:rsidR="00FF3C3A">
        <w:rPr>
          <w:rFonts w:eastAsia="宋体" w:hAnsi="宋体" w:hint="eastAsia"/>
          <w:szCs w:val="28"/>
          <w:lang w:eastAsia="zh-CN"/>
        </w:rPr>
        <w:t>3</w:t>
      </w:r>
      <w:r w:rsidR="00635129">
        <w:rPr>
          <w:rFonts w:eastAsia="宋体" w:hAnsi="宋体" w:hint="eastAsia"/>
          <w:szCs w:val="28"/>
          <w:lang w:eastAsia="zh-CN"/>
        </w:rPr>
        <w:t>或</w:t>
      </w:r>
      <w:r w:rsidR="00FF3C3A">
        <w:rPr>
          <w:rFonts w:eastAsia="宋体" w:hAnsi="宋体" w:hint="eastAsia"/>
          <w:szCs w:val="28"/>
          <w:lang w:eastAsia="zh-CN"/>
        </w:rPr>
        <w:t>4</w:t>
      </w:r>
      <w:r w:rsidR="00635129">
        <w:rPr>
          <w:rFonts w:eastAsia="宋体" w:hAnsi="宋体" w:hint="eastAsia"/>
          <w:szCs w:val="28"/>
          <w:lang w:eastAsia="zh-CN"/>
        </w:rPr>
        <w:t>所述的</w:t>
      </w:r>
      <w:r w:rsidR="00635129">
        <w:rPr>
          <w:rFonts w:eastAsia="宋体" w:hAnsi="宋体" w:hint="eastAsia"/>
          <w:szCs w:val="28"/>
        </w:rPr>
        <w:t>发酵型复合酸化剂</w:t>
      </w:r>
      <w:r w:rsidR="00635129">
        <w:rPr>
          <w:rFonts w:eastAsia="宋体" w:hAnsi="宋体" w:hint="eastAsia"/>
          <w:szCs w:val="28"/>
          <w:lang w:eastAsia="zh-CN"/>
        </w:rPr>
        <w:t>作为</w:t>
      </w:r>
      <w:bookmarkStart w:id="0" w:name="_GoBack"/>
      <w:bookmarkEnd w:id="0"/>
      <w:r w:rsidR="00635129">
        <w:rPr>
          <w:rFonts w:eastAsia="宋体" w:hAnsi="宋体" w:hint="eastAsia"/>
          <w:szCs w:val="28"/>
          <w:lang w:eastAsia="zh-CN"/>
        </w:rPr>
        <w:t>饲料添加剂的应用。</w:t>
      </w:r>
    </w:p>
    <w:p w14:paraId="6E211046" w14:textId="1BF5CAC2" w:rsidR="00EE5244" w:rsidRDefault="00FF3C3A" w:rsidP="00A358F9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6</w:t>
      </w:r>
      <w:r>
        <w:rPr>
          <w:rFonts w:eastAsia="宋体" w:hAnsi="宋体" w:hint="eastAsia"/>
          <w:szCs w:val="28"/>
          <w:lang w:eastAsia="zh-CN"/>
        </w:rPr>
        <w:t>、</w:t>
      </w:r>
      <w:r w:rsidR="00635129">
        <w:rPr>
          <w:rFonts w:eastAsia="宋体" w:hAnsi="宋体" w:hint="eastAsia"/>
          <w:szCs w:val="28"/>
          <w:lang w:eastAsia="zh-CN"/>
        </w:rPr>
        <w:t>一种复合饲料的制备方法，包括：</w:t>
      </w:r>
    </w:p>
    <w:p w14:paraId="057A3ECD" w14:textId="79E1EE58" w:rsidR="00EE5244" w:rsidRDefault="00635129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在</w:t>
      </w:r>
      <w:r>
        <w:rPr>
          <w:rFonts w:eastAsia="宋体" w:hAnsi="宋体" w:hint="eastAsia"/>
          <w:szCs w:val="28"/>
          <w:lang w:eastAsia="zh-CN"/>
        </w:rPr>
        <w:t>权利要求</w:t>
      </w:r>
      <w:r>
        <w:rPr>
          <w:rFonts w:eastAsia="宋体" w:hAnsi="宋体" w:hint="eastAsia"/>
          <w:szCs w:val="28"/>
          <w:lang w:eastAsia="zh-CN"/>
        </w:rPr>
        <w:t>1~</w:t>
      </w:r>
      <w:r w:rsidR="00FF3C3A"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任意一项所述的制备方法获得的</w:t>
      </w:r>
      <w:r>
        <w:rPr>
          <w:rFonts w:eastAsia="宋体" w:hAnsi="宋体" w:hint="eastAsia"/>
          <w:szCs w:val="28"/>
        </w:rPr>
        <w:t>发酵型复合酸化</w:t>
      </w:r>
      <w:proofErr w:type="gramStart"/>
      <w:r>
        <w:rPr>
          <w:rFonts w:eastAsia="宋体" w:hAnsi="宋体" w:hint="eastAsia"/>
          <w:szCs w:val="28"/>
        </w:rPr>
        <w:t>剂</w:t>
      </w:r>
      <w:r>
        <w:rPr>
          <w:rFonts w:eastAsia="宋体" w:hAnsi="宋体" w:hint="eastAsia"/>
          <w:szCs w:val="28"/>
          <w:lang w:eastAsia="zh-CN"/>
        </w:rPr>
        <w:t>或者</w:t>
      </w:r>
      <w:proofErr w:type="gramEnd"/>
      <w:r>
        <w:rPr>
          <w:rFonts w:eastAsia="宋体" w:hAnsi="宋体" w:hint="eastAsia"/>
          <w:szCs w:val="28"/>
          <w:lang w:eastAsia="zh-CN"/>
        </w:rPr>
        <w:t>权利要求</w:t>
      </w:r>
      <w:r w:rsidR="00FF3C3A"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 w:hint="eastAsia"/>
          <w:szCs w:val="28"/>
          <w:lang w:eastAsia="zh-CN"/>
        </w:rPr>
        <w:t>或</w:t>
      </w:r>
      <w:r w:rsidR="00FF3C3A">
        <w:rPr>
          <w:rFonts w:eastAsia="宋体" w:hAnsi="宋体" w:hint="eastAsia"/>
          <w:szCs w:val="28"/>
          <w:lang w:eastAsia="zh-CN"/>
        </w:rPr>
        <w:t>4</w:t>
      </w:r>
      <w:r>
        <w:rPr>
          <w:rFonts w:eastAsia="宋体" w:hAnsi="宋体" w:hint="eastAsia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发酵型复合酸化剂</w:t>
      </w:r>
      <w:r>
        <w:rPr>
          <w:rFonts w:eastAsia="宋体" w:hint="eastAsia"/>
          <w:szCs w:val="28"/>
        </w:rPr>
        <w:t>中加入</w:t>
      </w:r>
      <w:r>
        <w:rPr>
          <w:rFonts w:eastAsia="宋体"/>
          <w:szCs w:val="28"/>
        </w:rPr>
        <w:t>30%-50%</w:t>
      </w:r>
      <w:r>
        <w:rPr>
          <w:rFonts w:eastAsia="宋体" w:hint="eastAsia"/>
          <w:szCs w:val="28"/>
        </w:rPr>
        <w:t>（</w:t>
      </w:r>
      <w:proofErr w:type="spellStart"/>
      <w:r>
        <w:rPr>
          <w:rFonts w:eastAsia="宋体"/>
          <w:szCs w:val="28"/>
        </w:rPr>
        <w:t>wt</w:t>
      </w:r>
      <w:proofErr w:type="spellEnd"/>
      <w:r>
        <w:rPr>
          <w:rFonts w:eastAsia="宋体"/>
          <w:szCs w:val="28"/>
        </w:rPr>
        <w:t>/v</w:t>
      </w:r>
      <w:r>
        <w:rPr>
          <w:rFonts w:eastAsia="宋体" w:hint="eastAsia"/>
          <w:szCs w:val="28"/>
        </w:rPr>
        <w:t>）的白炭黑</w:t>
      </w:r>
      <w:r>
        <w:rPr>
          <w:rFonts w:eastAsia="宋体" w:hint="eastAsia"/>
          <w:szCs w:val="28"/>
          <w:lang w:eastAsia="zh-CN"/>
        </w:rPr>
        <w:t>，混合一段时间</w:t>
      </w:r>
      <w:r>
        <w:rPr>
          <w:rFonts w:eastAsia="宋体" w:hint="eastAsia"/>
          <w:szCs w:val="28"/>
        </w:rPr>
        <w:t>后低温烘干或直接按比例添加入</w:t>
      </w:r>
      <w:r>
        <w:rPr>
          <w:rFonts w:eastAsia="宋体" w:hint="eastAsia"/>
          <w:szCs w:val="28"/>
          <w:lang w:eastAsia="zh-CN"/>
        </w:rPr>
        <w:t>基础</w:t>
      </w:r>
      <w:r>
        <w:rPr>
          <w:rFonts w:eastAsia="宋体" w:hint="eastAsia"/>
          <w:szCs w:val="28"/>
        </w:rPr>
        <w:t>饲料中</w:t>
      </w:r>
      <w:r>
        <w:rPr>
          <w:rFonts w:eastAsia="宋体" w:hint="eastAsia"/>
          <w:szCs w:val="28"/>
          <w:lang w:eastAsia="zh-CN"/>
        </w:rPr>
        <w:t>。</w:t>
      </w:r>
    </w:p>
    <w:p w14:paraId="3DC7EB35" w14:textId="3ED513CF" w:rsidR="00EE5244" w:rsidRDefault="00E86F5B" w:rsidP="00A358F9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7</w:t>
      </w:r>
      <w:r>
        <w:rPr>
          <w:rFonts w:eastAsia="宋体" w:hint="eastAsia"/>
          <w:szCs w:val="28"/>
          <w:lang w:eastAsia="zh-CN"/>
        </w:rPr>
        <w:t>、</w:t>
      </w:r>
      <w:r w:rsidR="00635129">
        <w:rPr>
          <w:rFonts w:eastAsia="宋体" w:hint="eastAsia"/>
          <w:szCs w:val="28"/>
          <w:lang w:eastAsia="zh-CN"/>
        </w:rPr>
        <w:t>一种青贮或黄贮饲料的制备方法</w:t>
      </w:r>
      <w:r w:rsidR="00635129">
        <w:rPr>
          <w:rFonts w:eastAsia="宋体" w:hAnsi="宋体" w:hint="eastAsia"/>
          <w:szCs w:val="28"/>
          <w:lang w:eastAsia="zh-CN"/>
        </w:rPr>
        <w:t>，包括：</w:t>
      </w:r>
    </w:p>
    <w:p w14:paraId="0402DB30" w14:textId="2419C632" w:rsidR="00EE5244" w:rsidRDefault="00635129" w:rsidP="00CA1D5B">
      <w:pPr>
        <w:spacing w:line="360" w:lineRule="auto"/>
        <w:ind w:firstLine="560"/>
        <w:rPr>
          <w:rFonts w:eastAsia="宋体"/>
          <w:color w:val="FF0000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在</w:t>
      </w:r>
      <w:r>
        <w:rPr>
          <w:rFonts w:eastAsia="宋体" w:hAnsi="宋体" w:hint="eastAsia"/>
          <w:szCs w:val="28"/>
          <w:lang w:eastAsia="zh-CN"/>
        </w:rPr>
        <w:t>权利要求</w:t>
      </w:r>
      <w:r>
        <w:rPr>
          <w:rFonts w:eastAsia="宋体" w:hAnsi="宋体" w:hint="eastAsia"/>
          <w:szCs w:val="28"/>
          <w:lang w:eastAsia="zh-CN"/>
        </w:rPr>
        <w:t>1~</w:t>
      </w:r>
      <w:r w:rsidR="00E86F5B"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任意一项所述的制备方法获得的</w:t>
      </w:r>
      <w:r>
        <w:rPr>
          <w:rFonts w:eastAsia="宋体" w:hAnsi="宋体" w:hint="eastAsia"/>
          <w:szCs w:val="28"/>
        </w:rPr>
        <w:t>发酵型复合酸化</w:t>
      </w:r>
      <w:proofErr w:type="gramStart"/>
      <w:r>
        <w:rPr>
          <w:rFonts w:eastAsia="宋体" w:hAnsi="宋体" w:hint="eastAsia"/>
          <w:szCs w:val="28"/>
        </w:rPr>
        <w:t>剂</w:t>
      </w:r>
      <w:r>
        <w:rPr>
          <w:rFonts w:eastAsia="宋体" w:hAnsi="宋体" w:hint="eastAsia"/>
          <w:szCs w:val="28"/>
          <w:lang w:eastAsia="zh-CN"/>
        </w:rPr>
        <w:t>或者</w:t>
      </w:r>
      <w:proofErr w:type="gramEnd"/>
      <w:r>
        <w:rPr>
          <w:rFonts w:eastAsia="宋体" w:hAnsi="宋体" w:hint="eastAsia"/>
          <w:szCs w:val="28"/>
          <w:lang w:eastAsia="zh-CN"/>
        </w:rPr>
        <w:t>权</w:t>
      </w:r>
      <w:r>
        <w:rPr>
          <w:rFonts w:eastAsia="宋体" w:hAnsi="宋体" w:hint="eastAsia"/>
          <w:szCs w:val="28"/>
          <w:lang w:eastAsia="zh-CN"/>
        </w:rPr>
        <w:lastRenderedPageBreak/>
        <w:t>利要求</w:t>
      </w:r>
      <w:r w:rsidR="00E86F5B"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 w:hint="eastAsia"/>
          <w:szCs w:val="28"/>
          <w:lang w:eastAsia="zh-CN"/>
        </w:rPr>
        <w:t>或</w:t>
      </w:r>
      <w:r w:rsidR="00E86F5B">
        <w:rPr>
          <w:rFonts w:eastAsia="宋体" w:hAnsi="宋体" w:hint="eastAsia"/>
          <w:szCs w:val="28"/>
          <w:lang w:eastAsia="zh-CN"/>
        </w:rPr>
        <w:t>4</w:t>
      </w:r>
      <w:r>
        <w:rPr>
          <w:rFonts w:eastAsia="宋体" w:hAnsi="宋体" w:hint="eastAsia"/>
          <w:szCs w:val="28"/>
          <w:lang w:eastAsia="zh-CN"/>
        </w:rPr>
        <w:t>所述的</w:t>
      </w:r>
      <w:r>
        <w:rPr>
          <w:rFonts w:eastAsia="宋体" w:hAnsi="宋体" w:hint="eastAsia"/>
          <w:szCs w:val="28"/>
        </w:rPr>
        <w:t>发酵型复合酸化剂</w:t>
      </w:r>
      <w:r>
        <w:rPr>
          <w:rFonts w:eastAsia="宋体" w:hint="eastAsia"/>
          <w:szCs w:val="28"/>
        </w:rPr>
        <w:t>中加入</w:t>
      </w:r>
      <w:r>
        <w:rPr>
          <w:rFonts w:eastAsia="宋体"/>
          <w:szCs w:val="28"/>
          <w:lang w:eastAsia="zh-CN"/>
        </w:rPr>
        <w:t>4%-6</w:t>
      </w:r>
      <w:r>
        <w:rPr>
          <w:rFonts w:eastAsia="宋体"/>
          <w:szCs w:val="28"/>
        </w:rPr>
        <w:t>%</w:t>
      </w:r>
      <w:r>
        <w:rPr>
          <w:rFonts w:eastAsia="宋体" w:hint="eastAsia"/>
          <w:szCs w:val="28"/>
          <w:lang w:eastAsia="zh-CN"/>
        </w:rPr>
        <w:t>（</w:t>
      </w:r>
      <w:proofErr w:type="spellStart"/>
      <w:r>
        <w:rPr>
          <w:rFonts w:eastAsia="宋体"/>
          <w:szCs w:val="28"/>
          <w:lang w:eastAsia="zh-CN"/>
        </w:rPr>
        <w:t>wt</w:t>
      </w:r>
      <w:proofErr w:type="spellEnd"/>
      <w:r>
        <w:rPr>
          <w:rFonts w:eastAsia="宋体"/>
          <w:szCs w:val="28"/>
          <w:lang w:eastAsia="zh-CN"/>
        </w:rPr>
        <w:t>/v</w:t>
      </w:r>
      <w:r>
        <w:rPr>
          <w:rFonts w:eastAsia="宋体" w:hint="eastAsia"/>
          <w:szCs w:val="28"/>
          <w:lang w:eastAsia="zh-CN"/>
        </w:rPr>
        <w:t>）</w:t>
      </w:r>
      <w:r>
        <w:rPr>
          <w:rFonts w:eastAsia="宋体" w:hint="eastAsia"/>
          <w:szCs w:val="28"/>
        </w:rPr>
        <w:t>的糖蜜，</w:t>
      </w:r>
      <w:r>
        <w:rPr>
          <w:rFonts w:eastAsia="宋体"/>
          <w:szCs w:val="28"/>
        </w:rPr>
        <w:t>0.1%-0.2%</w:t>
      </w:r>
      <w:r>
        <w:rPr>
          <w:rFonts w:eastAsia="宋体" w:hint="eastAsia"/>
          <w:szCs w:val="28"/>
        </w:rPr>
        <w:t>（</w:t>
      </w:r>
      <w:proofErr w:type="spellStart"/>
      <w:r>
        <w:rPr>
          <w:rFonts w:eastAsia="宋体"/>
          <w:szCs w:val="28"/>
          <w:lang w:eastAsia="zh-CN"/>
        </w:rPr>
        <w:t>wt</w:t>
      </w:r>
      <w:proofErr w:type="spellEnd"/>
      <w:r>
        <w:rPr>
          <w:rFonts w:eastAsia="宋体"/>
          <w:szCs w:val="28"/>
          <w:lang w:eastAsia="zh-CN"/>
        </w:rPr>
        <w:t>/v</w:t>
      </w:r>
      <w:r>
        <w:rPr>
          <w:rFonts w:eastAsia="宋体" w:hint="eastAsia"/>
          <w:szCs w:val="28"/>
        </w:rPr>
        <w:t>）的山梨酸钾</w:t>
      </w:r>
      <w:r>
        <w:rPr>
          <w:rFonts w:eastAsia="宋体" w:hint="eastAsia"/>
          <w:szCs w:val="28"/>
          <w:lang w:eastAsia="zh-CN"/>
        </w:rPr>
        <w:t>混合均匀得到混合料</w:t>
      </w:r>
      <w:r>
        <w:rPr>
          <w:rFonts w:eastAsia="宋体" w:hint="eastAsia"/>
          <w:szCs w:val="28"/>
        </w:rPr>
        <w:t>，在符合青贮或黄贮规格的物料粉碎时</w:t>
      </w:r>
      <w:r>
        <w:rPr>
          <w:rFonts w:eastAsia="宋体" w:hint="eastAsia"/>
          <w:szCs w:val="28"/>
          <w:lang w:eastAsia="zh-CN"/>
        </w:rPr>
        <w:t>将所述混合料</w:t>
      </w:r>
      <w:r>
        <w:rPr>
          <w:rFonts w:eastAsia="宋体" w:hint="eastAsia"/>
          <w:szCs w:val="28"/>
        </w:rPr>
        <w:t>按照</w:t>
      </w:r>
      <w:r>
        <w:rPr>
          <w:rFonts w:eastAsia="宋体"/>
          <w:szCs w:val="28"/>
        </w:rPr>
        <w:t>0.5%-1%</w:t>
      </w:r>
      <w:r>
        <w:rPr>
          <w:rFonts w:eastAsia="宋体" w:hint="eastAsia"/>
          <w:szCs w:val="28"/>
        </w:rPr>
        <w:t>（</w:t>
      </w:r>
      <w:proofErr w:type="spellStart"/>
      <w:r>
        <w:rPr>
          <w:rFonts w:eastAsia="宋体"/>
          <w:szCs w:val="28"/>
        </w:rPr>
        <w:t>wt</w:t>
      </w:r>
      <w:proofErr w:type="spellEnd"/>
      <w:r>
        <w:rPr>
          <w:rFonts w:eastAsia="宋体"/>
          <w:szCs w:val="28"/>
        </w:rPr>
        <w:t>/</w:t>
      </w:r>
      <w:proofErr w:type="spellStart"/>
      <w:r>
        <w:rPr>
          <w:rFonts w:eastAsia="宋体"/>
          <w:szCs w:val="28"/>
        </w:rPr>
        <w:t>wt</w:t>
      </w:r>
      <w:proofErr w:type="spellEnd"/>
      <w:r>
        <w:rPr>
          <w:rFonts w:eastAsia="宋体" w:hint="eastAsia"/>
          <w:szCs w:val="28"/>
        </w:rPr>
        <w:t>）均匀喷入后进行青贮</w:t>
      </w:r>
      <w:r>
        <w:rPr>
          <w:rFonts w:eastAsia="宋体" w:hint="eastAsia"/>
          <w:szCs w:val="28"/>
          <w:lang w:eastAsia="zh-CN"/>
        </w:rPr>
        <w:t>或</w:t>
      </w:r>
      <w:r>
        <w:rPr>
          <w:rFonts w:eastAsia="宋体" w:hint="eastAsia"/>
          <w:szCs w:val="28"/>
        </w:rPr>
        <w:t>黄贮。</w:t>
      </w:r>
    </w:p>
    <w:p w14:paraId="7C9F635A" w14:textId="77777777" w:rsidR="00EE5244" w:rsidRDefault="00EE5244">
      <w:pPr>
        <w:spacing w:line="360" w:lineRule="auto"/>
        <w:ind w:firstLine="560"/>
        <w:rPr>
          <w:rFonts w:eastAsia="宋体"/>
          <w:szCs w:val="28"/>
          <w:lang w:eastAsia="zh-CN"/>
        </w:rPr>
      </w:pPr>
    </w:p>
    <w:p w14:paraId="09B36644" w14:textId="77777777" w:rsidR="00EE5244" w:rsidRDefault="00EE5244">
      <w:pPr>
        <w:spacing w:line="360" w:lineRule="auto"/>
        <w:ind w:firstLine="560"/>
        <w:rPr>
          <w:rFonts w:eastAsia="宋体"/>
          <w:szCs w:val="28"/>
        </w:rPr>
      </w:pPr>
    </w:p>
    <w:p w14:paraId="55D6A191" w14:textId="07DB965B" w:rsidR="00EE5244" w:rsidRDefault="00EE5244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26011AF5" w14:textId="77777777" w:rsidR="00EE5244" w:rsidRDefault="00EE5244">
      <w:pPr>
        <w:pStyle w:val="a4"/>
        <w:spacing w:line="360" w:lineRule="auto"/>
        <w:ind w:firstLine="560"/>
        <w:rPr>
          <w:rFonts w:eastAsia="宋体"/>
          <w:szCs w:val="28"/>
          <w:lang w:eastAsia="zh-CN"/>
        </w:rPr>
      </w:pPr>
    </w:p>
    <w:sectPr w:rsidR="00EE52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EC618" w14:textId="77777777" w:rsidR="004311A3" w:rsidRDefault="004311A3">
      <w:pPr>
        <w:spacing w:line="240" w:lineRule="auto"/>
        <w:ind w:firstLine="560"/>
      </w:pPr>
      <w:r>
        <w:separator/>
      </w:r>
    </w:p>
  </w:endnote>
  <w:endnote w:type="continuationSeparator" w:id="0">
    <w:p w14:paraId="5DDADB2A" w14:textId="77777777" w:rsidR="004311A3" w:rsidRDefault="004311A3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等线"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B0A83" w14:textId="77777777" w:rsidR="00A96A2D" w:rsidRDefault="00A96A2D" w:rsidP="00A96A2D">
    <w:pPr>
      <w:pStyle w:val="a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0E511" w14:textId="77777777" w:rsidR="00A96A2D" w:rsidRDefault="00A96A2D" w:rsidP="00A96A2D">
    <w:pPr>
      <w:pStyle w:val="a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756C0" w14:textId="77777777" w:rsidR="00A96A2D" w:rsidRDefault="00A96A2D" w:rsidP="00A96A2D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8A0E5" w14:textId="77777777" w:rsidR="004311A3" w:rsidRDefault="004311A3">
      <w:pPr>
        <w:spacing w:line="240" w:lineRule="auto"/>
        <w:ind w:firstLine="560"/>
      </w:pPr>
      <w:r>
        <w:separator/>
      </w:r>
    </w:p>
  </w:footnote>
  <w:footnote w:type="continuationSeparator" w:id="0">
    <w:p w14:paraId="79D69EAD" w14:textId="77777777" w:rsidR="004311A3" w:rsidRDefault="004311A3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CEBD3" w14:textId="77777777" w:rsidR="00A96A2D" w:rsidRDefault="00A96A2D" w:rsidP="00A96A2D">
    <w:pPr>
      <w:pStyle w:val="a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DDFBC" w14:textId="15C77E8F" w:rsidR="00EE5244" w:rsidRDefault="004311A3">
    <w:pPr>
      <w:ind w:firstLine="560"/>
      <w:jc w:val="center"/>
      <w:rPr>
        <w:rFonts w:eastAsia="黑体"/>
        <w:spacing w:val="90"/>
        <w:lang w:eastAsia="zh-CN"/>
      </w:rPr>
    </w:pPr>
    <w:r>
      <w:pict w14:anchorId="293D2CBB">
        <v:line id="_x0000_s2055" style="position:absolute;left:0;text-align:left;z-index:-251658752;mso-width-relative:page;mso-height-relative:page" from="0,28.35pt" to="481.9pt,28.35pt" o:gfxdata="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opaW7UAAAABgEAAA8AAAAAAAAAAQAgAAAAIgAAAGRycy9kb3ducmV2Lnht&#10;bFBLAQIUABQAAAAIAIdO4kCmbY+nxAEAAHADAAAOAAAAAAAAAAEAIAAAACMBAABkcnMvZTJvRG9j&#10;LnhtbFBLBQYAAAAABgAGAFkBAABZBQAAAAA=&#10;" strokeweight=".35mm">
          <v:stroke joinstyle="miter"/>
        </v:line>
      </w:pict>
    </w:r>
    <w:r w:rsidR="00A96A2D">
      <w:rPr>
        <w:rFonts w:eastAsia="黑体" w:hint="eastAsia"/>
        <w:spacing w:val="90"/>
        <w:lang w:eastAsia="zh-CN"/>
      </w:rPr>
      <w:t>权利要求书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EBE40" w14:textId="77777777" w:rsidR="00A96A2D" w:rsidRDefault="00A96A2D" w:rsidP="00A96A2D">
    <w:pPr>
      <w:pStyle w:val="a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C7594C"/>
    <w:multiLevelType w:val="singleLevel"/>
    <w:tmpl w:val="E5C7594C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2056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91151"/>
    <w:rsid w:val="00000B06"/>
    <w:rsid w:val="00003D27"/>
    <w:rsid w:val="00003F19"/>
    <w:rsid w:val="00006576"/>
    <w:rsid w:val="00006E3B"/>
    <w:rsid w:val="00010875"/>
    <w:rsid w:val="000110FC"/>
    <w:rsid w:val="00011ADE"/>
    <w:rsid w:val="00012CD8"/>
    <w:rsid w:val="00013739"/>
    <w:rsid w:val="000148EA"/>
    <w:rsid w:val="00015899"/>
    <w:rsid w:val="0002587B"/>
    <w:rsid w:val="00030505"/>
    <w:rsid w:val="000363AE"/>
    <w:rsid w:val="00042A29"/>
    <w:rsid w:val="00044DD7"/>
    <w:rsid w:val="00045041"/>
    <w:rsid w:val="00046CF5"/>
    <w:rsid w:val="000505FD"/>
    <w:rsid w:val="00050FDB"/>
    <w:rsid w:val="0005106F"/>
    <w:rsid w:val="0005176D"/>
    <w:rsid w:val="0005274D"/>
    <w:rsid w:val="00052CD5"/>
    <w:rsid w:val="00055DBD"/>
    <w:rsid w:val="000655E2"/>
    <w:rsid w:val="00071B81"/>
    <w:rsid w:val="000721A0"/>
    <w:rsid w:val="000744A4"/>
    <w:rsid w:val="0007767C"/>
    <w:rsid w:val="00081C28"/>
    <w:rsid w:val="00090E24"/>
    <w:rsid w:val="000950BD"/>
    <w:rsid w:val="00096836"/>
    <w:rsid w:val="000A0023"/>
    <w:rsid w:val="000A1289"/>
    <w:rsid w:val="000A18AE"/>
    <w:rsid w:val="000A28A3"/>
    <w:rsid w:val="000A46E4"/>
    <w:rsid w:val="000A49CE"/>
    <w:rsid w:val="000A578D"/>
    <w:rsid w:val="000B0D68"/>
    <w:rsid w:val="000B3233"/>
    <w:rsid w:val="000B38A1"/>
    <w:rsid w:val="000B523D"/>
    <w:rsid w:val="000C334E"/>
    <w:rsid w:val="000C362D"/>
    <w:rsid w:val="000C54B0"/>
    <w:rsid w:val="000C5E58"/>
    <w:rsid w:val="000C7C5F"/>
    <w:rsid w:val="000D143D"/>
    <w:rsid w:val="000D49FA"/>
    <w:rsid w:val="000E03B7"/>
    <w:rsid w:val="000E441D"/>
    <w:rsid w:val="000E5DFC"/>
    <w:rsid w:val="000E6F58"/>
    <w:rsid w:val="000F01B5"/>
    <w:rsid w:val="000F03E0"/>
    <w:rsid w:val="000F46E9"/>
    <w:rsid w:val="000F7951"/>
    <w:rsid w:val="00100021"/>
    <w:rsid w:val="001015B5"/>
    <w:rsid w:val="00102012"/>
    <w:rsid w:val="00112F68"/>
    <w:rsid w:val="00116182"/>
    <w:rsid w:val="00121215"/>
    <w:rsid w:val="0012139F"/>
    <w:rsid w:val="0012318D"/>
    <w:rsid w:val="00124931"/>
    <w:rsid w:val="001275F5"/>
    <w:rsid w:val="0013029A"/>
    <w:rsid w:val="00133928"/>
    <w:rsid w:val="00136BEE"/>
    <w:rsid w:val="00140407"/>
    <w:rsid w:val="00144E8E"/>
    <w:rsid w:val="00145BA8"/>
    <w:rsid w:val="001462FB"/>
    <w:rsid w:val="00146452"/>
    <w:rsid w:val="00150366"/>
    <w:rsid w:val="001524DD"/>
    <w:rsid w:val="00155998"/>
    <w:rsid w:val="0015717E"/>
    <w:rsid w:val="0015739D"/>
    <w:rsid w:val="00160D10"/>
    <w:rsid w:val="00167327"/>
    <w:rsid w:val="00167AE6"/>
    <w:rsid w:val="00167F18"/>
    <w:rsid w:val="001717FB"/>
    <w:rsid w:val="001747CC"/>
    <w:rsid w:val="001754F6"/>
    <w:rsid w:val="001756CD"/>
    <w:rsid w:val="00186A8E"/>
    <w:rsid w:val="001871C5"/>
    <w:rsid w:val="00192967"/>
    <w:rsid w:val="001948AB"/>
    <w:rsid w:val="00196137"/>
    <w:rsid w:val="001A2121"/>
    <w:rsid w:val="001A3689"/>
    <w:rsid w:val="001A5C86"/>
    <w:rsid w:val="001A6EBC"/>
    <w:rsid w:val="001B1001"/>
    <w:rsid w:val="001B6246"/>
    <w:rsid w:val="001B6ACD"/>
    <w:rsid w:val="001C2163"/>
    <w:rsid w:val="001C350D"/>
    <w:rsid w:val="001C3FCF"/>
    <w:rsid w:val="001D1760"/>
    <w:rsid w:val="001D2B20"/>
    <w:rsid w:val="001D50EA"/>
    <w:rsid w:val="001D6395"/>
    <w:rsid w:val="001D7322"/>
    <w:rsid w:val="001E05B6"/>
    <w:rsid w:val="001E34D2"/>
    <w:rsid w:val="001F1EEF"/>
    <w:rsid w:val="001F60DB"/>
    <w:rsid w:val="001F746B"/>
    <w:rsid w:val="00203DB1"/>
    <w:rsid w:val="002041D3"/>
    <w:rsid w:val="00206DC9"/>
    <w:rsid w:val="00210EF2"/>
    <w:rsid w:val="00212BC6"/>
    <w:rsid w:val="00215946"/>
    <w:rsid w:val="002204F1"/>
    <w:rsid w:val="002209A6"/>
    <w:rsid w:val="00222A13"/>
    <w:rsid w:val="00227CFB"/>
    <w:rsid w:val="00242339"/>
    <w:rsid w:val="00244ED3"/>
    <w:rsid w:val="00251A87"/>
    <w:rsid w:val="00252FE9"/>
    <w:rsid w:val="0025449E"/>
    <w:rsid w:val="0025502E"/>
    <w:rsid w:val="00255705"/>
    <w:rsid w:val="00255F50"/>
    <w:rsid w:val="0025739C"/>
    <w:rsid w:val="00261CEC"/>
    <w:rsid w:val="0026332E"/>
    <w:rsid w:val="00264B2B"/>
    <w:rsid w:val="002651CC"/>
    <w:rsid w:val="002701F9"/>
    <w:rsid w:val="00270B20"/>
    <w:rsid w:val="002727D1"/>
    <w:rsid w:val="00281497"/>
    <w:rsid w:val="00284B1B"/>
    <w:rsid w:val="00285B29"/>
    <w:rsid w:val="00286DF7"/>
    <w:rsid w:val="002870E0"/>
    <w:rsid w:val="00290B02"/>
    <w:rsid w:val="00291151"/>
    <w:rsid w:val="002914F1"/>
    <w:rsid w:val="00294C4B"/>
    <w:rsid w:val="00294EC5"/>
    <w:rsid w:val="00295B5A"/>
    <w:rsid w:val="002966F3"/>
    <w:rsid w:val="00296967"/>
    <w:rsid w:val="002A0B24"/>
    <w:rsid w:val="002A0FA6"/>
    <w:rsid w:val="002A23D9"/>
    <w:rsid w:val="002A2A40"/>
    <w:rsid w:val="002A3B52"/>
    <w:rsid w:val="002A5AB3"/>
    <w:rsid w:val="002A71A9"/>
    <w:rsid w:val="002B1BE5"/>
    <w:rsid w:val="002B3ACC"/>
    <w:rsid w:val="002B6E28"/>
    <w:rsid w:val="002B6F3B"/>
    <w:rsid w:val="002C2417"/>
    <w:rsid w:val="002C7847"/>
    <w:rsid w:val="002D1238"/>
    <w:rsid w:val="002D1274"/>
    <w:rsid w:val="002E1E0A"/>
    <w:rsid w:val="002E59D4"/>
    <w:rsid w:val="002E5D7F"/>
    <w:rsid w:val="002E6868"/>
    <w:rsid w:val="002E7C5A"/>
    <w:rsid w:val="002F5108"/>
    <w:rsid w:val="003035F0"/>
    <w:rsid w:val="00303DEF"/>
    <w:rsid w:val="00310527"/>
    <w:rsid w:val="0031189C"/>
    <w:rsid w:val="003121BD"/>
    <w:rsid w:val="00314C13"/>
    <w:rsid w:val="003152FD"/>
    <w:rsid w:val="00320EEB"/>
    <w:rsid w:val="00322745"/>
    <w:rsid w:val="0032313D"/>
    <w:rsid w:val="003255F5"/>
    <w:rsid w:val="00326A18"/>
    <w:rsid w:val="003314E3"/>
    <w:rsid w:val="0033152F"/>
    <w:rsid w:val="0033245D"/>
    <w:rsid w:val="003347EF"/>
    <w:rsid w:val="00335070"/>
    <w:rsid w:val="0033557E"/>
    <w:rsid w:val="00335A85"/>
    <w:rsid w:val="0033704C"/>
    <w:rsid w:val="0034221B"/>
    <w:rsid w:val="00345692"/>
    <w:rsid w:val="00345ED9"/>
    <w:rsid w:val="00345FB9"/>
    <w:rsid w:val="00352DBC"/>
    <w:rsid w:val="0035321B"/>
    <w:rsid w:val="00354A5B"/>
    <w:rsid w:val="00354C90"/>
    <w:rsid w:val="00360CB2"/>
    <w:rsid w:val="00361DE5"/>
    <w:rsid w:val="0036648D"/>
    <w:rsid w:val="0036736A"/>
    <w:rsid w:val="00370574"/>
    <w:rsid w:val="0037155A"/>
    <w:rsid w:val="0037163F"/>
    <w:rsid w:val="003751AE"/>
    <w:rsid w:val="00375AEA"/>
    <w:rsid w:val="003768C8"/>
    <w:rsid w:val="00380959"/>
    <w:rsid w:val="00380DE4"/>
    <w:rsid w:val="00385460"/>
    <w:rsid w:val="003873D9"/>
    <w:rsid w:val="00390C32"/>
    <w:rsid w:val="00391941"/>
    <w:rsid w:val="003919DD"/>
    <w:rsid w:val="003926B8"/>
    <w:rsid w:val="00392B66"/>
    <w:rsid w:val="00394A51"/>
    <w:rsid w:val="003950DB"/>
    <w:rsid w:val="00395130"/>
    <w:rsid w:val="00397CD0"/>
    <w:rsid w:val="003A2BF6"/>
    <w:rsid w:val="003A5C80"/>
    <w:rsid w:val="003B085C"/>
    <w:rsid w:val="003B5A3B"/>
    <w:rsid w:val="003C1BBC"/>
    <w:rsid w:val="003C4CC7"/>
    <w:rsid w:val="003C4F5B"/>
    <w:rsid w:val="003D0239"/>
    <w:rsid w:val="003D1380"/>
    <w:rsid w:val="003D2008"/>
    <w:rsid w:val="003D5941"/>
    <w:rsid w:val="003D5D2A"/>
    <w:rsid w:val="003D6025"/>
    <w:rsid w:val="003D6D53"/>
    <w:rsid w:val="003E4C3C"/>
    <w:rsid w:val="003F5970"/>
    <w:rsid w:val="003F6E36"/>
    <w:rsid w:val="004010DC"/>
    <w:rsid w:val="00405354"/>
    <w:rsid w:val="00415C0A"/>
    <w:rsid w:val="0041719A"/>
    <w:rsid w:val="00420FDA"/>
    <w:rsid w:val="00424177"/>
    <w:rsid w:val="00425BB3"/>
    <w:rsid w:val="00426AC3"/>
    <w:rsid w:val="00430F4F"/>
    <w:rsid w:val="004311A3"/>
    <w:rsid w:val="0043143A"/>
    <w:rsid w:val="0043465B"/>
    <w:rsid w:val="00434E6C"/>
    <w:rsid w:val="00437AB5"/>
    <w:rsid w:val="00440148"/>
    <w:rsid w:val="00440CF4"/>
    <w:rsid w:val="00450760"/>
    <w:rsid w:val="004519A3"/>
    <w:rsid w:val="00452462"/>
    <w:rsid w:val="00453F31"/>
    <w:rsid w:val="00453F50"/>
    <w:rsid w:val="00454BCA"/>
    <w:rsid w:val="00455B95"/>
    <w:rsid w:val="00457CE6"/>
    <w:rsid w:val="004603AA"/>
    <w:rsid w:val="00460585"/>
    <w:rsid w:val="00461898"/>
    <w:rsid w:val="00464C6D"/>
    <w:rsid w:val="00466BD6"/>
    <w:rsid w:val="00470FC5"/>
    <w:rsid w:val="00471067"/>
    <w:rsid w:val="004735C4"/>
    <w:rsid w:val="00475AE9"/>
    <w:rsid w:val="00477AD6"/>
    <w:rsid w:val="004854B6"/>
    <w:rsid w:val="00485782"/>
    <w:rsid w:val="0048585B"/>
    <w:rsid w:val="00487921"/>
    <w:rsid w:val="00493F7E"/>
    <w:rsid w:val="00496DDF"/>
    <w:rsid w:val="004A0195"/>
    <w:rsid w:val="004A3D4A"/>
    <w:rsid w:val="004A6804"/>
    <w:rsid w:val="004A6F79"/>
    <w:rsid w:val="004B34A8"/>
    <w:rsid w:val="004B6023"/>
    <w:rsid w:val="004C04D4"/>
    <w:rsid w:val="004C0994"/>
    <w:rsid w:val="004C3581"/>
    <w:rsid w:val="004C571F"/>
    <w:rsid w:val="004C7FF1"/>
    <w:rsid w:val="004D2229"/>
    <w:rsid w:val="004D3895"/>
    <w:rsid w:val="004D5BD4"/>
    <w:rsid w:val="004D5CBD"/>
    <w:rsid w:val="004F2EF1"/>
    <w:rsid w:val="004F49A3"/>
    <w:rsid w:val="004F669A"/>
    <w:rsid w:val="005062F6"/>
    <w:rsid w:val="00507441"/>
    <w:rsid w:val="00510D31"/>
    <w:rsid w:val="00512940"/>
    <w:rsid w:val="00515545"/>
    <w:rsid w:val="00517CB5"/>
    <w:rsid w:val="00521CB5"/>
    <w:rsid w:val="00523DD2"/>
    <w:rsid w:val="00525F56"/>
    <w:rsid w:val="005326F0"/>
    <w:rsid w:val="00533DFA"/>
    <w:rsid w:val="005341F1"/>
    <w:rsid w:val="00535369"/>
    <w:rsid w:val="005358A8"/>
    <w:rsid w:val="00536060"/>
    <w:rsid w:val="00544EC9"/>
    <w:rsid w:val="00547F34"/>
    <w:rsid w:val="00554185"/>
    <w:rsid w:val="005566B9"/>
    <w:rsid w:val="005607BB"/>
    <w:rsid w:val="005616CD"/>
    <w:rsid w:val="00561E99"/>
    <w:rsid w:val="0056439C"/>
    <w:rsid w:val="005643D3"/>
    <w:rsid w:val="005671FF"/>
    <w:rsid w:val="0056760A"/>
    <w:rsid w:val="00570DE0"/>
    <w:rsid w:val="0057490F"/>
    <w:rsid w:val="00580D37"/>
    <w:rsid w:val="005810DF"/>
    <w:rsid w:val="00581DE3"/>
    <w:rsid w:val="00583B47"/>
    <w:rsid w:val="0058533A"/>
    <w:rsid w:val="00585C4C"/>
    <w:rsid w:val="00586A11"/>
    <w:rsid w:val="0059123A"/>
    <w:rsid w:val="005920BB"/>
    <w:rsid w:val="00592318"/>
    <w:rsid w:val="00594CEC"/>
    <w:rsid w:val="005A2C3C"/>
    <w:rsid w:val="005A2C6F"/>
    <w:rsid w:val="005A5035"/>
    <w:rsid w:val="005A716C"/>
    <w:rsid w:val="005A7A75"/>
    <w:rsid w:val="005B065B"/>
    <w:rsid w:val="005B0B34"/>
    <w:rsid w:val="005B288D"/>
    <w:rsid w:val="005C0FFF"/>
    <w:rsid w:val="005C37E3"/>
    <w:rsid w:val="005D25EC"/>
    <w:rsid w:val="005D41B6"/>
    <w:rsid w:val="005D4914"/>
    <w:rsid w:val="005D5AE4"/>
    <w:rsid w:val="005D730E"/>
    <w:rsid w:val="005D7E55"/>
    <w:rsid w:val="005D7FC7"/>
    <w:rsid w:val="005E0022"/>
    <w:rsid w:val="005E1AD2"/>
    <w:rsid w:val="005E1CA4"/>
    <w:rsid w:val="005E4B34"/>
    <w:rsid w:val="005F2AD5"/>
    <w:rsid w:val="005F350A"/>
    <w:rsid w:val="005F5003"/>
    <w:rsid w:val="005F64CA"/>
    <w:rsid w:val="005F6FC9"/>
    <w:rsid w:val="005F7251"/>
    <w:rsid w:val="005F7B2E"/>
    <w:rsid w:val="00601B88"/>
    <w:rsid w:val="00602FBA"/>
    <w:rsid w:val="00603563"/>
    <w:rsid w:val="00603A72"/>
    <w:rsid w:val="00606C68"/>
    <w:rsid w:val="00607240"/>
    <w:rsid w:val="0060781E"/>
    <w:rsid w:val="00612691"/>
    <w:rsid w:val="00613E20"/>
    <w:rsid w:val="0062096B"/>
    <w:rsid w:val="00622E18"/>
    <w:rsid w:val="00626271"/>
    <w:rsid w:val="006301E7"/>
    <w:rsid w:val="00633ED7"/>
    <w:rsid w:val="00635129"/>
    <w:rsid w:val="0064055E"/>
    <w:rsid w:val="00640DB4"/>
    <w:rsid w:val="006455B3"/>
    <w:rsid w:val="00645A68"/>
    <w:rsid w:val="006468DF"/>
    <w:rsid w:val="00647CC1"/>
    <w:rsid w:val="00647EB2"/>
    <w:rsid w:val="006502DD"/>
    <w:rsid w:val="00651296"/>
    <w:rsid w:val="00654EEE"/>
    <w:rsid w:val="00664084"/>
    <w:rsid w:val="006705D7"/>
    <w:rsid w:val="0068230F"/>
    <w:rsid w:val="00684295"/>
    <w:rsid w:val="00687143"/>
    <w:rsid w:val="00694F6C"/>
    <w:rsid w:val="0069655C"/>
    <w:rsid w:val="00697705"/>
    <w:rsid w:val="00697AFA"/>
    <w:rsid w:val="006A3764"/>
    <w:rsid w:val="006A526A"/>
    <w:rsid w:val="006A5FBC"/>
    <w:rsid w:val="006A72A6"/>
    <w:rsid w:val="006A7DC9"/>
    <w:rsid w:val="006B41AE"/>
    <w:rsid w:val="006B723D"/>
    <w:rsid w:val="006C14DF"/>
    <w:rsid w:val="006C314A"/>
    <w:rsid w:val="006C49B1"/>
    <w:rsid w:val="006C60F6"/>
    <w:rsid w:val="006C64D7"/>
    <w:rsid w:val="006C6B2F"/>
    <w:rsid w:val="006D2A53"/>
    <w:rsid w:val="006D46F7"/>
    <w:rsid w:val="006D6791"/>
    <w:rsid w:val="006E18AE"/>
    <w:rsid w:val="00700C91"/>
    <w:rsid w:val="00700CDE"/>
    <w:rsid w:val="00704E31"/>
    <w:rsid w:val="00710B23"/>
    <w:rsid w:val="007120AA"/>
    <w:rsid w:val="007121C5"/>
    <w:rsid w:val="007125AE"/>
    <w:rsid w:val="00724578"/>
    <w:rsid w:val="0072473D"/>
    <w:rsid w:val="00724D50"/>
    <w:rsid w:val="00726AB7"/>
    <w:rsid w:val="00730E14"/>
    <w:rsid w:val="00730E4E"/>
    <w:rsid w:val="00732AF5"/>
    <w:rsid w:val="00733E80"/>
    <w:rsid w:val="0073698A"/>
    <w:rsid w:val="007371D6"/>
    <w:rsid w:val="00741610"/>
    <w:rsid w:val="00743BD2"/>
    <w:rsid w:val="00745463"/>
    <w:rsid w:val="00750624"/>
    <w:rsid w:val="0075124D"/>
    <w:rsid w:val="00754FB9"/>
    <w:rsid w:val="00755325"/>
    <w:rsid w:val="00755441"/>
    <w:rsid w:val="007565CD"/>
    <w:rsid w:val="00757C51"/>
    <w:rsid w:val="00762FF9"/>
    <w:rsid w:val="0076403A"/>
    <w:rsid w:val="007646F8"/>
    <w:rsid w:val="00770183"/>
    <w:rsid w:val="00770D3C"/>
    <w:rsid w:val="00771DB1"/>
    <w:rsid w:val="00772305"/>
    <w:rsid w:val="0077340C"/>
    <w:rsid w:val="00774FC8"/>
    <w:rsid w:val="007751EE"/>
    <w:rsid w:val="00776471"/>
    <w:rsid w:val="00791E3F"/>
    <w:rsid w:val="00791FF9"/>
    <w:rsid w:val="00793EC9"/>
    <w:rsid w:val="007945B2"/>
    <w:rsid w:val="00795BE7"/>
    <w:rsid w:val="007961B0"/>
    <w:rsid w:val="007A0B4E"/>
    <w:rsid w:val="007A1F89"/>
    <w:rsid w:val="007A6C8F"/>
    <w:rsid w:val="007B181F"/>
    <w:rsid w:val="007B2770"/>
    <w:rsid w:val="007B61DA"/>
    <w:rsid w:val="007B6F70"/>
    <w:rsid w:val="007B7408"/>
    <w:rsid w:val="007C10EE"/>
    <w:rsid w:val="007C6ED6"/>
    <w:rsid w:val="007D0E77"/>
    <w:rsid w:val="007D249D"/>
    <w:rsid w:val="007D5380"/>
    <w:rsid w:val="007D67E5"/>
    <w:rsid w:val="007E0FF9"/>
    <w:rsid w:val="007E1FF8"/>
    <w:rsid w:val="007E5EDC"/>
    <w:rsid w:val="007E7D5C"/>
    <w:rsid w:val="007F075F"/>
    <w:rsid w:val="007F166E"/>
    <w:rsid w:val="007F2E84"/>
    <w:rsid w:val="007F7B7D"/>
    <w:rsid w:val="00801B24"/>
    <w:rsid w:val="00805B71"/>
    <w:rsid w:val="00807093"/>
    <w:rsid w:val="0080796D"/>
    <w:rsid w:val="00807EEB"/>
    <w:rsid w:val="008115F0"/>
    <w:rsid w:val="00812232"/>
    <w:rsid w:val="00813F2D"/>
    <w:rsid w:val="0082769B"/>
    <w:rsid w:val="00831AD1"/>
    <w:rsid w:val="00831FDE"/>
    <w:rsid w:val="00832D9A"/>
    <w:rsid w:val="00834B04"/>
    <w:rsid w:val="00835F5B"/>
    <w:rsid w:val="0083628A"/>
    <w:rsid w:val="00842B32"/>
    <w:rsid w:val="00843099"/>
    <w:rsid w:val="00845C0F"/>
    <w:rsid w:val="00845EB2"/>
    <w:rsid w:val="00851464"/>
    <w:rsid w:val="00852AEB"/>
    <w:rsid w:val="00853B61"/>
    <w:rsid w:val="00857BFB"/>
    <w:rsid w:val="00860251"/>
    <w:rsid w:val="0086162C"/>
    <w:rsid w:val="00865141"/>
    <w:rsid w:val="00865FAC"/>
    <w:rsid w:val="008677D4"/>
    <w:rsid w:val="00867902"/>
    <w:rsid w:val="0087250F"/>
    <w:rsid w:val="00874924"/>
    <w:rsid w:val="0087697C"/>
    <w:rsid w:val="008807F6"/>
    <w:rsid w:val="00881078"/>
    <w:rsid w:val="008822D0"/>
    <w:rsid w:val="008825B0"/>
    <w:rsid w:val="00882E52"/>
    <w:rsid w:val="008845E2"/>
    <w:rsid w:val="00893104"/>
    <w:rsid w:val="008A193A"/>
    <w:rsid w:val="008A4525"/>
    <w:rsid w:val="008A7E4B"/>
    <w:rsid w:val="008B174E"/>
    <w:rsid w:val="008B2276"/>
    <w:rsid w:val="008B5267"/>
    <w:rsid w:val="008B6B23"/>
    <w:rsid w:val="008C06A3"/>
    <w:rsid w:val="008C1064"/>
    <w:rsid w:val="008C271F"/>
    <w:rsid w:val="008C3D12"/>
    <w:rsid w:val="008C56A0"/>
    <w:rsid w:val="008D2673"/>
    <w:rsid w:val="008D3270"/>
    <w:rsid w:val="008D3398"/>
    <w:rsid w:val="008D3CDE"/>
    <w:rsid w:val="008D4EA8"/>
    <w:rsid w:val="008D5B21"/>
    <w:rsid w:val="008D6C7C"/>
    <w:rsid w:val="008D74E6"/>
    <w:rsid w:val="008D7D74"/>
    <w:rsid w:val="008E055D"/>
    <w:rsid w:val="008E0CCE"/>
    <w:rsid w:val="008E2156"/>
    <w:rsid w:val="008E4CEC"/>
    <w:rsid w:val="008F1117"/>
    <w:rsid w:val="009001EB"/>
    <w:rsid w:val="00902B91"/>
    <w:rsid w:val="00902C69"/>
    <w:rsid w:val="0090509F"/>
    <w:rsid w:val="009060C0"/>
    <w:rsid w:val="0091036A"/>
    <w:rsid w:val="00916FFC"/>
    <w:rsid w:val="00917E01"/>
    <w:rsid w:val="00921667"/>
    <w:rsid w:val="00921E14"/>
    <w:rsid w:val="009232B3"/>
    <w:rsid w:val="009434B1"/>
    <w:rsid w:val="00944453"/>
    <w:rsid w:val="00945CE1"/>
    <w:rsid w:val="00953AFC"/>
    <w:rsid w:val="00960C68"/>
    <w:rsid w:val="00961920"/>
    <w:rsid w:val="009629D1"/>
    <w:rsid w:val="00963AAF"/>
    <w:rsid w:val="00974A82"/>
    <w:rsid w:val="0097520B"/>
    <w:rsid w:val="009766F3"/>
    <w:rsid w:val="00976CF7"/>
    <w:rsid w:val="00980B5B"/>
    <w:rsid w:val="00981111"/>
    <w:rsid w:val="00981DFC"/>
    <w:rsid w:val="00982EA4"/>
    <w:rsid w:val="00983109"/>
    <w:rsid w:val="009837AC"/>
    <w:rsid w:val="00990647"/>
    <w:rsid w:val="009930FA"/>
    <w:rsid w:val="009961A5"/>
    <w:rsid w:val="0099774A"/>
    <w:rsid w:val="009A066E"/>
    <w:rsid w:val="009A0C20"/>
    <w:rsid w:val="009A17C7"/>
    <w:rsid w:val="009A23D7"/>
    <w:rsid w:val="009A2CB4"/>
    <w:rsid w:val="009A32C8"/>
    <w:rsid w:val="009A5ABF"/>
    <w:rsid w:val="009A6240"/>
    <w:rsid w:val="009A7AA7"/>
    <w:rsid w:val="009B23C6"/>
    <w:rsid w:val="009C30D2"/>
    <w:rsid w:val="009C334B"/>
    <w:rsid w:val="009C353F"/>
    <w:rsid w:val="009C46C3"/>
    <w:rsid w:val="009C5415"/>
    <w:rsid w:val="009D3B55"/>
    <w:rsid w:val="009D4F29"/>
    <w:rsid w:val="009D56EE"/>
    <w:rsid w:val="009D5C45"/>
    <w:rsid w:val="009D78C7"/>
    <w:rsid w:val="009E0E92"/>
    <w:rsid w:val="009E138D"/>
    <w:rsid w:val="009E3286"/>
    <w:rsid w:val="009F0279"/>
    <w:rsid w:val="009F09D4"/>
    <w:rsid w:val="009F2727"/>
    <w:rsid w:val="009F2738"/>
    <w:rsid w:val="009F286C"/>
    <w:rsid w:val="009F7462"/>
    <w:rsid w:val="00A0048D"/>
    <w:rsid w:val="00A0097E"/>
    <w:rsid w:val="00A0182C"/>
    <w:rsid w:val="00A02128"/>
    <w:rsid w:val="00A02CC7"/>
    <w:rsid w:val="00A03183"/>
    <w:rsid w:val="00A039E6"/>
    <w:rsid w:val="00A04F24"/>
    <w:rsid w:val="00A07499"/>
    <w:rsid w:val="00A13F89"/>
    <w:rsid w:val="00A148F3"/>
    <w:rsid w:val="00A16558"/>
    <w:rsid w:val="00A173D2"/>
    <w:rsid w:val="00A20728"/>
    <w:rsid w:val="00A22143"/>
    <w:rsid w:val="00A22B89"/>
    <w:rsid w:val="00A22C8D"/>
    <w:rsid w:val="00A271E4"/>
    <w:rsid w:val="00A2763F"/>
    <w:rsid w:val="00A27EB3"/>
    <w:rsid w:val="00A3267D"/>
    <w:rsid w:val="00A33E3C"/>
    <w:rsid w:val="00A340F9"/>
    <w:rsid w:val="00A358F9"/>
    <w:rsid w:val="00A409FA"/>
    <w:rsid w:val="00A41537"/>
    <w:rsid w:val="00A448DC"/>
    <w:rsid w:val="00A45CDD"/>
    <w:rsid w:val="00A45D0C"/>
    <w:rsid w:val="00A46F84"/>
    <w:rsid w:val="00A50F20"/>
    <w:rsid w:val="00A5314F"/>
    <w:rsid w:val="00A53980"/>
    <w:rsid w:val="00A54052"/>
    <w:rsid w:val="00A54950"/>
    <w:rsid w:val="00A55FE4"/>
    <w:rsid w:val="00A67C70"/>
    <w:rsid w:val="00A7017E"/>
    <w:rsid w:val="00A742FA"/>
    <w:rsid w:val="00A84E83"/>
    <w:rsid w:val="00A85B8E"/>
    <w:rsid w:val="00A937FF"/>
    <w:rsid w:val="00A95C4C"/>
    <w:rsid w:val="00A96A2D"/>
    <w:rsid w:val="00AA1B2A"/>
    <w:rsid w:val="00AA214D"/>
    <w:rsid w:val="00AA3FA0"/>
    <w:rsid w:val="00AA45ED"/>
    <w:rsid w:val="00AA521F"/>
    <w:rsid w:val="00AA64F0"/>
    <w:rsid w:val="00AA671D"/>
    <w:rsid w:val="00AA6E95"/>
    <w:rsid w:val="00AA794D"/>
    <w:rsid w:val="00AB3421"/>
    <w:rsid w:val="00AB4485"/>
    <w:rsid w:val="00AB4731"/>
    <w:rsid w:val="00AB61F8"/>
    <w:rsid w:val="00AB6FD2"/>
    <w:rsid w:val="00AC301B"/>
    <w:rsid w:val="00AC3EB7"/>
    <w:rsid w:val="00AC483D"/>
    <w:rsid w:val="00AC58A8"/>
    <w:rsid w:val="00AC59D0"/>
    <w:rsid w:val="00AD358B"/>
    <w:rsid w:val="00AD56D2"/>
    <w:rsid w:val="00AD749C"/>
    <w:rsid w:val="00AD7B93"/>
    <w:rsid w:val="00AE463B"/>
    <w:rsid w:val="00AE4742"/>
    <w:rsid w:val="00AE51C2"/>
    <w:rsid w:val="00AE6ED2"/>
    <w:rsid w:val="00AF20AD"/>
    <w:rsid w:val="00AF44EF"/>
    <w:rsid w:val="00AF6961"/>
    <w:rsid w:val="00B02093"/>
    <w:rsid w:val="00B024C9"/>
    <w:rsid w:val="00B0770E"/>
    <w:rsid w:val="00B14F75"/>
    <w:rsid w:val="00B1619B"/>
    <w:rsid w:val="00B16B02"/>
    <w:rsid w:val="00B32B9E"/>
    <w:rsid w:val="00B343A9"/>
    <w:rsid w:val="00B369EF"/>
    <w:rsid w:val="00B40137"/>
    <w:rsid w:val="00B42DC4"/>
    <w:rsid w:val="00B454BB"/>
    <w:rsid w:val="00B47238"/>
    <w:rsid w:val="00B502D5"/>
    <w:rsid w:val="00B50809"/>
    <w:rsid w:val="00B56DA4"/>
    <w:rsid w:val="00B60F72"/>
    <w:rsid w:val="00B62D63"/>
    <w:rsid w:val="00B63209"/>
    <w:rsid w:val="00B64104"/>
    <w:rsid w:val="00B65A75"/>
    <w:rsid w:val="00B65CDC"/>
    <w:rsid w:val="00B665F4"/>
    <w:rsid w:val="00B67CE5"/>
    <w:rsid w:val="00B713FF"/>
    <w:rsid w:val="00B71581"/>
    <w:rsid w:val="00B716D8"/>
    <w:rsid w:val="00B725C3"/>
    <w:rsid w:val="00B7424D"/>
    <w:rsid w:val="00B74522"/>
    <w:rsid w:val="00B8056B"/>
    <w:rsid w:val="00B83AF3"/>
    <w:rsid w:val="00B85BF7"/>
    <w:rsid w:val="00B93E9B"/>
    <w:rsid w:val="00B95412"/>
    <w:rsid w:val="00BA2372"/>
    <w:rsid w:val="00BA5671"/>
    <w:rsid w:val="00BB0BE5"/>
    <w:rsid w:val="00BB144F"/>
    <w:rsid w:val="00BB25AF"/>
    <w:rsid w:val="00BB2D6E"/>
    <w:rsid w:val="00BB5EBA"/>
    <w:rsid w:val="00BB682A"/>
    <w:rsid w:val="00BC4B8F"/>
    <w:rsid w:val="00BC5E03"/>
    <w:rsid w:val="00BD65D2"/>
    <w:rsid w:val="00BD6611"/>
    <w:rsid w:val="00BD7A3D"/>
    <w:rsid w:val="00BE16B7"/>
    <w:rsid w:val="00BE1EA8"/>
    <w:rsid w:val="00BE2329"/>
    <w:rsid w:val="00BE3290"/>
    <w:rsid w:val="00BE7461"/>
    <w:rsid w:val="00BF01F0"/>
    <w:rsid w:val="00BF2638"/>
    <w:rsid w:val="00BF31A9"/>
    <w:rsid w:val="00BF3B1A"/>
    <w:rsid w:val="00BF7AFF"/>
    <w:rsid w:val="00C010A4"/>
    <w:rsid w:val="00C01267"/>
    <w:rsid w:val="00C01C74"/>
    <w:rsid w:val="00C0212C"/>
    <w:rsid w:val="00C105EA"/>
    <w:rsid w:val="00C1424A"/>
    <w:rsid w:val="00C25EA2"/>
    <w:rsid w:val="00C25F0E"/>
    <w:rsid w:val="00C2759E"/>
    <w:rsid w:val="00C308A8"/>
    <w:rsid w:val="00C3264A"/>
    <w:rsid w:val="00C34D04"/>
    <w:rsid w:val="00C37186"/>
    <w:rsid w:val="00C469F8"/>
    <w:rsid w:val="00C47713"/>
    <w:rsid w:val="00C53555"/>
    <w:rsid w:val="00C57BBC"/>
    <w:rsid w:val="00C631C0"/>
    <w:rsid w:val="00C6788C"/>
    <w:rsid w:val="00C67E36"/>
    <w:rsid w:val="00C74EDE"/>
    <w:rsid w:val="00C80044"/>
    <w:rsid w:val="00C90EB7"/>
    <w:rsid w:val="00C9127A"/>
    <w:rsid w:val="00C91C78"/>
    <w:rsid w:val="00C92453"/>
    <w:rsid w:val="00C92F78"/>
    <w:rsid w:val="00C96ADE"/>
    <w:rsid w:val="00C9718B"/>
    <w:rsid w:val="00C97C1E"/>
    <w:rsid w:val="00CA04BC"/>
    <w:rsid w:val="00CA1D5B"/>
    <w:rsid w:val="00CA2959"/>
    <w:rsid w:val="00CA45CA"/>
    <w:rsid w:val="00CB038D"/>
    <w:rsid w:val="00CB3864"/>
    <w:rsid w:val="00CB50BB"/>
    <w:rsid w:val="00CB6EA1"/>
    <w:rsid w:val="00CC0176"/>
    <w:rsid w:val="00CC43BD"/>
    <w:rsid w:val="00CD2641"/>
    <w:rsid w:val="00CD2FEE"/>
    <w:rsid w:val="00CD31FD"/>
    <w:rsid w:val="00CD5C72"/>
    <w:rsid w:val="00CE447B"/>
    <w:rsid w:val="00CF1AFD"/>
    <w:rsid w:val="00CF1D55"/>
    <w:rsid w:val="00CF2D98"/>
    <w:rsid w:val="00CF3D07"/>
    <w:rsid w:val="00CF7F60"/>
    <w:rsid w:val="00D004EC"/>
    <w:rsid w:val="00D00675"/>
    <w:rsid w:val="00D00E9D"/>
    <w:rsid w:val="00D019D2"/>
    <w:rsid w:val="00D023C1"/>
    <w:rsid w:val="00D0450C"/>
    <w:rsid w:val="00D055D3"/>
    <w:rsid w:val="00D074D1"/>
    <w:rsid w:val="00D0780C"/>
    <w:rsid w:val="00D1170A"/>
    <w:rsid w:val="00D133C6"/>
    <w:rsid w:val="00D147E7"/>
    <w:rsid w:val="00D1649F"/>
    <w:rsid w:val="00D169C9"/>
    <w:rsid w:val="00D265D4"/>
    <w:rsid w:val="00D26AB7"/>
    <w:rsid w:val="00D31BD2"/>
    <w:rsid w:val="00D3262C"/>
    <w:rsid w:val="00D32D4C"/>
    <w:rsid w:val="00D3365C"/>
    <w:rsid w:val="00D341B8"/>
    <w:rsid w:val="00D36074"/>
    <w:rsid w:val="00D42227"/>
    <w:rsid w:val="00D42A85"/>
    <w:rsid w:val="00D545DC"/>
    <w:rsid w:val="00D60D3A"/>
    <w:rsid w:val="00D6144D"/>
    <w:rsid w:val="00D634EE"/>
    <w:rsid w:val="00D64199"/>
    <w:rsid w:val="00D64B06"/>
    <w:rsid w:val="00D64F31"/>
    <w:rsid w:val="00D67E0F"/>
    <w:rsid w:val="00D7219A"/>
    <w:rsid w:val="00D72C8D"/>
    <w:rsid w:val="00D743DC"/>
    <w:rsid w:val="00D74C68"/>
    <w:rsid w:val="00D80D35"/>
    <w:rsid w:val="00D811D1"/>
    <w:rsid w:val="00D82888"/>
    <w:rsid w:val="00D8577C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A6144"/>
    <w:rsid w:val="00DA69EA"/>
    <w:rsid w:val="00DB12EC"/>
    <w:rsid w:val="00DB19E7"/>
    <w:rsid w:val="00DB2E22"/>
    <w:rsid w:val="00DB3AB7"/>
    <w:rsid w:val="00DB6116"/>
    <w:rsid w:val="00DB7500"/>
    <w:rsid w:val="00DC34CF"/>
    <w:rsid w:val="00DC3BC0"/>
    <w:rsid w:val="00DC56BA"/>
    <w:rsid w:val="00DC6B3F"/>
    <w:rsid w:val="00DD2382"/>
    <w:rsid w:val="00DD4A5E"/>
    <w:rsid w:val="00DD6A9C"/>
    <w:rsid w:val="00DE039C"/>
    <w:rsid w:val="00DE27C6"/>
    <w:rsid w:val="00DE46BB"/>
    <w:rsid w:val="00DF3AAB"/>
    <w:rsid w:val="00DF7815"/>
    <w:rsid w:val="00E01754"/>
    <w:rsid w:val="00E0410F"/>
    <w:rsid w:val="00E13B77"/>
    <w:rsid w:val="00E161D8"/>
    <w:rsid w:val="00E16725"/>
    <w:rsid w:val="00E17AEA"/>
    <w:rsid w:val="00E2290B"/>
    <w:rsid w:val="00E239D1"/>
    <w:rsid w:val="00E2444F"/>
    <w:rsid w:val="00E27AAC"/>
    <w:rsid w:val="00E3067B"/>
    <w:rsid w:val="00E3231F"/>
    <w:rsid w:val="00E40459"/>
    <w:rsid w:val="00E51934"/>
    <w:rsid w:val="00E52473"/>
    <w:rsid w:val="00E52B22"/>
    <w:rsid w:val="00E5462B"/>
    <w:rsid w:val="00E56BC7"/>
    <w:rsid w:val="00E603EB"/>
    <w:rsid w:val="00E619C9"/>
    <w:rsid w:val="00E64889"/>
    <w:rsid w:val="00E6491F"/>
    <w:rsid w:val="00E67141"/>
    <w:rsid w:val="00E704E7"/>
    <w:rsid w:val="00E72288"/>
    <w:rsid w:val="00E738D5"/>
    <w:rsid w:val="00E73FAD"/>
    <w:rsid w:val="00E76362"/>
    <w:rsid w:val="00E778EF"/>
    <w:rsid w:val="00E80F35"/>
    <w:rsid w:val="00E8444D"/>
    <w:rsid w:val="00E84A33"/>
    <w:rsid w:val="00E85AC3"/>
    <w:rsid w:val="00E86607"/>
    <w:rsid w:val="00E866A2"/>
    <w:rsid w:val="00E86F5B"/>
    <w:rsid w:val="00E875D9"/>
    <w:rsid w:val="00E87AEB"/>
    <w:rsid w:val="00E91292"/>
    <w:rsid w:val="00E91B74"/>
    <w:rsid w:val="00E95822"/>
    <w:rsid w:val="00E95A64"/>
    <w:rsid w:val="00E97C76"/>
    <w:rsid w:val="00EA12C8"/>
    <w:rsid w:val="00EA29F9"/>
    <w:rsid w:val="00EA2DDB"/>
    <w:rsid w:val="00EA6B01"/>
    <w:rsid w:val="00EA6EF7"/>
    <w:rsid w:val="00EA7CF2"/>
    <w:rsid w:val="00EC3564"/>
    <w:rsid w:val="00EC5EB2"/>
    <w:rsid w:val="00EC7FB3"/>
    <w:rsid w:val="00ED3F85"/>
    <w:rsid w:val="00ED414C"/>
    <w:rsid w:val="00ED6561"/>
    <w:rsid w:val="00ED7258"/>
    <w:rsid w:val="00ED7B00"/>
    <w:rsid w:val="00EE191C"/>
    <w:rsid w:val="00EE3C98"/>
    <w:rsid w:val="00EE5244"/>
    <w:rsid w:val="00EE7F8B"/>
    <w:rsid w:val="00EF043F"/>
    <w:rsid w:val="00EF15F5"/>
    <w:rsid w:val="00EF65F6"/>
    <w:rsid w:val="00EF6C6E"/>
    <w:rsid w:val="00F024FF"/>
    <w:rsid w:val="00F039B6"/>
    <w:rsid w:val="00F067EB"/>
    <w:rsid w:val="00F06F9E"/>
    <w:rsid w:val="00F07744"/>
    <w:rsid w:val="00F10FD1"/>
    <w:rsid w:val="00F12750"/>
    <w:rsid w:val="00F2560A"/>
    <w:rsid w:val="00F3174E"/>
    <w:rsid w:val="00F3347D"/>
    <w:rsid w:val="00F34D85"/>
    <w:rsid w:val="00F3668E"/>
    <w:rsid w:val="00F409D9"/>
    <w:rsid w:val="00F40B77"/>
    <w:rsid w:val="00F422F7"/>
    <w:rsid w:val="00F43AE4"/>
    <w:rsid w:val="00F46358"/>
    <w:rsid w:val="00F5243B"/>
    <w:rsid w:val="00F525C2"/>
    <w:rsid w:val="00F5576E"/>
    <w:rsid w:val="00F61972"/>
    <w:rsid w:val="00F631E7"/>
    <w:rsid w:val="00F64835"/>
    <w:rsid w:val="00F6627D"/>
    <w:rsid w:val="00F70086"/>
    <w:rsid w:val="00F70613"/>
    <w:rsid w:val="00F761D0"/>
    <w:rsid w:val="00F84C7C"/>
    <w:rsid w:val="00F85878"/>
    <w:rsid w:val="00F87799"/>
    <w:rsid w:val="00F91B16"/>
    <w:rsid w:val="00F93421"/>
    <w:rsid w:val="00F940E1"/>
    <w:rsid w:val="00F94145"/>
    <w:rsid w:val="00F96452"/>
    <w:rsid w:val="00FA08C8"/>
    <w:rsid w:val="00FA2668"/>
    <w:rsid w:val="00FA36EA"/>
    <w:rsid w:val="00FA749F"/>
    <w:rsid w:val="00FB18FD"/>
    <w:rsid w:val="00FB1CE4"/>
    <w:rsid w:val="00FB3270"/>
    <w:rsid w:val="00FB39DB"/>
    <w:rsid w:val="00FC170C"/>
    <w:rsid w:val="00FC1F69"/>
    <w:rsid w:val="00FC2062"/>
    <w:rsid w:val="00FC3700"/>
    <w:rsid w:val="00FD3C9E"/>
    <w:rsid w:val="00FD52BA"/>
    <w:rsid w:val="00FD55A4"/>
    <w:rsid w:val="00FE0449"/>
    <w:rsid w:val="00FE0AC1"/>
    <w:rsid w:val="00FE279A"/>
    <w:rsid w:val="00FE583B"/>
    <w:rsid w:val="00FE6CF5"/>
    <w:rsid w:val="00FF2476"/>
    <w:rsid w:val="00FF3C3A"/>
    <w:rsid w:val="00FF767A"/>
    <w:rsid w:val="01661D46"/>
    <w:rsid w:val="01824A1D"/>
    <w:rsid w:val="01884425"/>
    <w:rsid w:val="01957CA7"/>
    <w:rsid w:val="019B4216"/>
    <w:rsid w:val="01AC2A05"/>
    <w:rsid w:val="01AE0BA4"/>
    <w:rsid w:val="01B825B5"/>
    <w:rsid w:val="01D21D73"/>
    <w:rsid w:val="01D7401C"/>
    <w:rsid w:val="01DF14AA"/>
    <w:rsid w:val="01E75962"/>
    <w:rsid w:val="01F2580A"/>
    <w:rsid w:val="01F77018"/>
    <w:rsid w:val="02181534"/>
    <w:rsid w:val="02192706"/>
    <w:rsid w:val="023621C2"/>
    <w:rsid w:val="023A3CF6"/>
    <w:rsid w:val="02422CC5"/>
    <w:rsid w:val="02522232"/>
    <w:rsid w:val="02596C84"/>
    <w:rsid w:val="025F0761"/>
    <w:rsid w:val="0267464A"/>
    <w:rsid w:val="026C5594"/>
    <w:rsid w:val="026E05C1"/>
    <w:rsid w:val="02730E59"/>
    <w:rsid w:val="027638E6"/>
    <w:rsid w:val="027B50FC"/>
    <w:rsid w:val="02A06176"/>
    <w:rsid w:val="02D72E71"/>
    <w:rsid w:val="02F1079C"/>
    <w:rsid w:val="02F13309"/>
    <w:rsid w:val="0308270C"/>
    <w:rsid w:val="03215E4F"/>
    <w:rsid w:val="0327252B"/>
    <w:rsid w:val="032A1484"/>
    <w:rsid w:val="033936D4"/>
    <w:rsid w:val="033A4AE9"/>
    <w:rsid w:val="033F5E20"/>
    <w:rsid w:val="034A6E72"/>
    <w:rsid w:val="035A7431"/>
    <w:rsid w:val="036E6FA1"/>
    <w:rsid w:val="037F2D82"/>
    <w:rsid w:val="03831352"/>
    <w:rsid w:val="0386196E"/>
    <w:rsid w:val="03880282"/>
    <w:rsid w:val="039324A1"/>
    <w:rsid w:val="039F7C27"/>
    <w:rsid w:val="03D15855"/>
    <w:rsid w:val="03D4315E"/>
    <w:rsid w:val="03D60678"/>
    <w:rsid w:val="03DE52AD"/>
    <w:rsid w:val="040B2154"/>
    <w:rsid w:val="046A3425"/>
    <w:rsid w:val="047012D7"/>
    <w:rsid w:val="048F75DB"/>
    <w:rsid w:val="04D02325"/>
    <w:rsid w:val="04D072F2"/>
    <w:rsid w:val="04EC3600"/>
    <w:rsid w:val="050669BD"/>
    <w:rsid w:val="051A7886"/>
    <w:rsid w:val="051F3791"/>
    <w:rsid w:val="05235F55"/>
    <w:rsid w:val="052E181A"/>
    <w:rsid w:val="05352C72"/>
    <w:rsid w:val="053E355E"/>
    <w:rsid w:val="05504EFC"/>
    <w:rsid w:val="05563522"/>
    <w:rsid w:val="0591642D"/>
    <w:rsid w:val="05A21FEB"/>
    <w:rsid w:val="05B44989"/>
    <w:rsid w:val="05BC64D9"/>
    <w:rsid w:val="05C278DF"/>
    <w:rsid w:val="060B4567"/>
    <w:rsid w:val="06105C82"/>
    <w:rsid w:val="06156EEC"/>
    <w:rsid w:val="06196E43"/>
    <w:rsid w:val="062366E1"/>
    <w:rsid w:val="0651329C"/>
    <w:rsid w:val="065956E7"/>
    <w:rsid w:val="06680C16"/>
    <w:rsid w:val="066A17D0"/>
    <w:rsid w:val="066C755B"/>
    <w:rsid w:val="067E009C"/>
    <w:rsid w:val="06966252"/>
    <w:rsid w:val="06B85B89"/>
    <w:rsid w:val="06CA1351"/>
    <w:rsid w:val="07026123"/>
    <w:rsid w:val="07065E84"/>
    <w:rsid w:val="07335EB1"/>
    <w:rsid w:val="073E1552"/>
    <w:rsid w:val="075C6C70"/>
    <w:rsid w:val="0771702A"/>
    <w:rsid w:val="07790680"/>
    <w:rsid w:val="077D0AC9"/>
    <w:rsid w:val="07841971"/>
    <w:rsid w:val="07986B2C"/>
    <w:rsid w:val="07DC7449"/>
    <w:rsid w:val="07E058B5"/>
    <w:rsid w:val="07E634C5"/>
    <w:rsid w:val="07FC0C6F"/>
    <w:rsid w:val="081A0A91"/>
    <w:rsid w:val="081E5A24"/>
    <w:rsid w:val="0820725C"/>
    <w:rsid w:val="082C0A32"/>
    <w:rsid w:val="083712B3"/>
    <w:rsid w:val="08371BE1"/>
    <w:rsid w:val="08417FCD"/>
    <w:rsid w:val="084B148D"/>
    <w:rsid w:val="08741A78"/>
    <w:rsid w:val="08751889"/>
    <w:rsid w:val="088279EC"/>
    <w:rsid w:val="0887014B"/>
    <w:rsid w:val="08B478B7"/>
    <w:rsid w:val="08BA07CC"/>
    <w:rsid w:val="08EC5E3F"/>
    <w:rsid w:val="08FE43AA"/>
    <w:rsid w:val="090349C6"/>
    <w:rsid w:val="09181FD0"/>
    <w:rsid w:val="09227913"/>
    <w:rsid w:val="092317C3"/>
    <w:rsid w:val="092C6510"/>
    <w:rsid w:val="093279FA"/>
    <w:rsid w:val="093648E0"/>
    <w:rsid w:val="094178ED"/>
    <w:rsid w:val="094A75AE"/>
    <w:rsid w:val="095011E8"/>
    <w:rsid w:val="095D4962"/>
    <w:rsid w:val="09AB31EA"/>
    <w:rsid w:val="09AD4B52"/>
    <w:rsid w:val="09B82945"/>
    <w:rsid w:val="09B83690"/>
    <w:rsid w:val="09C20A95"/>
    <w:rsid w:val="09C26668"/>
    <w:rsid w:val="09C2779D"/>
    <w:rsid w:val="09C7278A"/>
    <w:rsid w:val="09E71AAC"/>
    <w:rsid w:val="09EB6773"/>
    <w:rsid w:val="09EB7A06"/>
    <w:rsid w:val="0A2934C4"/>
    <w:rsid w:val="0A2973A0"/>
    <w:rsid w:val="0A4C30CE"/>
    <w:rsid w:val="0A4F5833"/>
    <w:rsid w:val="0A5D0409"/>
    <w:rsid w:val="0A5E44BB"/>
    <w:rsid w:val="0A5E4E37"/>
    <w:rsid w:val="0A64367E"/>
    <w:rsid w:val="0A643CD1"/>
    <w:rsid w:val="0A887DC5"/>
    <w:rsid w:val="0A8A5D55"/>
    <w:rsid w:val="0A8D6FE9"/>
    <w:rsid w:val="0AA562D2"/>
    <w:rsid w:val="0AA7695A"/>
    <w:rsid w:val="0AB3441E"/>
    <w:rsid w:val="0AD21D89"/>
    <w:rsid w:val="0AF243FD"/>
    <w:rsid w:val="0AFF1A63"/>
    <w:rsid w:val="0B2807F6"/>
    <w:rsid w:val="0B2F6602"/>
    <w:rsid w:val="0B337EC3"/>
    <w:rsid w:val="0B4552D8"/>
    <w:rsid w:val="0B4D0C7B"/>
    <w:rsid w:val="0B7C19C8"/>
    <w:rsid w:val="0B913E52"/>
    <w:rsid w:val="0BAE3A4B"/>
    <w:rsid w:val="0BB862B0"/>
    <w:rsid w:val="0BBC40ED"/>
    <w:rsid w:val="0BC94E28"/>
    <w:rsid w:val="0BD61AC3"/>
    <w:rsid w:val="0BE86B67"/>
    <w:rsid w:val="0BFB409B"/>
    <w:rsid w:val="0C0205D4"/>
    <w:rsid w:val="0C202D8C"/>
    <w:rsid w:val="0C245DEB"/>
    <w:rsid w:val="0C276B23"/>
    <w:rsid w:val="0C4065B0"/>
    <w:rsid w:val="0C5C6F7A"/>
    <w:rsid w:val="0C6C7C78"/>
    <w:rsid w:val="0C993B6B"/>
    <w:rsid w:val="0CE04F32"/>
    <w:rsid w:val="0D056450"/>
    <w:rsid w:val="0D0A32D3"/>
    <w:rsid w:val="0D0E44A2"/>
    <w:rsid w:val="0D2577BC"/>
    <w:rsid w:val="0D5272FB"/>
    <w:rsid w:val="0D5C3BAE"/>
    <w:rsid w:val="0D5F2F55"/>
    <w:rsid w:val="0D626680"/>
    <w:rsid w:val="0D7A2D63"/>
    <w:rsid w:val="0D8D3AF3"/>
    <w:rsid w:val="0D911911"/>
    <w:rsid w:val="0D9A635E"/>
    <w:rsid w:val="0D9B2294"/>
    <w:rsid w:val="0DB525BE"/>
    <w:rsid w:val="0DBC757D"/>
    <w:rsid w:val="0DD54857"/>
    <w:rsid w:val="0DE114BE"/>
    <w:rsid w:val="0DEB2667"/>
    <w:rsid w:val="0DEB449A"/>
    <w:rsid w:val="0DEC49C1"/>
    <w:rsid w:val="0E0A4B52"/>
    <w:rsid w:val="0E0B4D7A"/>
    <w:rsid w:val="0E164DE0"/>
    <w:rsid w:val="0E26217E"/>
    <w:rsid w:val="0E3467BF"/>
    <w:rsid w:val="0E462209"/>
    <w:rsid w:val="0E463428"/>
    <w:rsid w:val="0E504C12"/>
    <w:rsid w:val="0E523F84"/>
    <w:rsid w:val="0E87115C"/>
    <w:rsid w:val="0EA161A3"/>
    <w:rsid w:val="0EBD26E1"/>
    <w:rsid w:val="0EC5795B"/>
    <w:rsid w:val="0ED6639F"/>
    <w:rsid w:val="0EE76204"/>
    <w:rsid w:val="0EEF008D"/>
    <w:rsid w:val="0EF34A1D"/>
    <w:rsid w:val="0EF74A8B"/>
    <w:rsid w:val="0EFD5904"/>
    <w:rsid w:val="0F01394D"/>
    <w:rsid w:val="0F045E55"/>
    <w:rsid w:val="0F2317FD"/>
    <w:rsid w:val="0F3F32F4"/>
    <w:rsid w:val="0F475940"/>
    <w:rsid w:val="0F5C2D01"/>
    <w:rsid w:val="0F616072"/>
    <w:rsid w:val="0F8815F2"/>
    <w:rsid w:val="0F904811"/>
    <w:rsid w:val="0F914E4F"/>
    <w:rsid w:val="0F9D2849"/>
    <w:rsid w:val="0FA938B5"/>
    <w:rsid w:val="0FAE0C31"/>
    <w:rsid w:val="0FAF15C9"/>
    <w:rsid w:val="0FCB3B79"/>
    <w:rsid w:val="0FE25F5E"/>
    <w:rsid w:val="100F29D3"/>
    <w:rsid w:val="10176537"/>
    <w:rsid w:val="102D5307"/>
    <w:rsid w:val="102F5D52"/>
    <w:rsid w:val="102F7469"/>
    <w:rsid w:val="1039409C"/>
    <w:rsid w:val="103A4869"/>
    <w:rsid w:val="10454825"/>
    <w:rsid w:val="104B1F1B"/>
    <w:rsid w:val="10591E01"/>
    <w:rsid w:val="105B06DC"/>
    <w:rsid w:val="106043EC"/>
    <w:rsid w:val="107468A0"/>
    <w:rsid w:val="107D6C9A"/>
    <w:rsid w:val="108F640B"/>
    <w:rsid w:val="10980010"/>
    <w:rsid w:val="109B076D"/>
    <w:rsid w:val="10A8116E"/>
    <w:rsid w:val="10B47D2B"/>
    <w:rsid w:val="10B85378"/>
    <w:rsid w:val="10C8418F"/>
    <w:rsid w:val="10D2217C"/>
    <w:rsid w:val="10EB50FD"/>
    <w:rsid w:val="1107542D"/>
    <w:rsid w:val="110B4B3D"/>
    <w:rsid w:val="111A1973"/>
    <w:rsid w:val="11255F87"/>
    <w:rsid w:val="11397DE9"/>
    <w:rsid w:val="115C5558"/>
    <w:rsid w:val="117E0591"/>
    <w:rsid w:val="11822D84"/>
    <w:rsid w:val="11837332"/>
    <w:rsid w:val="11863282"/>
    <w:rsid w:val="1191707F"/>
    <w:rsid w:val="11A80594"/>
    <w:rsid w:val="11B573B5"/>
    <w:rsid w:val="11E555D4"/>
    <w:rsid w:val="120F63B4"/>
    <w:rsid w:val="121342E4"/>
    <w:rsid w:val="121C43AB"/>
    <w:rsid w:val="12465655"/>
    <w:rsid w:val="126A2F75"/>
    <w:rsid w:val="126B414A"/>
    <w:rsid w:val="12831BBF"/>
    <w:rsid w:val="129C40D0"/>
    <w:rsid w:val="12A55339"/>
    <w:rsid w:val="12BD1387"/>
    <w:rsid w:val="12BE4F9E"/>
    <w:rsid w:val="12C13661"/>
    <w:rsid w:val="12C8488E"/>
    <w:rsid w:val="12DE2A6F"/>
    <w:rsid w:val="12E62E92"/>
    <w:rsid w:val="12F63154"/>
    <w:rsid w:val="130C644D"/>
    <w:rsid w:val="1317485A"/>
    <w:rsid w:val="1318118F"/>
    <w:rsid w:val="132E3545"/>
    <w:rsid w:val="13316C0C"/>
    <w:rsid w:val="13452497"/>
    <w:rsid w:val="13461469"/>
    <w:rsid w:val="1349653C"/>
    <w:rsid w:val="137D7EA2"/>
    <w:rsid w:val="138935C9"/>
    <w:rsid w:val="139B4DCB"/>
    <w:rsid w:val="13A34A4F"/>
    <w:rsid w:val="13BC0315"/>
    <w:rsid w:val="13CF703D"/>
    <w:rsid w:val="13D8204A"/>
    <w:rsid w:val="13E863ED"/>
    <w:rsid w:val="140158AC"/>
    <w:rsid w:val="141A400F"/>
    <w:rsid w:val="141D114F"/>
    <w:rsid w:val="142B7442"/>
    <w:rsid w:val="14547EF2"/>
    <w:rsid w:val="14552997"/>
    <w:rsid w:val="145B1312"/>
    <w:rsid w:val="14717D6E"/>
    <w:rsid w:val="14885F3F"/>
    <w:rsid w:val="14A5124C"/>
    <w:rsid w:val="14A756FA"/>
    <w:rsid w:val="14B630C0"/>
    <w:rsid w:val="14D01CD8"/>
    <w:rsid w:val="14E30159"/>
    <w:rsid w:val="14F17E25"/>
    <w:rsid w:val="14F85741"/>
    <w:rsid w:val="14FC0093"/>
    <w:rsid w:val="15105212"/>
    <w:rsid w:val="151F6D68"/>
    <w:rsid w:val="1554496B"/>
    <w:rsid w:val="15624D66"/>
    <w:rsid w:val="159245C0"/>
    <w:rsid w:val="15E70A6A"/>
    <w:rsid w:val="16016412"/>
    <w:rsid w:val="16134BA4"/>
    <w:rsid w:val="162F6DB0"/>
    <w:rsid w:val="16437A7A"/>
    <w:rsid w:val="16454F25"/>
    <w:rsid w:val="165374EA"/>
    <w:rsid w:val="166F2B12"/>
    <w:rsid w:val="16A371EB"/>
    <w:rsid w:val="16E17B3A"/>
    <w:rsid w:val="16FB2AFC"/>
    <w:rsid w:val="1703208A"/>
    <w:rsid w:val="17503148"/>
    <w:rsid w:val="17580FB1"/>
    <w:rsid w:val="17660D0D"/>
    <w:rsid w:val="17780477"/>
    <w:rsid w:val="1795503D"/>
    <w:rsid w:val="17AF283E"/>
    <w:rsid w:val="17D37545"/>
    <w:rsid w:val="17D55E74"/>
    <w:rsid w:val="180B0542"/>
    <w:rsid w:val="180E1B25"/>
    <w:rsid w:val="181364D5"/>
    <w:rsid w:val="18142C37"/>
    <w:rsid w:val="181A1803"/>
    <w:rsid w:val="181C6DCE"/>
    <w:rsid w:val="18407E33"/>
    <w:rsid w:val="184336AB"/>
    <w:rsid w:val="185329DA"/>
    <w:rsid w:val="185E1A44"/>
    <w:rsid w:val="186A345D"/>
    <w:rsid w:val="18734D51"/>
    <w:rsid w:val="187A5B55"/>
    <w:rsid w:val="18896838"/>
    <w:rsid w:val="18B22B8F"/>
    <w:rsid w:val="18C1150C"/>
    <w:rsid w:val="18CC28FF"/>
    <w:rsid w:val="18CD1236"/>
    <w:rsid w:val="18FE401D"/>
    <w:rsid w:val="19143E6E"/>
    <w:rsid w:val="192B52B8"/>
    <w:rsid w:val="196A0C68"/>
    <w:rsid w:val="197524CC"/>
    <w:rsid w:val="197944FE"/>
    <w:rsid w:val="19845F38"/>
    <w:rsid w:val="198C07BF"/>
    <w:rsid w:val="1991502F"/>
    <w:rsid w:val="199E30FD"/>
    <w:rsid w:val="19AA5BA8"/>
    <w:rsid w:val="19AE2BE4"/>
    <w:rsid w:val="19AE5629"/>
    <w:rsid w:val="1A0615D3"/>
    <w:rsid w:val="1A0B3EB2"/>
    <w:rsid w:val="1A140DF4"/>
    <w:rsid w:val="1A1670E6"/>
    <w:rsid w:val="1A264B6B"/>
    <w:rsid w:val="1A2D22E7"/>
    <w:rsid w:val="1A381122"/>
    <w:rsid w:val="1A700B07"/>
    <w:rsid w:val="1A72615C"/>
    <w:rsid w:val="1AA128F2"/>
    <w:rsid w:val="1AB62AC0"/>
    <w:rsid w:val="1AB91D49"/>
    <w:rsid w:val="1ABC044C"/>
    <w:rsid w:val="1AC70558"/>
    <w:rsid w:val="1ACA2224"/>
    <w:rsid w:val="1ACC01DF"/>
    <w:rsid w:val="1AD75499"/>
    <w:rsid w:val="1AF11404"/>
    <w:rsid w:val="1B0727AD"/>
    <w:rsid w:val="1B0D5454"/>
    <w:rsid w:val="1B1F27C9"/>
    <w:rsid w:val="1B266951"/>
    <w:rsid w:val="1B326C8A"/>
    <w:rsid w:val="1B416DC3"/>
    <w:rsid w:val="1B524220"/>
    <w:rsid w:val="1B591D02"/>
    <w:rsid w:val="1B597856"/>
    <w:rsid w:val="1B783F17"/>
    <w:rsid w:val="1BB2476C"/>
    <w:rsid w:val="1BBF60E8"/>
    <w:rsid w:val="1BC67891"/>
    <w:rsid w:val="1C180E40"/>
    <w:rsid w:val="1C3947A5"/>
    <w:rsid w:val="1C532E82"/>
    <w:rsid w:val="1C8B314F"/>
    <w:rsid w:val="1C920453"/>
    <w:rsid w:val="1CB1526C"/>
    <w:rsid w:val="1CCB6EA4"/>
    <w:rsid w:val="1CCF3C1F"/>
    <w:rsid w:val="1CD576CE"/>
    <w:rsid w:val="1CE16A73"/>
    <w:rsid w:val="1CFD0378"/>
    <w:rsid w:val="1D0A5719"/>
    <w:rsid w:val="1D0D13FE"/>
    <w:rsid w:val="1D0D6C88"/>
    <w:rsid w:val="1D131801"/>
    <w:rsid w:val="1D5D6141"/>
    <w:rsid w:val="1D5E3E64"/>
    <w:rsid w:val="1D612450"/>
    <w:rsid w:val="1D633E6A"/>
    <w:rsid w:val="1D652315"/>
    <w:rsid w:val="1D7C6E5F"/>
    <w:rsid w:val="1DA80910"/>
    <w:rsid w:val="1DB364B7"/>
    <w:rsid w:val="1DB94BC1"/>
    <w:rsid w:val="1DBF520D"/>
    <w:rsid w:val="1DF11603"/>
    <w:rsid w:val="1DF11C30"/>
    <w:rsid w:val="1E017EA3"/>
    <w:rsid w:val="1E0E5925"/>
    <w:rsid w:val="1E303A33"/>
    <w:rsid w:val="1E40249A"/>
    <w:rsid w:val="1E57282B"/>
    <w:rsid w:val="1E587E2B"/>
    <w:rsid w:val="1E6419E3"/>
    <w:rsid w:val="1E6552B6"/>
    <w:rsid w:val="1EC17F8C"/>
    <w:rsid w:val="1ECE434F"/>
    <w:rsid w:val="1ED316EA"/>
    <w:rsid w:val="1EEA392E"/>
    <w:rsid w:val="1F2D7C9A"/>
    <w:rsid w:val="1F320093"/>
    <w:rsid w:val="1F390646"/>
    <w:rsid w:val="1F4477E9"/>
    <w:rsid w:val="1F486D12"/>
    <w:rsid w:val="1F6A7172"/>
    <w:rsid w:val="1F8550E9"/>
    <w:rsid w:val="1F8B176A"/>
    <w:rsid w:val="1F974746"/>
    <w:rsid w:val="1F9E6301"/>
    <w:rsid w:val="1FB6708F"/>
    <w:rsid w:val="1FDA33FE"/>
    <w:rsid w:val="1FE31192"/>
    <w:rsid w:val="200B0249"/>
    <w:rsid w:val="201C4A65"/>
    <w:rsid w:val="203F7C1A"/>
    <w:rsid w:val="20402B2C"/>
    <w:rsid w:val="205F7B5E"/>
    <w:rsid w:val="208745AE"/>
    <w:rsid w:val="209B468D"/>
    <w:rsid w:val="20BD6188"/>
    <w:rsid w:val="20BE5E49"/>
    <w:rsid w:val="20CC3C21"/>
    <w:rsid w:val="20CF0981"/>
    <w:rsid w:val="21022973"/>
    <w:rsid w:val="211D3D9B"/>
    <w:rsid w:val="2127560A"/>
    <w:rsid w:val="212E0396"/>
    <w:rsid w:val="213A394D"/>
    <w:rsid w:val="214970BD"/>
    <w:rsid w:val="21696C10"/>
    <w:rsid w:val="216A567F"/>
    <w:rsid w:val="2184739D"/>
    <w:rsid w:val="218477C6"/>
    <w:rsid w:val="21C36FF6"/>
    <w:rsid w:val="21DB77BC"/>
    <w:rsid w:val="21ED07DF"/>
    <w:rsid w:val="22046425"/>
    <w:rsid w:val="220B1D60"/>
    <w:rsid w:val="221B04AF"/>
    <w:rsid w:val="221B31D1"/>
    <w:rsid w:val="222114D3"/>
    <w:rsid w:val="22617643"/>
    <w:rsid w:val="22644F7C"/>
    <w:rsid w:val="22823A8B"/>
    <w:rsid w:val="22874E5D"/>
    <w:rsid w:val="228C5BE8"/>
    <w:rsid w:val="22954931"/>
    <w:rsid w:val="22CD11C8"/>
    <w:rsid w:val="22DD1EE6"/>
    <w:rsid w:val="22E32F8B"/>
    <w:rsid w:val="231B7612"/>
    <w:rsid w:val="231E3296"/>
    <w:rsid w:val="232520C0"/>
    <w:rsid w:val="23277EA5"/>
    <w:rsid w:val="2334208C"/>
    <w:rsid w:val="233833C4"/>
    <w:rsid w:val="23520806"/>
    <w:rsid w:val="235B5D17"/>
    <w:rsid w:val="235B63B7"/>
    <w:rsid w:val="236A65F0"/>
    <w:rsid w:val="239C5153"/>
    <w:rsid w:val="23A67730"/>
    <w:rsid w:val="23A92276"/>
    <w:rsid w:val="23D661F9"/>
    <w:rsid w:val="23E02CB3"/>
    <w:rsid w:val="23F20BD3"/>
    <w:rsid w:val="24021BFF"/>
    <w:rsid w:val="2421602B"/>
    <w:rsid w:val="24226F1F"/>
    <w:rsid w:val="2423658A"/>
    <w:rsid w:val="24340F6E"/>
    <w:rsid w:val="24611831"/>
    <w:rsid w:val="246D5331"/>
    <w:rsid w:val="24711DB7"/>
    <w:rsid w:val="249A4DFB"/>
    <w:rsid w:val="24B115E0"/>
    <w:rsid w:val="24C1406F"/>
    <w:rsid w:val="24CD4D58"/>
    <w:rsid w:val="24D35D98"/>
    <w:rsid w:val="24E635B0"/>
    <w:rsid w:val="25012012"/>
    <w:rsid w:val="25100B46"/>
    <w:rsid w:val="25170794"/>
    <w:rsid w:val="25441243"/>
    <w:rsid w:val="25671EF6"/>
    <w:rsid w:val="25855447"/>
    <w:rsid w:val="25AB0C0F"/>
    <w:rsid w:val="25F12D0B"/>
    <w:rsid w:val="25FC10A7"/>
    <w:rsid w:val="262912C1"/>
    <w:rsid w:val="26353E13"/>
    <w:rsid w:val="2639645D"/>
    <w:rsid w:val="265062D5"/>
    <w:rsid w:val="265B7D4E"/>
    <w:rsid w:val="26616C5C"/>
    <w:rsid w:val="2663780D"/>
    <w:rsid w:val="26731756"/>
    <w:rsid w:val="267B5EC9"/>
    <w:rsid w:val="268103C5"/>
    <w:rsid w:val="26887413"/>
    <w:rsid w:val="268A27BF"/>
    <w:rsid w:val="26986331"/>
    <w:rsid w:val="26AE67B8"/>
    <w:rsid w:val="26CE7A11"/>
    <w:rsid w:val="26E12E73"/>
    <w:rsid w:val="26E962F0"/>
    <w:rsid w:val="26EB5549"/>
    <w:rsid w:val="27056F72"/>
    <w:rsid w:val="271924FE"/>
    <w:rsid w:val="272C406B"/>
    <w:rsid w:val="272F4C59"/>
    <w:rsid w:val="273D0AF3"/>
    <w:rsid w:val="27474317"/>
    <w:rsid w:val="276E78B6"/>
    <w:rsid w:val="2782492D"/>
    <w:rsid w:val="27876326"/>
    <w:rsid w:val="2797224D"/>
    <w:rsid w:val="27A07B5A"/>
    <w:rsid w:val="27AB6655"/>
    <w:rsid w:val="27B92569"/>
    <w:rsid w:val="27BB5D88"/>
    <w:rsid w:val="27C74961"/>
    <w:rsid w:val="27ED4E73"/>
    <w:rsid w:val="280923BE"/>
    <w:rsid w:val="281578DA"/>
    <w:rsid w:val="28237F33"/>
    <w:rsid w:val="282D71E0"/>
    <w:rsid w:val="28372E99"/>
    <w:rsid w:val="2855679C"/>
    <w:rsid w:val="285675DD"/>
    <w:rsid w:val="28871FA7"/>
    <w:rsid w:val="28B313BC"/>
    <w:rsid w:val="28C14169"/>
    <w:rsid w:val="290417D8"/>
    <w:rsid w:val="290709AF"/>
    <w:rsid w:val="2907122D"/>
    <w:rsid w:val="293D28BF"/>
    <w:rsid w:val="29477F79"/>
    <w:rsid w:val="297959EA"/>
    <w:rsid w:val="298B3B88"/>
    <w:rsid w:val="299362A6"/>
    <w:rsid w:val="29BA7C52"/>
    <w:rsid w:val="29D4750D"/>
    <w:rsid w:val="29ED7DBD"/>
    <w:rsid w:val="29EF63A1"/>
    <w:rsid w:val="2A227E56"/>
    <w:rsid w:val="2A2C2F12"/>
    <w:rsid w:val="2A4606EF"/>
    <w:rsid w:val="2A8C32B9"/>
    <w:rsid w:val="2ACF096E"/>
    <w:rsid w:val="2AE865D0"/>
    <w:rsid w:val="2AFA65D8"/>
    <w:rsid w:val="2B032D1A"/>
    <w:rsid w:val="2B751ACC"/>
    <w:rsid w:val="2B7579D6"/>
    <w:rsid w:val="2B926D24"/>
    <w:rsid w:val="2BAB1FB9"/>
    <w:rsid w:val="2BB37860"/>
    <w:rsid w:val="2BC65B7D"/>
    <w:rsid w:val="2BD339AC"/>
    <w:rsid w:val="2BF74D93"/>
    <w:rsid w:val="2C03776B"/>
    <w:rsid w:val="2CA91822"/>
    <w:rsid w:val="2CB31F03"/>
    <w:rsid w:val="2CC116B6"/>
    <w:rsid w:val="2CF07851"/>
    <w:rsid w:val="2CF66F70"/>
    <w:rsid w:val="2CFD4ADE"/>
    <w:rsid w:val="2D00755E"/>
    <w:rsid w:val="2D1430F5"/>
    <w:rsid w:val="2D153116"/>
    <w:rsid w:val="2D590A71"/>
    <w:rsid w:val="2D5A679E"/>
    <w:rsid w:val="2D602899"/>
    <w:rsid w:val="2D753D11"/>
    <w:rsid w:val="2D901564"/>
    <w:rsid w:val="2DAE4338"/>
    <w:rsid w:val="2DAF1CE4"/>
    <w:rsid w:val="2DAF38B9"/>
    <w:rsid w:val="2DF232E2"/>
    <w:rsid w:val="2E245C93"/>
    <w:rsid w:val="2E2A7518"/>
    <w:rsid w:val="2E335560"/>
    <w:rsid w:val="2E351415"/>
    <w:rsid w:val="2E396294"/>
    <w:rsid w:val="2E412694"/>
    <w:rsid w:val="2E574F4F"/>
    <w:rsid w:val="2E667D77"/>
    <w:rsid w:val="2E7B15D2"/>
    <w:rsid w:val="2E914807"/>
    <w:rsid w:val="2E932665"/>
    <w:rsid w:val="2E955BB6"/>
    <w:rsid w:val="2E984242"/>
    <w:rsid w:val="2EAA2D62"/>
    <w:rsid w:val="2EB107BE"/>
    <w:rsid w:val="2EBA5161"/>
    <w:rsid w:val="2EBC338A"/>
    <w:rsid w:val="2EE00330"/>
    <w:rsid w:val="2EE76F81"/>
    <w:rsid w:val="2EF85B8B"/>
    <w:rsid w:val="2F6F45D6"/>
    <w:rsid w:val="2F711C55"/>
    <w:rsid w:val="2F8041B1"/>
    <w:rsid w:val="2F924407"/>
    <w:rsid w:val="2F9A2083"/>
    <w:rsid w:val="2F9F06AF"/>
    <w:rsid w:val="2FB12ABE"/>
    <w:rsid w:val="2FCA2769"/>
    <w:rsid w:val="2FCC455E"/>
    <w:rsid w:val="2FE44681"/>
    <w:rsid w:val="2FF83C8B"/>
    <w:rsid w:val="2FFF0C17"/>
    <w:rsid w:val="300C686C"/>
    <w:rsid w:val="302A169B"/>
    <w:rsid w:val="303269F2"/>
    <w:rsid w:val="30375EDD"/>
    <w:rsid w:val="303D6AF1"/>
    <w:rsid w:val="305D0DD0"/>
    <w:rsid w:val="307C256C"/>
    <w:rsid w:val="30854E1F"/>
    <w:rsid w:val="30864F15"/>
    <w:rsid w:val="308A3111"/>
    <w:rsid w:val="30917F14"/>
    <w:rsid w:val="30AE6F5C"/>
    <w:rsid w:val="30C17CCA"/>
    <w:rsid w:val="30C7388E"/>
    <w:rsid w:val="30CD152B"/>
    <w:rsid w:val="30D44167"/>
    <w:rsid w:val="30F04710"/>
    <w:rsid w:val="310A7B85"/>
    <w:rsid w:val="3114263B"/>
    <w:rsid w:val="3125216B"/>
    <w:rsid w:val="3133729D"/>
    <w:rsid w:val="31452611"/>
    <w:rsid w:val="31682117"/>
    <w:rsid w:val="3191739F"/>
    <w:rsid w:val="319B7ED2"/>
    <w:rsid w:val="31A85424"/>
    <w:rsid w:val="31BA524A"/>
    <w:rsid w:val="31C56F47"/>
    <w:rsid w:val="31CD474B"/>
    <w:rsid w:val="31E65F9F"/>
    <w:rsid w:val="31EE07D7"/>
    <w:rsid w:val="32021BE2"/>
    <w:rsid w:val="32153577"/>
    <w:rsid w:val="321643EA"/>
    <w:rsid w:val="3217122F"/>
    <w:rsid w:val="3227412D"/>
    <w:rsid w:val="32317832"/>
    <w:rsid w:val="325A3539"/>
    <w:rsid w:val="327C1085"/>
    <w:rsid w:val="328163C0"/>
    <w:rsid w:val="328C6AF0"/>
    <w:rsid w:val="32913649"/>
    <w:rsid w:val="329F4C53"/>
    <w:rsid w:val="32A05F0D"/>
    <w:rsid w:val="32AB2DB5"/>
    <w:rsid w:val="32B675BE"/>
    <w:rsid w:val="32BB5103"/>
    <w:rsid w:val="32BC491E"/>
    <w:rsid w:val="32C936BB"/>
    <w:rsid w:val="32E128E3"/>
    <w:rsid w:val="32FE512A"/>
    <w:rsid w:val="33017FB5"/>
    <w:rsid w:val="33095348"/>
    <w:rsid w:val="33412B66"/>
    <w:rsid w:val="33526CCA"/>
    <w:rsid w:val="3371169F"/>
    <w:rsid w:val="33912185"/>
    <w:rsid w:val="33FB683B"/>
    <w:rsid w:val="340340F8"/>
    <w:rsid w:val="343105A9"/>
    <w:rsid w:val="344F5887"/>
    <w:rsid w:val="34575CF4"/>
    <w:rsid w:val="34696144"/>
    <w:rsid w:val="346A04B3"/>
    <w:rsid w:val="348405EC"/>
    <w:rsid w:val="3488380E"/>
    <w:rsid w:val="34A33241"/>
    <w:rsid w:val="34B22AAF"/>
    <w:rsid w:val="34BA08E0"/>
    <w:rsid w:val="34C53E58"/>
    <w:rsid w:val="34D65E7D"/>
    <w:rsid w:val="34DA3A5A"/>
    <w:rsid w:val="34DD5E13"/>
    <w:rsid w:val="34F4137E"/>
    <w:rsid w:val="34F964FF"/>
    <w:rsid w:val="350118C0"/>
    <w:rsid w:val="354F2038"/>
    <w:rsid w:val="354F7405"/>
    <w:rsid w:val="356C22C1"/>
    <w:rsid w:val="35704841"/>
    <w:rsid w:val="3593776E"/>
    <w:rsid w:val="35A00EE7"/>
    <w:rsid w:val="35A308EE"/>
    <w:rsid w:val="35FF146F"/>
    <w:rsid w:val="36024934"/>
    <w:rsid w:val="361536C8"/>
    <w:rsid w:val="361655BD"/>
    <w:rsid w:val="36170673"/>
    <w:rsid w:val="363701EC"/>
    <w:rsid w:val="36464507"/>
    <w:rsid w:val="36485A0B"/>
    <w:rsid w:val="365232C8"/>
    <w:rsid w:val="36991F4B"/>
    <w:rsid w:val="369D5101"/>
    <w:rsid w:val="36C15657"/>
    <w:rsid w:val="36C54C70"/>
    <w:rsid w:val="36CB76CA"/>
    <w:rsid w:val="36E95ABB"/>
    <w:rsid w:val="3722651D"/>
    <w:rsid w:val="37575291"/>
    <w:rsid w:val="37743126"/>
    <w:rsid w:val="377962D7"/>
    <w:rsid w:val="37814281"/>
    <w:rsid w:val="37A05A1E"/>
    <w:rsid w:val="37A1105D"/>
    <w:rsid w:val="37C13D2A"/>
    <w:rsid w:val="37CD3592"/>
    <w:rsid w:val="37D661EC"/>
    <w:rsid w:val="37E85824"/>
    <w:rsid w:val="38674DB9"/>
    <w:rsid w:val="3869588A"/>
    <w:rsid w:val="38730F30"/>
    <w:rsid w:val="38817BCB"/>
    <w:rsid w:val="388307DF"/>
    <w:rsid w:val="38AD158E"/>
    <w:rsid w:val="38E01AF8"/>
    <w:rsid w:val="38E46C0F"/>
    <w:rsid w:val="39027598"/>
    <w:rsid w:val="39097448"/>
    <w:rsid w:val="39353FB4"/>
    <w:rsid w:val="39502830"/>
    <w:rsid w:val="39542899"/>
    <w:rsid w:val="395A1C7B"/>
    <w:rsid w:val="398D752D"/>
    <w:rsid w:val="399D4FA4"/>
    <w:rsid w:val="39A804A3"/>
    <w:rsid w:val="39C44CE6"/>
    <w:rsid w:val="39DB1590"/>
    <w:rsid w:val="39F7789C"/>
    <w:rsid w:val="39FD397C"/>
    <w:rsid w:val="3A185654"/>
    <w:rsid w:val="3A2B51CE"/>
    <w:rsid w:val="3A2C4D61"/>
    <w:rsid w:val="3A2D50CE"/>
    <w:rsid w:val="3A2E0275"/>
    <w:rsid w:val="3A545DFF"/>
    <w:rsid w:val="3A5C44CE"/>
    <w:rsid w:val="3A6B6BA9"/>
    <w:rsid w:val="3AB54EAC"/>
    <w:rsid w:val="3AC07D4A"/>
    <w:rsid w:val="3AE60519"/>
    <w:rsid w:val="3AF402F1"/>
    <w:rsid w:val="3AF633C8"/>
    <w:rsid w:val="3B1642B3"/>
    <w:rsid w:val="3B2E0807"/>
    <w:rsid w:val="3B465C8C"/>
    <w:rsid w:val="3B5A5964"/>
    <w:rsid w:val="3B7F359C"/>
    <w:rsid w:val="3BA367EE"/>
    <w:rsid w:val="3BB86659"/>
    <w:rsid w:val="3BC471A5"/>
    <w:rsid w:val="3BCC6C26"/>
    <w:rsid w:val="3BFE1366"/>
    <w:rsid w:val="3C7578F2"/>
    <w:rsid w:val="3C9132DB"/>
    <w:rsid w:val="3C98513F"/>
    <w:rsid w:val="3CCF1E9C"/>
    <w:rsid w:val="3CE00FF2"/>
    <w:rsid w:val="3D0F7EF5"/>
    <w:rsid w:val="3D312380"/>
    <w:rsid w:val="3D3E24E6"/>
    <w:rsid w:val="3D452C0F"/>
    <w:rsid w:val="3D614C3F"/>
    <w:rsid w:val="3D6278F2"/>
    <w:rsid w:val="3DA45717"/>
    <w:rsid w:val="3DA54D46"/>
    <w:rsid w:val="3DBA09EA"/>
    <w:rsid w:val="3DC703BE"/>
    <w:rsid w:val="3DD10DF0"/>
    <w:rsid w:val="3DEF7125"/>
    <w:rsid w:val="3DF6499A"/>
    <w:rsid w:val="3E0963E7"/>
    <w:rsid w:val="3E125A44"/>
    <w:rsid w:val="3E4E7444"/>
    <w:rsid w:val="3E572988"/>
    <w:rsid w:val="3E8061C5"/>
    <w:rsid w:val="3EA7548B"/>
    <w:rsid w:val="3EB55CCF"/>
    <w:rsid w:val="3EC94CCE"/>
    <w:rsid w:val="3ED048CE"/>
    <w:rsid w:val="3ED742E8"/>
    <w:rsid w:val="3EE07C90"/>
    <w:rsid w:val="3EE416DA"/>
    <w:rsid w:val="3EF33996"/>
    <w:rsid w:val="3F037314"/>
    <w:rsid w:val="3F0722A9"/>
    <w:rsid w:val="3F562135"/>
    <w:rsid w:val="3F6D3E68"/>
    <w:rsid w:val="3F7816F1"/>
    <w:rsid w:val="3F78684C"/>
    <w:rsid w:val="3F81676C"/>
    <w:rsid w:val="3FAA1462"/>
    <w:rsid w:val="3FB11B85"/>
    <w:rsid w:val="3FB27D7A"/>
    <w:rsid w:val="3FBD4987"/>
    <w:rsid w:val="3FC156C8"/>
    <w:rsid w:val="3FF82D1A"/>
    <w:rsid w:val="3FFF435A"/>
    <w:rsid w:val="400627C1"/>
    <w:rsid w:val="4006633F"/>
    <w:rsid w:val="400800D3"/>
    <w:rsid w:val="40152E12"/>
    <w:rsid w:val="402006C6"/>
    <w:rsid w:val="402D0D45"/>
    <w:rsid w:val="40353457"/>
    <w:rsid w:val="405F1799"/>
    <w:rsid w:val="406039AC"/>
    <w:rsid w:val="406366FC"/>
    <w:rsid w:val="407F6B0F"/>
    <w:rsid w:val="40B419AE"/>
    <w:rsid w:val="40BA5586"/>
    <w:rsid w:val="40BB2489"/>
    <w:rsid w:val="40E21729"/>
    <w:rsid w:val="40FB4C98"/>
    <w:rsid w:val="41022455"/>
    <w:rsid w:val="41164FFD"/>
    <w:rsid w:val="413139BA"/>
    <w:rsid w:val="41320E14"/>
    <w:rsid w:val="41520646"/>
    <w:rsid w:val="415648AD"/>
    <w:rsid w:val="41591089"/>
    <w:rsid w:val="416278F3"/>
    <w:rsid w:val="417B6222"/>
    <w:rsid w:val="41872B3C"/>
    <w:rsid w:val="418E2428"/>
    <w:rsid w:val="4190579F"/>
    <w:rsid w:val="41A16BB9"/>
    <w:rsid w:val="41AE496B"/>
    <w:rsid w:val="41C51803"/>
    <w:rsid w:val="41C55D37"/>
    <w:rsid w:val="41CA4B88"/>
    <w:rsid w:val="41EB26E2"/>
    <w:rsid w:val="420E525E"/>
    <w:rsid w:val="420E6CFF"/>
    <w:rsid w:val="421D2905"/>
    <w:rsid w:val="42320356"/>
    <w:rsid w:val="424D29D6"/>
    <w:rsid w:val="4250353B"/>
    <w:rsid w:val="42A3745B"/>
    <w:rsid w:val="42A76A8C"/>
    <w:rsid w:val="42BE1530"/>
    <w:rsid w:val="42C57913"/>
    <w:rsid w:val="42D55DF9"/>
    <w:rsid w:val="431445CD"/>
    <w:rsid w:val="432B0B1F"/>
    <w:rsid w:val="435058D1"/>
    <w:rsid w:val="435D4B44"/>
    <w:rsid w:val="435E688A"/>
    <w:rsid w:val="43643E7C"/>
    <w:rsid w:val="439D239A"/>
    <w:rsid w:val="43CE4A28"/>
    <w:rsid w:val="43CE73CB"/>
    <w:rsid w:val="43EB7439"/>
    <w:rsid w:val="44093E6B"/>
    <w:rsid w:val="442477ED"/>
    <w:rsid w:val="44650C01"/>
    <w:rsid w:val="446A091C"/>
    <w:rsid w:val="44886012"/>
    <w:rsid w:val="4493691A"/>
    <w:rsid w:val="44A74FA0"/>
    <w:rsid w:val="44B1693C"/>
    <w:rsid w:val="44B67908"/>
    <w:rsid w:val="44D119EC"/>
    <w:rsid w:val="44D77F4A"/>
    <w:rsid w:val="44E22416"/>
    <w:rsid w:val="45220CD9"/>
    <w:rsid w:val="454B4045"/>
    <w:rsid w:val="455F5C29"/>
    <w:rsid w:val="456A4B95"/>
    <w:rsid w:val="45706C73"/>
    <w:rsid w:val="457F3FEF"/>
    <w:rsid w:val="4586626C"/>
    <w:rsid w:val="45874893"/>
    <w:rsid w:val="45CF7D4A"/>
    <w:rsid w:val="45D55E17"/>
    <w:rsid w:val="45DC505D"/>
    <w:rsid w:val="45E03EBF"/>
    <w:rsid w:val="45F16106"/>
    <w:rsid w:val="45FB7C4D"/>
    <w:rsid w:val="46575A89"/>
    <w:rsid w:val="46653778"/>
    <w:rsid w:val="466D1E1B"/>
    <w:rsid w:val="46867EAF"/>
    <w:rsid w:val="46957658"/>
    <w:rsid w:val="469A12FF"/>
    <w:rsid w:val="46CA43F6"/>
    <w:rsid w:val="46D45EB1"/>
    <w:rsid w:val="46EF66E4"/>
    <w:rsid w:val="46F77948"/>
    <w:rsid w:val="47263148"/>
    <w:rsid w:val="47484073"/>
    <w:rsid w:val="47520AEC"/>
    <w:rsid w:val="47571C33"/>
    <w:rsid w:val="47605F49"/>
    <w:rsid w:val="4782344B"/>
    <w:rsid w:val="479318A4"/>
    <w:rsid w:val="47B24F42"/>
    <w:rsid w:val="48077272"/>
    <w:rsid w:val="480C4298"/>
    <w:rsid w:val="481745C7"/>
    <w:rsid w:val="48210DB9"/>
    <w:rsid w:val="48291AFF"/>
    <w:rsid w:val="482F101D"/>
    <w:rsid w:val="484401C1"/>
    <w:rsid w:val="48882523"/>
    <w:rsid w:val="489074B1"/>
    <w:rsid w:val="48991019"/>
    <w:rsid w:val="48C21256"/>
    <w:rsid w:val="48F357B2"/>
    <w:rsid w:val="4900186A"/>
    <w:rsid w:val="49203FF1"/>
    <w:rsid w:val="4927089D"/>
    <w:rsid w:val="492E4A83"/>
    <w:rsid w:val="493B76FD"/>
    <w:rsid w:val="4950769A"/>
    <w:rsid w:val="495358AA"/>
    <w:rsid w:val="49580789"/>
    <w:rsid w:val="49611BE3"/>
    <w:rsid w:val="49635E19"/>
    <w:rsid w:val="496D3E2B"/>
    <w:rsid w:val="497E2604"/>
    <w:rsid w:val="498572F8"/>
    <w:rsid w:val="49A52022"/>
    <w:rsid w:val="49C20F63"/>
    <w:rsid w:val="49C93B0E"/>
    <w:rsid w:val="49E24677"/>
    <w:rsid w:val="49E95701"/>
    <w:rsid w:val="49FE426C"/>
    <w:rsid w:val="4A182EAB"/>
    <w:rsid w:val="4A416F3D"/>
    <w:rsid w:val="4A545317"/>
    <w:rsid w:val="4A592AC6"/>
    <w:rsid w:val="4A647DC8"/>
    <w:rsid w:val="4A6F7A6D"/>
    <w:rsid w:val="4A714B00"/>
    <w:rsid w:val="4A8E1F9F"/>
    <w:rsid w:val="4AE45BE9"/>
    <w:rsid w:val="4AE6067A"/>
    <w:rsid w:val="4AF97B01"/>
    <w:rsid w:val="4B301234"/>
    <w:rsid w:val="4B3244C7"/>
    <w:rsid w:val="4B3B011A"/>
    <w:rsid w:val="4B3D5C53"/>
    <w:rsid w:val="4B4E1A2E"/>
    <w:rsid w:val="4B604DFE"/>
    <w:rsid w:val="4B6547BC"/>
    <w:rsid w:val="4B665196"/>
    <w:rsid w:val="4B786C01"/>
    <w:rsid w:val="4B7D42EE"/>
    <w:rsid w:val="4B7D75E9"/>
    <w:rsid w:val="4B896CA2"/>
    <w:rsid w:val="4B9E483E"/>
    <w:rsid w:val="4BA56324"/>
    <w:rsid w:val="4BC105B1"/>
    <w:rsid w:val="4BD37028"/>
    <w:rsid w:val="4BE44A9C"/>
    <w:rsid w:val="4BF301B0"/>
    <w:rsid w:val="4C033B91"/>
    <w:rsid w:val="4C0B0FD8"/>
    <w:rsid w:val="4C1E01D9"/>
    <w:rsid w:val="4C1F7E1E"/>
    <w:rsid w:val="4C541DAD"/>
    <w:rsid w:val="4C560B59"/>
    <w:rsid w:val="4C594A6E"/>
    <w:rsid w:val="4C5D7124"/>
    <w:rsid w:val="4C667F8E"/>
    <w:rsid w:val="4C872021"/>
    <w:rsid w:val="4CA90829"/>
    <w:rsid w:val="4CB243FA"/>
    <w:rsid w:val="4CDF203C"/>
    <w:rsid w:val="4CE41726"/>
    <w:rsid w:val="4CE4175E"/>
    <w:rsid w:val="4CFF6BE2"/>
    <w:rsid w:val="4D0E647B"/>
    <w:rsid w:val="4D285584"/>
    <w:rsid w:val="4D2C0E40"/>
    <w:rsid w:val="4D4D5C8D"/>
    <w:rsid w:val="4D616CD5"/>
    <w:rsid w:val="4D640BB3"/>
    <w:rsid w:val="4D790255"/>
    <w:rsid w:val="4DA22B92"/>
    <w:rsid w:val="4DA32E59"/>
    <w:rsid w:val="4DAD0CCB"/>
    <w:rsid w:val="4DBB13FF"/>
    <w:rsid w:val="4DC35CA1"/>
    <w:rsid w:val="4DC466E3"/>
    <w:rsid w:val="4DD108F5"/>
    <w:rsid w:val="4DE04CCF"/>
    <w:rsid w:val="4DE32BEB"/>
    <w:rsid w:val="4DE7777B"/>
    <w:rsid w:val="4E002F8D"/>
    <w:rsid w:val="4E030E78"/>
    <w:rsid w:val="4E455AEA"/>
    <w:rsid w:val="4E613278"/>
    <w:rsid w:val="4E6D3F3F"/>
    <w:rsid w:val="4E7E5E9B"/>
    <w:rsid w:val="4E825694"/>
    <w:rsid w:val="4EDD4B15"/>
    <w:rsid w:val="4EE66D21"/>
    <w:rsid w:val="4EFA1B2A"/>
    <w:rsid w:val="4F0676CF"/>
    <w:rsid w:val="4F0D6514"/>
    <w:rsid w:val="4F0D7024"/>
    <w:rsid w:val="4F267C99"/>
    <w:rsid w:val="4F2A0D9B"/>
    <w:rsid w:val="4F2A37E7"/>
    <w:rsid w:val="4F650D25"/>
    <w:rsid w:val="4F853CCF"/>
    <w:rsid w:val="4F877265"/>
    <w:rsid w:val="4F933A5A"/>
    <w:rsid w:val="4F9976B8"/>
    <w:rsid w:val="4F9D5323"/>
    <w:rsid w:val="4FA473AF"/>
    <w:rsid w:val="4FC11578"/>
    <w:rsid w:val="4FD55EB8"/>
    <w:rsid w:val="4FFA7D74"/>
    <w:rsid w:val="50220D92"/>
    <w:rsid w:val="503A459B"/>
    <w:rsid w:val="505B524B"/>
    <w:rsid w:val="50812216"/>
    <w:rsid w:val="50827F4E"/>
    <w:rsid w:val="509C3EB0"/>
    <w:rsid w:val="50BC01D4"/>
    <w:rsid w:val="50C507B2"/>
    <w:rsid w:val="50D768A5"/>
    <w:rsid w:val="50F8623C"/>
    <w:rsid w:val="510E2E35"/>
    <w:rsid w:val="51115D63"/>
    <w:rsid w:val="511C2B97"/>
    <w:rsid w:val="513656A9"/>
    <w:rsid w:val="513C6490"/>
    <w:rsid w:val="51454BEF"/>
    <w:rsid w:val="514B06B8"/>
    <w:rsid w:val="51570920"/>
    <w:rsid w:val="51585C63"/>
    <w:rsid w:val="5172634E"/>
    <w:rsid w:val="51942173"/>
    <w:rsid w:val="51B72599"/>
    <w:rsid w:val="51BB093E"/>
    <w:rsid w:val="51CF4517"/>
    <w:rsid w:val="51E2007A"/>
    <w:rsid w:val="51E675D7"/>
    <w:rsid w:val="51EC2908"/>
    <w:rsid w:val="51ED4000"/>
    <w:rsid w:val="521F3CE9"/>
    <w:rsid w:val="522A091A"/>
    <w:rsid w:val="522E6079"/>
    <w:rsid w:val="52385026"/>
    <w:rsid w:val="52A840C4"/>
    <w:rsid w:val="52B36BFF"/>
    <w:rsid w:val="52C30809"/>
    <w:rsid w:val="52DA1087"/>
    <w:rsid w:val="52DD1F86"/>
    <w:rsid w:val="52EC7522"/>
    <w:rsid w:val="5308645A"/>
    <w:rsid w:val="53356A5C"/>
    <w:rsid w:val="53430839"/>
    <w:rsid w:val="534309A2"/>
    <w:rsid w:val="5348784C"/>
    <w:rsid w:val="535B0719"/>
    <w:rsid w:val="53760243"/>
    <w:rsid w:val="538A0A6E"/>
    <w:rsid w:val="53C2013A"/>
    <w:rsid w:val="53CB39A1"/>
    <w:rsid w:val="53F843B4"/>
    <w:rsid w:val="5413716F"/>
    <w:rsid w:val="541D0BC7"/>
    <w:rsid w:val="54223090"/>
    <w:rsid w:val="542F57D3"/>
    <w:rsid w:val="543E7E6E"/>
    <w:rsid w:val="544823A2"/>
    <w:rsid w:val="544F0B2E"/>
    <w:rsid w:val="5457149B"/>
    <w:rsid w:val="54577B35"/>
    <w:rsid w:val="545E1BF3"/>
    <w:rsid w:val="54635A25"/>
    <w:rsid w:val="54645A31"/>
    <w:rsid w:val="54851CF5"/>
    <w:rsid w:val="548F1E2D"/>
    <w:rsid w:val="54A074B9"/>
    <w:rsid w:val="54CC274D"/>
    <w:rsid w:val="54FB7B5C"/>
    <w:rsid w:val="55072E97"/>
    <w:rsid w:val="552360E9"/>
    <w:rsid w:val="555934F0"/>
    <w:rsid w:val="55594031"/>
    <w:rsid w:val="556C7BC9"/>
    <w:rsid w:val="55B0265E"/>
    <w:rsid w:val="55B90982"/>
    <w:rsid w:val="55C443D7"/>
    <w:rsid w:val="55C914EE"/>
    <w:rsid w:val="55F00510"/>
    <w:rsid w:val="560B002B"/>
    <w:rsid w:val="561041EB"/>
    <w:rsid w:val="5618644C"/>
    <w:rsid w:val="562D4E11"/>
    <w:rsid w:val="562F3225"/>
    <w:rsid w:val="56386074"/>
    <w:rsid w:val="564E7338"/>
    <w:rsid w:val="56512189"/>
    <w:rsid w:val="566C0B6A"/>
    <w:rsid w:val="56762049"/>
    <w:rsid w:val="568244DC"/>
    <w:rsid w:val="569150EC"/>
    <w:rsid w:val="56953F99"/>
    <w:rsid w:val="56D61331"/>
    <w:rsid w:val="56EF6793"/>
    <w:rsid w:val="56F27C45"/>
    <w:rsid w:val="57134443"/>
    <w:rsid w:val="572316B5"/>
    <w:rsid w:val="573D73B3"/>
    <w:rsid w:val="57425B29"/>
    <w:rsid w:val="574B15A3"/>
    <w:rsid w:val="57544EBC"/>
    <w:rsid w:val="57620DD5"/>
    <w:rsid w:val="5774038D"/>
    <w:rsid w:val="57D55697"/>
    <w:rsid w:val="57E910E9"/>
    <w:rsid w:val="57FA3A45"/>
    <w:rsid w:val="58315AF1"/>
    <w:rsid w:val="583E2228"/>
    <w:rsid w:val="58485D78"/>
    <w:rsid w:val="584D6B32"/>
    <w:rsid w:val="586645E6"/>
    <w:rsid w:val="5890585D"/>
    <w:rsid w:val="58A10161"/>
    <w:rsid w:val="58A4534D"/>
    <w:rsid w:val="58D4708A"/>
    <w:rsid w:val="58DB31B7"/>
    <w:rsid w:val="58DD4582"/>
    <w:rsid w:val="590A2C49"/>
    <w:rsid w:val="590A6FCA"/>
    <w:rsid w:val="593D61A7"/>
    <w:rsid w:val="59731789"/>
    <w:rsid w:val="59740E30"/>
    <w:rsid w:val="598148A2"/>
    <w:rsid w:val="599B7549"/>
    <w:rsid w:val="59A15A67"/>
    <w:rsid w:val="59A26E9C"/>
    <w:rsid w:val="59CE2BDE"/>
    <w:rsid w:val="5A3D2EB9"/>
    <w:rsid w:val="5A7032BC"/>
    <w:rsid w:val="5A81356C"/>
    <w:rsid w:val="5ABA2224"/>
    <w:rsid w:val="5AD42EB2"/>
    <w:rsid w:val="5AF34E8A"/>
    <w:rsid w:val="5B1C2207"/>
    <w:rsid w:val="5B217FBF"/>
    <w:rsid w:val="5B364755"/>
    <w:rsid w:val="5B393626"/>
    <w:rsid w:val="5B4B0843"/>
    <w:rsid w:val="5B4F6CE1"/>
    <w:rsid w:val="5B5727D2"/>
    <w:rsid w:val="5B922434"/>
    <w:rsid w:val="5B963FD3"/>
    <w:rsid w:val="5B9A7B3D"/>
    <w:rsid w:val="5B9E476C"/>
    <w:rsid w:val="5BAC6872"/>
    <w:rsid w:val="5BAD0D8F"/>
    <w:rsid w:val="5BC76EFD"/>
    <w:rsid w:val="5BC83673"/>
    <w:rsid w:val="5BE04B25"/>
    <w:rsid w:val="5BE24E95"/>
    <w:rsid w:val="5BFB4340"/>
    <w:rsid w:val="5C1E1780"/>
    <w:rsid w:val="5C3F56D6"/>
    <w:rsid w:val="5C45599F"/>
    <w:rsid w:val="5C733AD9"/>
    <w:rsid w:val="5C7F736D"/>
    <w:rsid w:val="5C8A2E66"/>
    <w:rsid w:val="5CB9492C"/>
    <w:rsid w:val="5CD5042F"/>
    <w:rsid w:val="5CDF1139"/>
    <w:rsid w:val="5CE11C6B"/>
    <w:rsid w:val="5CE674D7"/>
    <w:rsid w:val="5CF421E6"/>
    <w:rsid w:val="5D1E2EAC"/>
    <w:rsid w:val="5D280AB0"/>
    <w:rsid w:val="5D563B8F"/>
    <w:rsid w:val="5D5D63A1"/>
    <w:rsid w:val="5D620FA2"/>
    <w:rsid w:val="5D63682E"/>
    <w:rsid w:val="5D677E6D"/>
    <w:rsid w:val="5D7F09A1"/>
    <w:rsid w:val="5D884121"/>
    <w:rsid w:val="5D9B6151"/>
    <w:rsid w:val="5D9F2DD2"/>
    <w:rsid w:val="5DAB11A9"/>
    <w:rsid w:val="5DAC5EC5"/>
    <w:rsid w:val="5DB409B1"/>
    <w:rsid w:val="5DBE78B5"/>
    <w:rsid w:val="5DC521DD"/>
    <w:rsid w:val="5DD70FED"/>
    <w:rsid w:val="5DE36978"/>
    <w:rsid w:val="5DF8706D"/>
    <w:rsid w:val="5E0B17B1"/>
    <w:rsid w:val="5E100721"/>
    <w:rsid w:val="5E283442"/>
    <w:rsid w:val="5E2C19B1"/>
    <w:rsid w:val="5E2F79F9"/>
    <w:rsid w:val="5E352E89"/>
    <w:rsid w:val="5E4400A5"/>
    <w:rsid w:val="5E5352C8"/>
    <w:rsid w:val="5E6F695C"/>
    <w:rsid w:val="5E8D0953"/>
    <w:rsid w:val="5EA24B4C"/>
    <w:rsid w:val="5EAB042F"/>
    <w:rsid w:val="5EAE41CB"/>
    <w:rsid w:val="5EBE3B85"/>
    <w:rsid w:val="5ECA002C"/>
    <w:rsid w:val="5ECC2D1E"/>
    <w:rsid w:val="5EEB6E75"/>
    <w:rsid w:val="5EF03036"/>
    <w:rsid w:val="5F732833"/>
    <w:rsid w:val="5F9818A2"/>
    <w:rsid w:val="5FA66941"/>
    <w:rsid w:val="5FBB4E32"/>
    <w:rsid w:val="5FE107A8"/>
    <w:rsid w:val="5FEE25BE"/>
    <w:rsid w:val="5FF03F4D"/>
    <w:rsid w:val="5FF23C2E"/>
    <w:rsid w:val="5FF40381"/>
    <w:rsid w:val="60041A99"/>
    <w:rsid w:val="60302389"/>
    <w:rsid w:val="6048449A"/>
    <w:rsid w:val="604E02E0"/>
    <w:rsid w:val="6050222A"/>
    <w:rsid w:val="6093104C"/>
    <w:rsid w:val="60AD6AEC"/>
    <w:rsid w:val="60C8547D"/>
    <w:rsid w:val="60CF76FF"/>
    <w:rsid w:val="60DD1387"/>
    <w:rsid w:val="60EC435A"/>
    <w:rsid w:val="60F466CE"/>
    <w:rsid w:val="61050F20"/>
    <w:rsid w:val="618E0D80"/>
    <w:rsid w:val="619275CA"/>
    <w:rsid w:val="61A40CF8"/>
    <w:rsid w:val="61EA6254"/>
    <w:rsid w:val="62006D34"/>
    <w:rsid w:val="62091A97"/>
    <w:rsid w:val="620D1FF4"/>
    <w:rsid w:val="620D5A70"/>
    <w:rsid w:val="625A631D"/>
    <w:rsid w:val="62F14CC4"/>
    <w:rsid w:val="62F24B1D"/>
    <w:rsid w:val="62F41105"/>
    <w:rsid w:val="63027084"/>
    <w:rsid w:val="631240F2"/>
    <w:rsid w:val="63127104"/>
    <w:rsid w:val="63457FEC"/>
    <w:rsid w:val="635058E1"/>
    <w:rsid w:val="63561EB1"/>
    <w:rsid w:val="637C4CB3"/>
    <w:rsid w:val="6394293F"/>
    <w:rsid w:val="63BB0C1B"/>
    <w:rsid w:val="63CC0EB6"/>
    <w:rsid w:val="63D713FD"/>
    <w:rsid w:val="63D97CBB"/>
    <w:rsid w:val="63E87E15"/>
    <w:rsid w:val="640D3FEA"/>
    <w:rsid w:val="645F5DAB"/>
    <w:rsid w:val="646A53C1"/>
    <w:rsid w:val="64935786"/>
    <w:rsid w:val="649735B1"/>
    <w:rsid w:val="64D006A1"/>
    <w:rsid w:val="64D92E8C"/>
    <w:rsid w:val="64E939BA"/>
    <w:rsid w:val="64EE3FF9"/>
    <w:rsid w:val="64F24617"/>
    <w:rsid w:val="650E7C85"/>
    <w:rsid w:val="65102079"/>
    <w:rsid w:val="651A732E"/>
    <w:rsid w:val="653674F8"/>
    <w:rsid w:val="654B174A"/>
    <w:rsid w:val="654B312E"/>
    <w:rsid w:val="656021A9"/>
    <w:rsid w:val="656F6685"/>
    <w:rsid w:val="65860E71"/>
    <w:rsid w:val="65967CE3"/>
    <w:rsid w:val="65A24E95"/>
    <w:rsid w:val="65AF516B"/>
    <w:rsid w:val="65F467CA"/>
    <w:rsid w:val="660C11CA"/>
    <w:rsid w:val="660C528A"/>
    <w:rsid w:val="66163E17"/>
    <w:rsid w:val="662E2DAF"/>
    <w:rsid w:val="66307332"/>
    <w:rsid w:val="663A311D"/>
    <w:rsid w:val="66424E3B"/>
    <w:rsid w:val="666A1961"/>
    <w:rsid w:val="669269C0"/>
    <w:rsid w:val="66C50EC1"/>
    <w:rsid w:val="66D05202"/>
    <w:rsid w:val="671C3EB7"/>
    <w:rsid w:val="673E5461"/>
    <w:rsid w:val="67503515"/>
    <w:rsid w:val="675C4117"/>
    <w:rsid w:val="675D6634"/>
    <w:rsid w:val="67617437"/>
    <w:rsid w:val="677030FA"/>
    <w:rsid w:val="678A3144"/>
    <w:rsid w:val="679B1B54"/>
    <w:rsid w:val="67AA108C"/>
    <w:rsid w:val="67AD73D3"/>
    <w:rsid w:val="67B91FFA"/>
    <w:rsid w:val="67BE0202"/>
    <w:rsid w:val="680B631D"/>
    <w:rsid w:val="680E2CCE"/>
    <w:rsid w:val="68412515"/>
    <w:rsid w:val="68802F2F"/>
    <w:rsid w:val="68813BA6"/>
    <w:rsid w:val="68BF520B"/>
    <w:rsid w:val="68C643D0"/>
    <w:rsid w:val="68D54639"/>
    <w:rsid w:val="68D658BA"/>
    <w:rsid w:val="68D81D8B"/>
    <w:rsid w:val="68FB2CC3"/>
    <w:rsid w:val="69061EF7"/>
    <w:rsid w:val="690F5311"/>
    <w:rsid w:val="691F294C"/>
    <w:rsid w:val="692404FC"/>
    <w:rsid w:val="693817F8"/>
    <w:rsid w:val="693943C0"/>
    <w:rsid w:val="694915DB"/>
    <w:rsid w:val="694C7F9C"/>
    <w:rsid w:val="69616F60"/>
    <w:rsid w:val="6977631A"/>
    <w:rsid w:val="697E37A9"/>
    <w:rsid w:val="69961581"/>
    <w:rsid w:val="69C15DC6"/>
    <w:rsid w:val="69CC0E76"/>
    <w:rsid w:val="69D17212"/>
    <w:rsid w:val="69DC1001"/>
    <w:rsid w:val="69EA5D7F"/>
    <w:rsid w:val="6A2764BE"/>
    <w:rsid w:val="6A564626"/>
    <w:rsid w:val="6A623ED3"/>
    <w:rsid w:val="6A8E6A52"/>
    <w:rsid w:val="6ACF49D7"/>
    <w:rsid w:val="6AD922EB"/>
    <w:rsid w:val="6AE1004B"/>
    <w:rsid w:val="6B0B5E66"/>
    <w:rsid w:val="6B2D6DD7"/>
    <w:rsid w:val="6B3B153C"/>
    <w:rsid w:val="6B642B15"/>
    <w:rsid w:val="6BC645FD"/>
    <w:rsid w:val="6BCD5EE7"/>
    <w:rsid w:val="6BF76CCC"/>
    <w:rsid w:val="6C12438B"/>
    <w:rsid w:val="6C222C12"/>
    <w:rsid w:val="6C381E2C"/>
    <w:rsid w:val="6C3F59B0"/>
    <w:rsid w:val="6C5724F3"/>
    <w:rsid w:val="6C626808"/>
    <w:rsid w:val="6C67793F"/>
    <w:rsid w:val="6C73516A"/>
    <w:rsid w:val="6C755EDE"/>
    <w:rsid w:val="6C7F1B33"/>
    <w:rsid w:val="6C9E0F49"/>
    <w:rsid w:val="6CA30B9E"/>
    <w:rsid w:val="6CA356D5"/>
    <w:rsid w:val="6CB164EA"/>
    <w:rsid w:val="6CB17BF8"/>
    <w:rsid w:val="6CDD3111"/>
    <w:rsid w:val="6CE67E58"/>
    <w:rsid w:val="6CEC757C"/>
    <w:rsid w:val="6CFB392F"/>
    <w:rsid w:val="6D3F3FD5"/>
    <w:rsid w:val="6D6722F6"/>
    <w:rsid w:val="6D720F63"/>
    <w:rsid w:val="6D725780"/>
    <w:rsid w:val="6D8D763F"/>
    <w:rsid w:val="6D902421"/>
    <w:rsid w:val="6D942721"/>
    <w:rsid w:val="6DE907F8"/>
    <w:rsid w:val="6DED3DE8"/>
    <w:rsid w:val="6E01472B"/>
    <w:rsid w:val="6E1122AA"/>
    <w:rsid w:val="6E476239"/>
    <w:rsid w:val="6E4B5F43"/>
    <w:rsid w:val="6E523492"/>
    <w:rsid w:val="6E591841"/>
    <w:rsid w:val="6E5E6230"/>
    <w:rsid w:val="6E6A1047"/>
    <w:rsid w:val="6E6A5FDD"/>
    <w:rsid w:val="6E6D3DBA"/>
    <w:rsid w:val="6E7D023D"/>
    <w:rsid w:val="6E8F717A"/>
    <w:rsid w:val="6E945079"/>
    <w:rsid w:val="6E991C21"/>
    <w:rsid w:val="6EA657C6"/>
    <w:rsid w:val="6EAF25C0"/>
    <w:rsid w:val="6ECC3FC5"/>
    <w:rsid w:val="6ED134B3"/>
    <w:rsid w:val="6EDB3342"/>
    <w:rsid w:val="6EF65CBC"/>
    <w:rsid w:val="6F0314FC"/>
    <w:rsid w:val="6F031B7D"/>
    <w:rsid w:val="6F055E1A"/>
    <w:rsid w:val="6F064B6C"/>
    <w:rsid w:val="6F2A79BA"/>
    <w:rsid w:val="6F3C027F"/>
    <w:rsid w:val="6F3E7739"/>
    <w:rsid w:val="6F4A3BB2"/>
    <w:rsid w:val="6F4B4A42"/>
    <w:rsid w:val="6F627F5F"/>
    <w:rsid w:val="6F88655A"/>
    <w:rsid w:val="6F8E045F"/>
    <w:rsid w:val="6FA20F84"/>
    <w:rsid w:val="6FC4177E"/>
    <w:rsid w:val="6FE36DB3"/>
    <w:rsid w:val="6FF902D9"/>
    <w:rsid w:val="6FFE77BA"/>
    <w:rsid w:val="700F1A48"/>
    <w:rsid w:val="700F3025"/>
    <w:rsid w:val="70183191"/>
    <w:rsid w:val="703868C4"/>
    <w:rsid w:val="70434EDD"/>
    <w:rsid w:val="70544746"/>
    <w:rsid w:val="70877D29"/>
    <w:rsid w:val="70BA35A1"/>
    <w:rsid w:val="70E97D9C"/>
    <w:rsid w:val="70EF3FC5"/>
    <w:rsid w:val="711D77AC"/>
    <w:rsid w:val="713A0256"/>
    <w:rsid w:val="71494E66"/>
    <w:rsid w:val="71515546"/>
    <w:rsid w:val="715C06A2"/>
    <w:rsid w:val="7168424D"/>
    <w:rsid w:val="71832CB0"/>
    <w:rsid w:val="71A2587B"/>
    <w:rsid w:val="71BC5DBB"/>
    <w:rsid w:val="721C04CA"/>
    <w:rsid w:val="72202371"/>
    <w:rsid w:val="72466F7F"/>
    <w:rsid w:val="72596788"/>
    <w:rsid w:val="726811D1"/>
    <w:rsid w:val="726E63F2"/>
    <w:rsid w:val="7275793C"/>
    <w:rsid w:val="72957D18"/>
    <w:rsid w:val="729D7CC8"/>
    <w:rsid w:val="72DB25A9"/>
    <w:rsid w:val="72F979B7"/>
    <w:rsid w:val="72FB1445"/>
    <w:rsid w:val="73724935"/>
    <w:rsid w:val="73784952"/>
    <w:rsid w:val="73955D3E"/>
    <w:rsid w:val="73A82869"/>
    <w:rsid w:val="73E80222"/>
    <w:rsid w:val="73E93C8A"/>
    <w:rsid w:val="74410F8B"/>
    <w:rsid w:val="74553DC0"/>
    <w:rsid w:val="749964E3"/>
    <w:rsid w:val="74B4783F"/>
    <w:rsid w:val="74C45DD5"/>
    <w:rsid w:val="74DC12CD"/>
    <w:rsid w:val="75092A4A"/>
    <w:rsid w:val="753330C7"/>
    <w:rsid w:val="75430AB6"/>
    <w:rsid w:val="755846FA"/>
    <w:rsid w:val="758910A6"/>
    <w:rsid w:val="758B33E7"/>
    <w:rsid w:val="75B01EE3"/>
    <w:rsid w:val="75C27AE1"/>
    <w:rsid w:val="75F16EE4"/>
    <w:rsid w:val="75F64BCE"/>
    <w:rsid w:val="75FC542F"/>
    <w:rsid w:val="76165411"/>
    <w:rsid w:val="76167BCD"/>
    <w:rsid w:val="763E6686"/>
    <w:rsid w:val="76841AD9"/>
    <w:rsid w:val="76853BC8"/>
    <w:rsid w:val="7688014F"/>
    <w:rsid w:val="769B27AE"/>
    <w:rsid w:val="76AD093C"/>
    <w:rsid w:val="76F65ECA"/>
    <w:rsid w:val="76FA2454"/>
    <w:rsid w:val="76FE346A"/>
    <w:rsid w:val="770704DF"/>
    <w:rsid w:val="771A5242"/>
    <w:rsid w:val="772903A8"/>
    <w:rsid w:val="77366742"/>
    <w:rsid w:val="774965D2"/>
    <w:rsid w:val="774D5194"/>
    <w:rsid w:val="774F78DF"/>
    <w:rsid w:val="775E69A6"/>
    <w:rsid w:val="77667420"/>
    <w:rsid w:val="776D1D6C"/>
    <w:rsid w:val="777A02F8"/>
    <w:rsid w:val="777F77C9"/>
    <w:rsid w:val="779D4AFD"/>
    <w:rsid w:val="779F6543"/>
    <w:rsid w:val="77C55033"/>
    <w:rsid w:val="77C6583F"/>
    <w:rsid w:val="77CD6477"/>
    <w:rsid w:val="77D54E6C"/>
    <w:rsid w:val="77E44FFA"/>
    <w:rsid w:val="77F82E2C"/>
    <w:rsid w:val="781C0320"/>
    <w:rsid w:val="781D662E"/>
    <w:rsid w:val="78224D6C"/>
    <w:rsid w:val="782C0E22"/>
    <w:rsid w:val="783955C0"/>
    <w:rsid w:val="784F641F"/>
    <w:rsid w:val="785C1AB4"/>
    <w:rsid w:val="785F3836"/>
    <w:rsid w:val="78632F5F"/>
    <w:rsid w:val="78784395"/>
    <w:rsid w:val="78A2579F"/>
    <w:rsid w:val="78B837B1"/>
    <w:rsid w:val="790844CB"/>
    <w:rsid w:val="790C1470"/>
    <w:rsid w:val="79121AE1"/>
    <w:rsid w:val="791319AB"/>
    <w:rsid w:val="79251612"/>
    <w:rsid w:val="79912C0E"/>
    <w:rsid w:val="79A04F6F"/>
    <w:rsid w:val="79AB58FF"/>
    <w:rsid w:val="79BA5A65"/>
    <w:rsid w:val="79CE3C1C"/>
    <w:rsid w:val="79D74A05"/>
    <w:rsid w:val="79DA6CE4"/>
    <w:rsid w:val="79E96212"/>
    <w:rsid w:val="7A3932FF"/>
    <w:rsid w:val="7A41400E"/>
    <w:rsid w:val="7A5D1942"/>
    <w:rsid w:val="7A672CAE"/>
    <w:rsid w:val="7A6E0307"/>
    <w:rsid w:val="7A832EB4"/>
    <w:rsid w:val="7AA94119"/>
    <w:rsid w:val="7AA95FFD"/>
    <w:rsid w:val="7AD20583"/>
    <w:rsid w:val="7AE92DF7"/>
    <w:rsid w:val="7B0E1AEF"/>
    <w:rsid w:val="7B19243D"/>
    <w:rsid w:val="7B262D5F"/>
    <w:rsid w:val="7B350452"/>
    <w:rsid w:val="7B597019"/>
    <w:rsid w:val="7B6E212E"/>
    <w:rsid w:val="7B6E5E13"/>
    <w:rsid w:val="7B7E47B6"/>
    <w:rsid w:val="7B814908"/>
    <w:rsid w:val="7B961F3B"/>
    <w:rsid w:val="7BA37990"/>
    <w:rsid w:val="7BB24743"/>
    <w:rsid w:val="7BED7297"/>
    <w:rsid w:val="7BFC1056"/>
    <w:rsid w:val="7BFE2021"/>
    <w:rsid w:val="7BFF3346"/>
    <w:rsid w:val="7C061A89"/>
    <w:rsid w:val="7C083779"/>
    <w:rsid w:val="7C131832"/>
    <w:rsid w:val="7C3632DB"/>
    <w:rsid w:val="7C4A1C83"/>
    <w:rsid w:val="7C637B68"/>
    <w:rsid w:val="7C842C1B"/>
    <w:rsid w:val="7C8660BA"/>
    <w:rsid w:val="7CC87A87"/>
    <w:rsid w:val="7CE41A19"/>
    <w:rsid w:val="7D1F033B"/>
    <w:rsid w:val="7D36492D"/>
    <w:rsid w:val="7D473283"/>
    <w:rsid w:val="7D5518FA"/>
    <w:rsid w:val="7D695871"/>
    <w:rsid w:val="7DCF0145"/>
    <w:rsid w:val="7DF0215F"/>
    <w:rsid w:val="7E04435B"/>
    <w:rsid w:val="7E0A2ABC"/>
    <w:rsid w:val="7E0B6870"/>
    <w:rsid w:val="7E1B7527"/>
    <w:rsid w:val="7E202567"/>
    <w:rsid w:val="7E2D6A4A"/>
    <w:rsid w:val="7E371FFB"/>
    <w:rsid w:val="7E3816C3"/>
    <w:rsid w:val="7E3D18AA"/>
    <w:rsid w:val="7E4479E1"/>
    <w:rsid w:val="7E4E4BC3"/>
    <w:rsid w:val="7E5A23A4"/>
    <w:rsid w:val="7E684BD3"/>
    <w:rsid w:val="7E8947CC"/>
    <w:rsid w:val="7E8E3B94"/>
    <w:rsid w:val="7EB44FA1"/>
    <w:rsid w:val="7EC16CFA"/>
    <w:rsid w:val="7EC254FF"/>
    <w:rsid w:val="7EC81AA1"/>
    <w:rsid w:val="7EE856F6"/>
    <w:rsid w:val="7EEE3DC3"/>
    <w:rsid w:val="7EF31E32"/>
    <w:rsid w:val="7EF34A78"/>
    <w:rsid w:val="7F547F18"/>
    <w:rsid w:val="7F552614"/>
    <w:rsid w:val="7F6940A9"/>
    <w:rsid w:val="7F702B92"/>
    <w:rsid w:val="7FA92C39"/>
    <w:rsid w:val="7FBA0504"/>
    <w:rsid w:val="7FC84614"/>
    <w:rsid w:val="7FE3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."/>
  <w:listSeparator w:val=","/>
  <w14:docId w14:val="02A49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uiPriority="9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semiHidden="0" w:unhideWhenUsed="1" w:qFormat="1"/>
    <w:lsdException w:name="footnote text" w:unhideWhenUsed="1"/>
    <w:lsdException w:name="annotation text" w:semiHidden="0" w:qFormat="1"/>
    <w:lsdException w:name="header" w:semiHidden="0" w:qFormat="1"/>
    <w:lsdException w:name="footer" w:semiHidden="0" w:qFormat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semiHidden="0" w:qFormat="1"/>
    <w:lsdException w:name="line number" w:semiHidden="0" w:qFormat="1"/>
    <w:lsdException w:name="page number" w:semiHidden="0" w:qFormat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semiHidden="0" w:qFormat="1"/>
    <w:lsdException w:name="List Bullet" w:unhideWhenUsed="1"/>
    <w:lsdException w:name="List Number" w:semiHidden="0"/>
    <w:lsdException w:name="List 2" w:unhideWhenUsed="1"/>
    <w:lsdException w:name="List 3" w:unhideWhenUsed="1"/>
    <w:lsdException w:name="List 4" w:semiHidden="0"/>
    <w:lsdException w:name="List 5" w:semiHidden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 w:unhideWhenUsed="1" w:qFormat="1"/>
    <w:lsdException w:name="Body Text" w:semiHidden="0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semiHidden="0"/>
    <w:lsdException w:name="Date" w:semiHidden="0"/>
    <w:lsdException w:name="Body Text First Indent" w:semiHidden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iPriority="99" w:unhideWhenUsed="1" w:qFormat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iPriority="99" w:unhideWhenUsed="1"/>
    <w:lsdException w:name="HTML Bottom of Form" w:uiPriority="99" w:unhideWhenUsed="1"/>
    <w:lsdException w:name="Normal (Web)" w:semiHidden="0" w:qFormat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iPriority="99" w:unhideWhenUsed="1"/>
    <w:lsdException w:name="annotation subject" w:semiHidden="0" w:qFormat="1"/>
    <w:lsdException w:name="No List" w:uiPriority="99" w:unhideWhenUsed="1"/>
    <w:lsdException w:name="Outline List 1" w:uiPriority="99" w:unhideWhenUsed="1"/>
    <w:lsdException w:name="Outline List 2" w:uiPriority="99" w:unhideWhenUsed="1"/>
    <w:lsdException w:name="Outline List 3" w:uiPriority="99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semiHidden="0" w:qFormat="1"/>
    <w:lsdException w:name="Table Grid" w:unhideWhenUsed="1" w:qFormat="1"/>
    <w:lsdException w:name="Table Theme" w:unhideWhenUsed="1"/>
    <w:lsdException w:name="Placeholder Text" w:uiPriority="99"/>
    <w:lsdException w:name="No Spacing" w:semiHidden="0" w:uiPriority="9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99"/>
    <w:lsdException w:name="Intense Quote" w:semiHidden="0" w:uiPriority="99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widowControl w:val="0"/>
      <w:suppressAutoHyphens/>
      <w:spacing w:line="520" w:lineRule="exact"/>
      <w:ind w:firstLineChars="200" w:firstLine="200"/>
      <w:jc w:val="both"/>
    </w:pPr>
    <w:rPr>
      <w:rFonts w:eastAsia="楷体_GB2312"/>
      <w:kern w:val="28"/>
      <w:sz w:val="28"/>
      <w:lang w:eastAsia="ar-SA"/>
    </w:rPr>
  </w:style>
  <w:style w:type="paragraph" w:styleId="2">
    <w:name w:val="heading 2"/>
    <w:basedOn w:val="a"/>
    <w:next w:val="a"/>
    <w:qFormat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ind w:firstLine="420"/>
    </w:pPr>
  </w:style>
  <w:style w:type="paragraph" w:styleId="a4">
    <w:name w:val="annotation text"/>
    <w:basedOn w:val="a"/>
    <w:link w:val="Char"/>
    <w:qFormat/>
    <w:pPr>
      <w:jc w:val="left"/>
    </w:pPr>
  </w:style>
  <w:style w:type="paragraph" w:styleId="a5">
    <w:name w:val="Body Text"/>
    <w:basedOn w:val="a"/>
    <w:qFormat/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"/>
    <w:basedOn w:val="a5"/>
    <w:qFormat/>
    <w:rPr>
      <w:rFonts w:cs="Lucidasans"/>
    </w:rPr>
  </w:style>
  <w:style w:type="paragraph" w:styleId="aa">
    <w:name w:val="Normal (Web)"/>
    <w:basedOn w:val="a"/>
    <w:qFormat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b">
    <w:name w:val="annotation subject"/>
    <w:basedOn w:val="a4"/>
    <w:next w:val="a4"/>
    <w:link w:val="Char0"/>
    <w:qFormat/>
  </w:style>
  <w:style w:type="table" w:styleId="ac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qFormat/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line number"/>
    <w:basedOn w:val="1"/>
    <w:qFormat/>
  </w:style>
  <w:style w:type="character" w:customStyle="1" w:styleId="1">
    <w:name w:val="默认段落字体1"/>
    <w:qFormat/>
  </w:style>
  <w:style w:type="character" w:styleId="af0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1">
    <w:name w:val="annotation reference"/>
    <w:qFormat/>
    <w:rPr>
      <w:sz w:val="21"/>
      <w:szCs w:val="21"/>
    </w:rPr>
  </w:style>
  <w:style w:type="character" w:customStyle="1" w:styleId="Char">
    <w:name w:val="批注文字 Char"/>
    <w:link w:val="a4"/>
    <w:qFormat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</w:style>
  <w:style w:type="character" w:customStyle="1" w:styleId="CharChar">
    <w:name w:val="Char Char"/>
    <w:qFormat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Char0">
    <w:name w:val="批注主题 Char"/>
    <w:link w:val="ab"/>
    <w:qFormat/>
    <w:rPr>
      <w:rFonts w:eastAsia="楷体_GB2312"/>
      <w:kern w:val="28"/>
      <w:sz w:val="28"/>
      <w:lang w:eastAsia="ar-SA"/>
    </w:rPr>
  </w:style>
  <w:style w:type="paragraph" w:customStyle="1" w:styleId="af2">
    <w:name w:val="标签"/>
    <w:basedOn w:val="a"/>
    <w:qFormat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3">
    <w:name w:val="编写建议"/>
    <w:basedOn w:val="a"/>
    <w:qFormat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4">
    <w:name w:val="È±Ê¡ÎÄ±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5">
    <w:name w:val="目录"/>
    <w:basedOn w:val="a"/>
    <w:qFormat/>
    <w:pPr>
      <w:suppressLineNumbers/>
    </w:pPr>
    <w:rPr>
      <w:rFonts w:cs="Lucidasans"/>
    </w:rPr>
  </w:style>
  <w:style w:type="paragraph" w:customStyle="1" w:styleId="10">
    <w:name w:val="标题1"/>
    <w:basedOn w:val="a"/>
    <w:next w:val="a5"/>
    <w:qFormat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6">
    <w:name w:val="List Paragraph"/>
    <w:basedOn w:val="a"/>
    <w:uiPriority w:val="34"/>
    <w:unhideWhenUsed/>
    <w:qFormat/>
    <w:pPr>
      <w:ind w:firstLine="420"/>
    </w:pPr>
  </w:style>
  <w:style w:type="paragraph" w:customStyle="1" w:styleId="20">
    <w:name w:val="标题2"/>
    <w:basedOn w:val="a"/>
    <w:qFormat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paragraph" w:customStyle="1" w:styleId="d2035">
    <w:name w:val="样式 正文缩进d + 首行缩进:  2 字符 段前: 0.35 行"/>
    <w:basedOn w:val="a3"/>
    <w:qFormat/>
    <w:pPr>
      <w:suppressAutoHyphens w:val="0"/>
      <w:adjustRightInd w:val="0"/>
      <w:snapToGrid w:val="0"/>
      <w:spacing w:beforeLines="35" w:before="84" w:line="460" w:lineRule="exact"/>
      <w:ind w:firstLine="560"/>
      <w:textAlignment w:val="baseline"/>
    </w:pPr>
    <w:rPr>
      <w:rFonts w:cs="宋体"/>
      <w:snapToGrid w:val="0"/>
      <w:kern w:val="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4"/>
    <customShpInfo spid="_x0000_s2053"/>
    <customShpInfo spid="_x0000_s2052"/>
    <customShpInfo spid="_x0000_s2051"/>
    <customShpInfo spid="_x0000_s2050"/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121</Words>
  <Characters>692</Characters>
  <Application>Microsoft Office Word</Application>
  <DocSecurity>0</DocSecurity>
  <Lines>5</Lines>
  <Paragraphs>1</Paragraphs>
  <ScaleCrop>false</ScaleCrop>
  <Company>MC SYSTEM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lenovo</cp:lastModifiedBy>
  <cp:revision>272</cp:revision>
  <cp:lastPrinted>2021-08-31T02:16:00Z</cp:lastPrinted>
  <dcterms:created xsi:type="dcterms:W3CDTF">2020-12-23T14:48:00Z</dcterms:created>
  <dcterms:modified xsi:type="dcterms:W3CDTF">2023-03-15T15:03:00Z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5E29F64818534867AB707CFDF7F92555</vt:lpwstr>
  </property>
</Properties>
</file>