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6EAD4E6" w14:textId="77777777" w:rsidR="00E27AAC" w:rsidRPr="00B8056B" w:rsidRDefault="00E27AAC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69F64DE6" w14:textId="7E119B6D" w:rsidR="00E27AAC" w:rsidRPr="00DD5917" w:rsidRDefault="00B660E8">
      <w:pPr>
        <w:spacing w:line="360" w:lineRule="auto"/>
        <w:ind w:firstLineChars="0" w:firstLine="0"/>
        <w:jc w:val="center"/>
        <w:rPr>
          <w:rFonts w:eastAsia="宋体" w:hAnsi="宋体"/>
          <w:szCs w:val="28"/>
          <w:lang w:eastAsia="zh-CN"/>
        </w:rPr>
      </w:pPr>
      <w:r w:rsidRPr="00B660E8">
        <w:rPr>
          <w:rFonts w:eastAsia="宋体" w:hAnsi="宋体" w:hint="eastAsia"/>
          <w:szCs w:val="28"/>
          <w:lang w:eastAsia="zh-CN"/>
        </w:rPr>
        <w:t>一种钢</w:t>
      </w:r>
      <w:r w:rsidRPr="00B660E8">
        <w:rPr>
          <w:rFonts w:eastAsia="宋体" w:hAnsi="宋体" w:hint="eastAsia"/>
          <w:szCs w:val="28"/>
          <w:lang w:eastAsia="zh-CN"/>
        </w:rPr>
        <w:t>-STC</w:t>
      </w:r>
      <w:r w:rsidRPr="00B660E8">
        <w:rPr>
          <w:rFonts w:eastAsia="宋体" w:hAnsi="宋体" w:hint="eastAsia"/>
          <w:szCs w:val="28"/>
          <w:lang w:eastAsia="zh-CN"/>
        </w:rPr>
        <w:t>轻型组合结构桥面</w:t>
      </w:r>
      <w:r w:rsidR="00205ACE">
        <w:rPr>
          <w:rFonts w:eastAsia="宋体" w:hAnsi="宋体" w:hint="eastAsia"/>
          <w:szCs w:val="28"/>
          <w:lang w:eastAsia="zh-CN"/>
        </w:rPr>
        <w:t>铺装材料、桥面及其</w:t>
      </w:r>
      <w:r w:rsidRPr="00B660E8">
        <w:rPr>
          <w:rFonts w:eastAsia="宋体" w:hAnsi="宋体" w:hint="eastAsia"/>
          <w:szCs w:val="28"/>
          <w:lang w:eastAsia="zh-CN"/>
        </w:rPr>
        <w:t>免蒸</w:t>
      </w:r>
      <w:proofErr w:type="gramStart"/>
      <w:r w:rsidRPr="00B660E8">
        <w:rPr>
          <w:rFonts w:eastAsia="宋体" w:hAnsi="宋体" w:hint="eastAsia"/>
          <w:szCs w:val="28"/>
          <w:lang w:eastAsia="zh-CN"/>
        </w:rPr>
        <w:t>养</w:t>
      </w:r>
      <w:r w:rsidR="008E1BA9">
        <w:rPr>
          <w:rFonts w:eastAsia="宋体" w:hAnsi="宋体" w:hint="eastAsia"/>
          <w:szCs w:val="28"/>
          <w:lang w:eastAsia="zh-CN"/>
        </w:rPr>
        <w:t>施工</w:t>
      </w:r>
      <w:proofErr w:type="gramEnd"/>
      <w:r w:rsidR="00360720">
        <w:rPr>
          <w:rFonts w:eastAsia="宋体" w:hAnsi="宋体" w:hint="eastAsia"/>
          <w:szCs w:val="28"/>
          <w:lang w:eastAsia="zh-CN"/>
        </w:rPr>
        <w:t>工艺</w:t>
      </w:r>
    </w:p>
    <w:p w14:paraId="2917624C" w14:textId="77777777" w:rsidR="00E27AAC" w:rsidRPr="00B8056B" w:rsidRDefault="00E27AAC">
      <w:pPr>
        <w:spacing w:line="360" w:lineRule="auto"/>
        <w:ind w:firstLine="560"/>
        <w:rPr>
          <w:rFonts w:eastAsia="宋体"/>
          <w:szCs w:val="28"/>
        </w:rPr>
      </w:pPr>
    </w:p>
    <w:p w14:paraId="0122CD1D" w14:textId="77777777" w:rsidR="00E27AAC" w:rsidRPr="00B8056B" w:rsidRDefault="00E76362">
      <w:pPr>
        <w:spacing w:line="360" w:lineRule="auto"/>
        <w:ind w:firstLineChars="0" w:firstLine="0"/>
        <w:rPr>
          <w:rFonts w:eastAsia="宋体"/>
          <w:b/>
          <w:szCs w:val="28"/>
        </w:rPr>
      </w:pPr>
      <w:r w:rsidRPr="00B8056B">
        <w:rPr>
          <w:rFonts w:eastAsia="宋体" w:hAnsi="宋体"/>
          <w:b/>
          <w:szCs w:val="28"/>
        </w:rPr>
        <w:t>技术领域</w:t>
      </w:r>
    </w:p>
    <w:p w14:paraId="2F237A4C" w14:textId="0484ACBF" w:rsidR="00E27AAC" w:rsidRPr="00B8056B" w:rsidRDefault="00E76362">
      <w:pPr>
        <w:spacing w:line="360" w:lineRule="auto"/>
        <w:ind w:firstLine="560"/>
        <w:rPr>
          <w:rFonts w:eastAsia="宋体"/>
          <w:szCs w:val="28"/>
          <w:lang w:eastAsia="zh-CN"/>
        </w:rPr>
      </w:pPr>
      <w:r w:rsidRPr="00B8056B">
        <w:rPr>
          <w:rFonts w:eastAsia="宋体" w:hAnsi="宋体"/>
          <w:szCs w:val="28"/>
        </w:rPr>
        <w:t>本发明</w:t>
      </w:r>
      <w:r w:rsidR="00976A19">
        <w:rPr>
          <w:rFonts w:eastAsia="宋体" w:hAnsi="宋体"/>
          <w:szCs w:val="28"/>
        </w:rPr>
        <w:t>属于桥梁工程</w:t>
      </w:r>
      <w:r w:rsidR="005040D4">
        <w:rPr>
          <w:rFonts w:eastAsia="宋体" w:hAnsi="宋体" w:hint="eastAsia"/>
          <w:szCs w:val="28"/>
          <w:lang w:eastAsia="zh-CN"/>
        </w:rPr>
        <w:t>技术领域</w:t>
      </w:r>
      <w:r w:rsidRPr="00B8056B">
        <w:rPr>
          <w:rFonts w:eastAsia="宋体" w:hAnsi="宋体"/>
          <w:szCs w:val="28"/>
          <w:lang w:eastAsia="zh-CN"/>
        </w:rPr>
        <w:t>，具体涉及</w:t>
      </w:r>
      <w:r w:rsidR="00B419C5" w:rsidRPr="00B419C5">
        <w:rPr>
          <w:rFonts w:eastAsia="宋体" w:hAnsi="宋体" w:hint="eastAsia"/>
          <w:szCs w:val="28"/>
        </w:rPr>
        <w:t>一种</w:t>
      </w:r>
      <w:r w:rsidR="00205ACE" w:rsidRPr="00B660E8">
        <w:rPr>
          <w:rFonts w:eastAsia="宋体" w:hAnsi="宋体" w:hint="eastAsia"/>
          <w:szCs w:val="28"/>
          <w:lang w:eastAsia="zh-CN"/>
        </w:rPr>
        <w:t>钢</w:t>
      </w:r>
      <w:r w:rsidR="00205ACE" w:rsidRPr="00B660E8">
        <w:rPr>
          <w:rFonts w:eastAsia="宋体" w:hAnsi="宋体" w:hint="eastAsia"/>
          <w:szCs w:val="28"/>
          <w:lang w:eastAsia="zh-CN"/>
        </w:rPr>
        <w:t>-STC</w:t>
      </w:r>
      <w:r w:rsidR="00205ACE" w:rsidRPr="00B660E8">
        <w:rPr>
          <w:rFonts w:eastAsia="宋体" w:hAnsi="宋体" w:hint="eastAsia"/>
          <w:szCs w:val="28"/>
          <w:lang w:eastAsia="zh-CN"/>
        </w:rPr>
        <w:t>轻型组合结构桥面</w:t>
      </w:r>
      <w:r w:rsidR="00205ACE">
        <w:rPr>
          <w:rFonts w:eastAsia="宋体" w:hAnsi="宋体" w:hint="eastAsia"/>
          <w:szCs w:val="28"/>
          <w:lang w:eastAsia="zh-CN"/>
        </w:rPr>
        <w:t>铺装材料、桥面及其</w:t>
      </w:r>
      <w:r w:rsidR="00205ACE" w:rsidRPr="00B660E8">
        <w:rPr>
          <w:rFonts w:eastAsia="宋体" w:hAnsi="宋体" w:hint="eastAsia"/>
          <w:szCs w:val="28"/>
          <w:lang w:eastAsia="zh-CN"/>
        </w:rPr>
        <w:t>免蒸</w:t>
      </w:r>
      <w:proofErr w:type="gramStart"/>
      <w:r w:rsidR="00205ACE" w:rsidRPr="00B660E8">
        <w:rPr>
          <w:rFonts w:eastAsia="宋体" w:hAnsi="宋体" w:hint="eastAsia"/>
          <w:szCs w:val="28"/>
          <w:lang w:eastAsia="zh-CN"/>
        </w:rPr>
        <w:t>养</w:t>
      </w:r>
      <w:r w:rsidR="008E1BA9">
        <w:rPr>
          <w:rFonts w:eastAsia="宋体" w:hAnsi="宋体" w:hint="eastAsia"/>
          <w:szCs w:val="28"/>
          <w:lang w:eastAsia="zh-CN"/>
        </w:rPr>
        <w:t>施工</w:t>
      </w:r>
      <w:proofErr w:type="gramEnd"/>
      <w:r w:rsidR="00205ACE">
        <w:rPr>
          <w:rFonts w:eastAsia="宋体" w:hAnsi="宋体" w:hint="eastAsia"/>
          <w:szCs w:val="28"/>
          <w:lang w:eastAsia="zh-CN"/>
        </w:rPr>
        <w:t>工艺</w:t>
      </w:r>
      <w:r w:rsidRPr="00B8056B">
        <w:rPr>
          <w:rFonts w:eastAsia="宋体" w:hAnsi="宋体"/>
          <w:bCs/>
          <w:szCs w:val="28"/>
          <w:lang w:eastAsia="zh-CN"/>
        </w:rPr>
        <w:t>。</w:t>
      </w:r>
    </w:p>
    <w:p w14:paraId="7F178841" w14:textId="77777777" w:rsidR="00E27AAC" w:rsidRPr="00B8056B" w:rsidRDefault="00E27AAC">
      <w:pPr>
        <w:spacing w:line="360" w:lineRule="auto"/>
        <w:ind w:firstLine="562"/>
        <w:rPr>
          <w:rFonts w:eastAsia="宋体"/>
          <w:b/>
          <w:szCs w:val="28"/>
        </w:rPr>
      </w:pPr>
    </w:p>
    <w:p w14:paraId="44D3185E" w14:textId="77777777" w:rsidR="00E27AAC" w:rsidRPr="00B8056B" w:rsidRDefault="00E76362" w:rsidP="00CB6EA1">
      <w:pPr>
        <w:spacing w:line="360" w:lineRule="auto"/>
        <w:ind w:firstLineChars="0" w:firstLine="0"/>
        <w:rPr>
          <w:rFonts w:eastAsia="宋体"/>
          <w:b/>
          <w:szCs w:val="28"/>
          <w:lang w:eastAsia="zh-CN"/>
        </w:rPr>
      </w:pPr>
      <w:r w:rsidRPr="00B8056B">
        <w:rPr>
          <w:rFonts w:eastAsia="宋体" w:hAnsi="宋体"/>
          <w:b/>
          <w:szCs w:val="28"/>
        </w:rPr>
        <w:t>背景技术</w:t>
      </w:r>
    </w:p>
    <w:p w14:paraId="370CA373" w14:textId="2834E44F" w:rsidR="00976A19" w:rsidRPr="00976A19" w:rsidRDefault="00976A19" w:rsidP="00976A19">
      <w:pPr>
        <w:spacing w:line="360" w:lineRule="auto"/>
        <w:ind w:firstLine="560"/>
        <w:rPr>
          <w:rFonts w:eastAsia="宋体" w:hAnsi="宋体"/>
          <w:szCs w:val="28"/>
        </w:rPr>
      </w:pPr>
      <w:r w:rsidRPr="00976A19">
        <w:rPr>
          <w:rFonts w:eastAsia="宋体" w:hAnsi="宋体" w:hint="eastAsia"/>
          <w:szCs w:val="28"/>
        </w:rPr>
        <w:t>钢桥因其具有强度高、自重轻、跨越能力强等特点，在大跨径桥梁中得到广泛应用。钢桥面铺装是指铺设在钢桥面板上，保护钢板并提供良好行驶性能的构筑层，它的好坏直接影响到行车的安全性、舒适性、耐久性等，已成为评价桥梁工程质量的重要指标。</w:t>
      </w:r>
    </w:p>
    <w:p w14:paraId="7AE7414D" w14:textId="77777777" w:rsidR="00976A19" w:rsidRPr="00976A19" w:rsidRDefault="00976A19" w:rsidP="00976A19">
      <w:pPr>
        <w:spacing w:line="360" w:lineRule="auto"/>
        <w:ind w:firstLine="560"/>
        <w:rPr>
          <w:rFonts w:eastAsia="宋体" w:hAnsi="宋体"/>
          <w:szCs w:val="28"/>
        </w:rPr>
      </w:pPr>
      <w:r w:rsidRPr="00976A19">
        <w:rPr>
          <w:rFonts w:eastAsia="宋体" w:hAnsi="宋体" w:hint="eastAsia"/>
          <w:szCs w:val="28"/>
        </w:rPr>
        <w:t>钢桥面铺装材料经过多年的研究、实践，目前最常使用的主要有以下几种：</w:t>
      </w:r>
    </w:p>
    <w:p w14:paraId="14C10E9A" w14:textId="15B0F89A" w:rsidR="00976A19" w:rsidRPr="00976A19" w:rsidRDefault="00976A19" w:rsidP="00976A19">
      <w:pPr>
        <w:spacing w:line="360" w:lineRule="auto"/>
        <w:ind w:firstLine="560"/>
        <w:rPr>
          <w:rFonts w:eastAsia="宋体" w:hAnsi="宋体"/>
          <w:szCs w:val="28"/>
        </w:rPr>
      </w:pPr>
      <w:r w:rsidRPr="00976A19">
        <w:rPr>
          <w:rFonts w:eastAsia="宋体" w:hAnsi="宋体" w:hint="eastAsia"/>
          <w:szCs w:val="28"/>
        </w:rPr>
        <w:t>(1</w:t>
      </w:r>
      <w:proofErr w:type="gramStart"/>
      <w:r w:rsidRPr="00976A19">
        <w:rPr>
          <w:rFonts w:eastAsia="宋体" w:hAnsi="宋体" w:hint="eastAsia"/>
          <w:szCs w:val="28"/>
        </w:rPr>
        <w:t>)</w:t>
      </w:r>
      <w:r w:rsidRPr="00976A19">
        <w:rPr>
          <w:rFonts w:eastAsia="宋体" w:hAnsi="宋体" w:hint="eastAsia"/>
          <w:szCs w:val="28"/>
        </w:rPr>
        <w:t>浇筑式沥青混凝土</w:t>
      </w:r>
      <w:proofErr w:type="gramEnd"/>
      <w:r w:rsidRPr="00976A19">
        <w:rPr>
          <w:rFonts w:eastAsia="宋体" w:hAnsi="宋体" w:hint="eastAsia"/>
          <w:szCs w:val="28"/>
        </w:rPr>
        <w:t>(GA)</w:t>
      </w:r>
      <w:r w:rsidR="00530E06">
        <w:rPr>
          <w:rFonts w:eastAsia="宋体" w:hAnsi="宋体" w:hint="eastAsia"/>
          <w:szCs w:val="28"/>
        </w:rPr>
        <w:t>，</w:t>
      </w:r>
      <w:r w:rsidRPr="00976A19">
        <w:rPr>
          <w:rFonts w:eastAsia="宋体" w:hAnsi="宋体" w:hint="eastAsia"/>
          <w:szCs w:val="28"/>
        </w:rPr>
        <w:t>缺点：高温稳定性较差，高温天气重载情况下容易出现车辙等病害；</w:t>
      </w:r>
    </w:p>
    <w:p w14:paraId="4D59E583" w14:textId="77777777" w:rsidR="00976A19" w:rsidRPr="00976A19" w:rsidRDefault="00976A19" w:rsidP="00976A19">
      <w:pPr>
        <w:spacing w:line="360" w:lineRule="auto"/>
        <w:ind w:firstLine="560"/>
        <w:rPr>
          <w:rFonts w:eastAsia="宋体" w:hAnsi="宋体"/>
          <w:szCs w:val="28"/>
        </w:rPr>
      </w:pPr>
      <w:r w:rsidRPr="00976A19">
        <w:rPr>
          <w:rFonts w:eastAsia="宋体" w:hAnsi="宋体" w:hint="eastAsia"/>
          <w:szCs w:val="28"/>
        </w:rPr>
        <w:t>(2</w:t>
      </w:r>
      <w:proofErr w:type="gramStart"/>
      <w:r w:rsidRPr="00976A19">
        <w:rPr>
          <w:rFonts w:eastAsia="宋体" w:hAnsi="宋体" w:hint="eastAsia"/>
          <w:szCs w:val="28"/>
        </w:rPr>
        <w:t>)</w:t>
      </w:r>
      <w:r w:rsidRPr="00976A19">
        <w:rPr>
          <w:rFonts w:eastAsia="宋体" w:hAnsi="宋体" w:hint="eastAsia"/>
          <w:szCs w:val="28"/>
        </w:rPr>
        <w:t>环氧沥青混凝土</w:t>
      </w:r>
      <w:proofErr w:type="gramEnd"/>
      <w:r w:rsidRPr="00976A19">
        <w:rPr>
          <w:rFonts w:eastAsia="宋体" w:hAnsi="宋体" w:hint="eastAsia"/>
          <w:szCs w:val="28"/>
        </w:rPr>
        <w:t>(EA)</w:t>
      </w:r>
      <w:r w:rsidRPr="00976A19">
        <w:rPr>
          <w:rFonts w:eastAsia="宋体" w:hAnsi="宋体" w:hint="eastAsia"/>
          <w:szCs w:val="28"/>
        </w:rPr>
        <w:t>，缺点：施工要求苛刻，施工周期长，并且病害维修复杂，对交通影响大；</w:t>
      </w:r>
    </w:p>
    <w:p w14:paraId="0CC6BBF1" w14:textId="413DEC9C" w:rsidR="00976A19" w:rsidRPr="00976A19" w:rsidRDefault="00976A19" w:rsidP="00976A19">
      <w:pPr>
        <w:spacing w:line="360" w:lineRule="auto"/>
        <w:ind w:firstLine="560"/>
        <w:rPr>
          <w:rFonts w:eastAsia="宋体" w:hAnsi="宋体"/>
          <w:szCs w:val="28"/>
        </w:rPr>
      </w:pPr>
      <w:r w:rsidRPr="00976A19">
        <w:rPr>
          <w:rFonts w:eastAsia="宋体" w:hAnsi="宋体" w:hint="eastAsia"/>
          <w:szCs w:val="28"/>
        </w:rPr>
        <w:t>(3</w:t>
      </w:r>
      <w:proofErr w:type="gramStart"/>
      <w:r w:rsidRPr="00976A19">
        <w:rPr>
          <w:rFonts w:eastAsia="宋体" w:hAnsi="宋体" w:hint="eastAsia"/>
          <w:szCs w:val="28"/>
        </w:rPr>
        <w:t>)</w:t>
      </w:r>
      <w:r w:rsidRPr="00976A19">
        <w:rPr>
          <w:rFonts w:eastAsia="宋体" w:hAnsi="宋体" w:hint="eastAsia"/>
          <w:szCs w:val="28"/>
        </w:rPr>
        <w:t>沥青玛蹄脂碎石混合料</w:t>
      </w:r>
      <w:proofErr w:type="gramEnd"/>
      <w:r w:rsidRPr="00976A19">
        <w:rPr>
          <w:rFonts w:eastAsia="宋体" w:hAnsi="宋体" w:hint="eastAsia"/>
          <w:szCs w:val="28"/>
        </w:rPr>
        <w:t>(SMA)</w:t>
      </w:r>
      <w:r w:rsidRPr="00976A19">
        <w:rPr>
          <w:rFonts w:eastAsia="宋体" w:hAnsi="宋体" w:hint="eastAsia"/>
          <w:szCs w:val="28"/>
        </w:rPr>
        <w:t>、密级配改性沥青混凝土</w:t>
      </w:r>
      <w:r w:rsidRPr="00976A19">
        <w:rPr>
          <w:rFonts w:eastAsia="宋体" w:hAnsi="宋体" w:hint="eastAsia"/>
          <w:szCs w:val="28"/>
        </w:rPr>
        <w:t>(AC)</w:t>
      </w:r>
      <w:r w:rsidRPr="00976A19">
        <w:rPr>
          <w:rFonts w:eastAsia="宋体" w:hAnsi="宋体" w:hint="eastAsia"/>
          <w:szCs w:val="28"/>
        </w:rPr>
        <w:t>，缺点：稳定性和耐久性较差，铺装厚，应用中出现的病害比较多，后期出现较多维修</w:t>
      </w:r>
      <w:r w:rsidR="00703604">
        <w:rPr>
          <w:rFonts w:eastAsia="宋体" w:hAnsi="宋体" w:hint="eastAsia"/>
          <w:szCs w:val="28"/>
        </w:rPr>
        <w:t>。</w:t>
      </w:r>
    </w:p>
    <w:p w14:paraId="3E2363B9" w14:textId="0E0D69BC" w:rsidR="00976A19" w:rsidRPr="00976A19" w:rsidRDefault="00A87D4E" w:rsidP="00976A19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</w:rPr>
        <w:t>基于以上</w:t>
      </w:r>
      <w:r w:rsidR="000C0A0B">
        <w:rPr>
          <w:rFonts w:eastAsia="宋体" w:hAnsi="宋体" w:hint="eastAsia"/>
          <w:szCs w:val="28"/>
        </w:rPr>
        <w:t>铺装材料获得的</w:t>
      </w:r>
      <w:r>
        <w:rPr>
          <w:rFonts w:eastAsia="宋体" w:hAnsi="宋体" w:hint="eastAsia"/>
          <w:szCs w:val="28"/>
        </w:rPr>
        <w:t>现有</w:t>
      </w:r>
      <w:r w:rsidR="00976A19" w:rsidRPr="00976A19">
        <w:rPr>
          <w:rFonts w:eastAsia="宋体" w:hAnsi="宋体" w:hint="eastAsia"/>
          <w:szCs w:val="28"/>
        </w:rPr>
        <w:t>传统正交异性钢桥面结构的局部刚度</w:t>
      </w:r>
      <w:r w:rsidR="000C0A0B">
        <w:rPr>
          <w:rFonts w:eastAsia="宋体" w:hAnsi="宋体" w:hint="eastAsia"/>
          <w:szCs w:val="28"/>
        </w:rPr>
        <w:t>较低，而</w:t>
      </w:r>
      <w:r w:rsidR="00976A19" w:rsidRPr="00976A19">
        <w:rPr>
          <w:rFonts w:eastAsia="宋体" w:hAnsi="宋体" w:hint="eastAsia"/>
          <w:szCs w:val="28"/>
        </w:rPr>
        <w:t>正交异性钢桥面各构造细节处的荷载应力</w:t>
      </w:r>
      <w:r w:rsidR="000C0A0B">
        <w:rPr>
          <w:rFonts w:eastAsia="宋体" w:hAnsi="宋体" w:hint="eastAsia"/>
          <w:szCs w:val="28"/>
        </w:rPr>
        <w:t>则较大</w:t>
      </w:r>
      <w:r w:rsidR="00976A19" w:rsidRPr="00976A19">
        <w:rPr>
          <w:rFonts w:eastAsia="宋体" w:hAnsi="宋体" w:hint="eastAsia"/>
          <w:szCs w:val="28"/>
        </w:rPr>
        <w:t>，</w:t>
      </w:r>
      <w:r w:rsidR="000C0A0B">
        <w:rPr>
          <w:rFonts w:eastAsia="宋体" w:hAnsi="宋体" w:hint="eastAsia"/>
          <w:szCs w:val="28"/>
        </w:rPr>
        <w:t>存在</w:t>
      </w:r>
      <w:r w:rsidR="00976A19" w:rsidRPr="00976A19">
        <w:rPr>
          <w:rFonts w:eastAsia="宋体" w:hAnsi="宋体" w:hint="eastAsia"/>
          <w:szCs w:val="28"/>
        </w:rPr>
        <w:t>疲劳开裂的风险。</w:t>
      </w:r>
      <w:r w:rsidR="000C0A0B">
        <w:rPr>
          <w:rFonts w:eastAsia="宋体" w:hAnsi="宋体" w:hint="eastAsia"/>
          <w:szCs w:val="28"/>
        </w:rPr>
        <w:t>开裂后的</w:t>
      </w:r>
      <w:r w:rsidR="00E42A0E">
        <w:rPr>
          <w:rFonts w:eastAsia="宋体" w:hAnsi="宋体" w:hint="eastAsia"/>
          <w:szCs w:val="28"/>
        </w:rPr>
        <w:t>修复费用</w:t>
      </w:r>
      <w:r w:rsidR="007D4994">
        <w:rPr>
          <w:rFonts w:eastAsia="宋体" w:hAnsi="宋体" w:hint="eastAsia"/>
          <w:szCs w:val="28"/>
        </w:rPr>
        <w:t>和施工难度</w:t>
      </w:r>
      <w:r w:rsidR="00E42A0E">
        <w:rPr>
          <w:rFonts w:eastAsia="宋体" w:hAnsi="宋体" w:hint="eastAsia"/>
          <w:szCs w:val="28"/>
        </w:rPr>
        <w:t>则非常高</w:t>
      </w:r>
      <w:r w:rsidR="00976A19" w:rsidRPr="00976A19">
        <w:rPr>
          <w:rFonts w:eastAsia="宋体" w:hAnsi="宋体" w:hint="eastAsia"/>
          <w:szCs w:val="28"/>
        </w:rPr>
        <w:t>。</w:t>
      </w:r>
      <w:r w:rsidR="00857D11">
        <w:rPr>
          <w:rFonts w:eastAsia="宋体" w:hAnsi="宋体" w:hint="eastAsia"/>
          <w:szCs w:val="28"/>
        </w:rPr>
        <w:t>因此，有必要开发新型桥面铺装材料及相关施工工艺。</w:t>
      </w:r>
    </w:p>
    <w:p w14:paraId="253ACA60" w14:textId="77777777" w:rsidR="0021729C" w:rsidRPr="007A7F2B" w:rsidRDefault="0021729C">
      <w:pPr>
        <w:spacing w:line="360" w:lineRule="auto"/>
        <w:ind w:firstLineChars="0" w:firstLine="0"/>
        <w:rPr>
          <w:rFonts w:eastAsia="宋体" w:hAnsi="宋体"/>
          <w:szCs w:val="28"/>
          <w:lang w:eastAsia="zh-CN"/>
        </w:rPr>
      </w:pPr>
    </w:p>
    <w:p w14:paraId="1B6C6AB2" w14:textId="77777777" w:rsidR="00E27AAC" w:rsidRPr="00B8056B" w:rsidRDefault="00E76362">
      <w:pPr>
        <w:spacing w:line="360" w:lineRule="auto"/>
        <w:ind w:firstLineChars="0" w:firstLine="0"/>
        <w:rPr>
          <w:rFonts w:eastAsia="宋体"/>
          <w:b/>
          <w:szCs w:val="28"/>
        </w:rPr>
      </w:pPr>
      <w:r w:rsidRPr="00B8056B">
        <w:rPr>
          <w:rFonts w:eastAsia="宋体" w:hAnsi="宋体"/>
          <w:b/>
          <w:szCs w:val="28"/>
        </w:rPr>
        <w:lastRenderedPageBreak/>
        <w:t>发明内容</w:t>
      </w:r>
    </w:p>
    <w:p w14:paraId="2945F579" w14:textId="71A752E3" w:rsidR="00E27AAC" w:rsidRPr="00B8056B" w:rsidRDefault="00E76362" w:rsidP="003B735C">
      <w:pPr>
        <w:spacing w:line="360" w:lineRule="auto"/>
        <w:ind w:firstLine="560"/>
        <w:rPr>
          <w:rFonts w:eastAsia="宋体"/>
          <w:szCs w:val="28"/>
          <w:lang w:eastAsia="zh-CN"/>
        </w:rPr>
      </w:pPr>
      <w:r w:rsidRPr="00B8056B">
        <w:rPr>
          <w:rFonts w:eastAsia="宋体" w:hAnsi="宋体"/>
          <w:szCs w:val="28"/>
          <w:lang w:eastAsia="zh-CN"/>
        </w:rPr>
        <w:t>针对</w:t>
      </w:r>
      <w:r w:rsidR="007B49B4">
        <w:rPr>
          <w:rFonts w:eastAsia="宋体" w:hAnsi="宋体" w:hint="eastAsia"/>
          <w:szCs w:val="28"/>
          <w:lang w:eastAsia="zh-CN"/>
        </w:rPr>
        <w:t>现有</w:t>
      </w:r>
      <w:r w:rsidR="00E6491F" w:rsidRPr="00B8056B">
        <w:rPr>
          <w:rFonts w:eastAsia="宋体" w:hAnsi="宋体"/>
          <w:szCs w:val="28"/>
          <w:lang w:eastAsia="zh-CN"/>
        </w:rPr>
        <w:t>技术</w:t>
      </w:r>
      <w:r w:rsidR="00457E86">
        <w:rPr>
          <w:rFonts w:eastAsia="宋体" w:hAnsi="宋体" w:hint="eastAsia"/>
          <w:szCs w:val="28"/>
          <w:lang w:eastAsia="zh-CN"/>
        </w:rPr>
        <w:t>存在</w:t>
      </w:r>
      <w:r w:rsidR="00E6491F" w:rsidRPr="00B8056B">
        <w:rPr>
          <w:rFonts w:eastAsia="宋体" w:hAnsi="宋体"/>
          <w:szCs w:val="28"/>
          <w:lang w:eastAsia="zh-CN"/>
        </w:rPr>
        <w:t>的</w:t>
      </w:r>
      <w:r w:rsidR="00457E86">
        <w:rPr>
          <w:rFonts w:eastAsia="宋体" w:hAnsi="宋体" w:hint="eastAsia"/>
          <w:szCs w:val="28"/>
          <w:lang w:eastAsia="zh-CN"/>
        </w:rPr>
        <w:t>问题</w:t>
      </w:r>
      <w:r w:rsidR="007B49B4">
        <w:rPr>
          <w:rFonts w:eastAsia="宋体" w:hAnsi="宋体" w:hint="eastAsia"/>
          <w:szCs w:val="28"/>
          <w:lang w:eastAsia="zh-CN"/>
        </w:rPr>
        <w:t>和缺陷</w:t>
      </w:r>
      <w:r w:rsidRPr="00B8056B">
        <w:rPr>
          <w:rFonts w:eastAsia="宋体" w:hAnsi="宋体"/>
          <w:szCs w:val="28"/>
        </w:rPr>
        <w:t>，</w:t>
      </w:r>
      <w:r w:rsidRPr="00B8056B">
        <w:rPr>
          <w:rFonts w:eastAsia="宋体" w:hAnsi="宋体"/>
          <w:szCs w:val="28"/>
          <w:lang w:eastAsia="zh-CN"/>
        </w:rPr>
        <w:t>本发明提供</w:t>
      </w:r>
      <w:r w:rsidR="00205ACE" w:rsidRPr="00B419C5">
        <w:rPr>
          <w:rFonts w:eastAsia="宋体" w:hAnsi="宋体" w:hint="eastAsia"/>
          <w:szCs w:val="28"/>
        </w:rPr>
        <w:t>一种</w:t>
      </w:r>
      <w:r w:rsidR="00205ACE" w:rsidRPr="00B660E8">
        <w:rPr>
          <w:rFonts w:eastAsia="宋体" w:hAnsi="宋体" w:hint="eastAsia"/>
          <w:szCs w:val="28"/>
          <w:lang w:eastAsia="zh-CN"/>
        </w:rPr>
        <w:t>钢</w:t>
      </w:r>
      <w:r w:rsidR="00205ACE" w:rsidRPr="00B660E8">
        <w:rPr>
          <w:rFonts w:eastAsia="宋体" w:hAnsi="宋体" w:hint="eastAsia"/>
          <w:szCs w:val="28"/>
          <w:lang w:eastAsia="zh-CN"/>
        </w:rPr>
        <w:t>-STC</w:t>
      </w:r>
      <w:r w:rsidR="00205ACE" w:rsidRPr="00B660E8">
        <w:rPr>
          <w:rFonts w:eastAsia="宋体" w:hAnsi="宋体" w:hint="eastAsia"/>
          <w:szCs w:val="28"/>
          <w:lang w:eastAsia="zh-CN"/>
        </w:rPr>
        <w:t>轻型组合结构桥面</w:t>
      </w:r>
      <w:r w:rsidR="00205ACE">
        <w:rPr>
          <w:rFonts w:eastAsia="宋体" w:hAnsi="宋体" w:hint="eastAsia"/>
          <w:szCs w:val="28"/>
          <w:lang w:eastAsia="zh-CN"/>
        </w:rPr>
        <w:t>铺装材料、桥面及其</w:t>
      </w:r>
      <w:r w:rsidR="00205ACE" w:rsidRPr="00B660E8">
        <w:rPr>
          <w:rFonts w:eastAsia="宋体" w:hAnsi="宋体" w:hint="eastAsia"/>
          <w:szCs w:val="28"/>
          <w:lang w:eastAsia="zh-CN"/>
        </w:rPr>
        <w:t>免蒸</w:t>
      </w:r>
      <w:proofErr w:type="gramStart"/>
      <w:r w:rsidR="00205ACE" w:rsidRPr="00B660E8">
        <w:rPr>
          <w:rFonts w:eastAsia="宋体" w:hAnsi="宋体" w:hint="eastAsia"/>
          <w:szCs w:val="28"/>
          <w:lang w:eastAsia="zh-CN"/>
        </w:rPr>
        <w:t>养</w:t>
      </w:r>
      <w:r w:rsidR="008E1BA9">
        <w:rPr>
          <w:rFonts w:eastAsia="宋体" w:hAnsi="宋体" w:hint="eastAsia"/>
          <w:szCs w:val="28"/>
          <w:lang w:eastAsia="zh-CN"/>
        </w:rPr>
        <w:t>施工</w:t>
      </w:r>
      <w:proofErr w:type="gramEnd"/>
      <w:r w:rsidR="00205ACE">
        <w:rPr>
          <w:rFonts w:eastAsia="宋体" w:hAnsi="宋体" w:hint="eastAsia"/>
          <w:szCs w:val="28"/>
          <w:lang w:eastAsia="zh-CN"/>
        </w:rPr>
        <w:t>工艺</w:t>
      </w:r>
      <w:r w:rsidRPr="00B8056B">
        <w:rPr>
          <w:rFonts w:eastAsia="宋体" w:hAnsi="宋体"/>
          <w:szCs w:val="28"/>
          <w:lang w:eastAsia="zh-CN"/>
        </w:rPr>
        <w:t>。本发明的技术方案为：</w:t>
      </w:r>
    </w:p>
    <w:p w14:paraId="4AF6AFDC" w14:textId="79155543" w:rsidR="008F58D3" w:rsidRPr="00AE4A99" w:rsidRDefault="00F61B02" w:rsidP="006F3433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</w:rPr>
        <w:t>第一方面，本发明提供</w:t>
      </w:r>
      <w:r w:rsidR="00205ACE" w:rsidRPr="00B419C5">
        <w:rPr>
          <w:rFonts w:eastAsia="宋体" w:hAnsi="宋体" w:hint="eastAsia"/>
          <w:szCs w:val="28"/>
        </w:rPr>
        <w:t>一种</w:t>
      </w:r>
      <w:r w:rsidR="00205ACE" w:rsidRPr="00B660E8">
        <w:rPr>
          <w:rFonts w:eastAsia="宋体" w:hAnsi="宋体" w:hint="eastAsia"/>
          <w:szCs w:val="28"/>
          <w:lang w:eastAsia="zh-CN"/>
        </w:rPr>
        <w:t>钢</w:t>
      </w:r>
      <w:r w:rsidR="00205ACE" w:rsidRPr="00B660E8">
        <w:rPr>
          <w:rFonts w:eastAsia="宋体" w:hAnsi="宋体" w:hint="eastAsia"/>
          <w:szCs w:val="28"/>
          <w:lang w:eastAsia="zh-CN"/>
        </w:rPr>
        <w:t>-STC</w:t>
      </w:r>
      <w:r w:rsidR="00205ACE" w:rsidRPr="00B660E8">
        <w:rPr>
          <w:rFonts w:eastAsia="宋体" w:hAnsi="宋体" w:hint="eastAsia"/>
          <w:szCs w:val="28"/>
          <w:lang w:eastAsia="zh-CN"/>
        </w:rPr>
        <w:t>轻型组合结构桥面</w:t>
      </w:r>
      <w:r w:rsidR="00205ACE">
        <w:rPr>
          <w:rFonts w:eastAsia="宋体" w:hAnsi="宋体" w:hint="eastAsia"/>
          <w:szCs w:val="28"/>
          <w:lang w:eastAsia="zh-CN"/>
        </w:rPr>
        <w:t>铺装材料，</w:t>
      </w:r>
      <w:r w:rsidR="00C87793">
        <w:rPr>
          <w:rFonts w:eastAsia="宋体" w:hAnsi="宋体" w:hint="eastAsia"/>
          <w:szCs w:val="28"/>
          <w:lang w:eastAsia="zh-CN"/>
        </w:rPr>
        <w:t>按照重量份的组成包括：</w:t>
      </w:r>
      <w:r w:rsidR="00C87793" w:rsidRPr="00C87793">
        <w:rPr>
          <w:rFonts w:eastAsia="宋体" w:hAnsi="宋体" w:hint="eastAsia"/>
          <w:szCs w:val="28"/>
          <w:lang w:eastAsia="zh-CN"/>
        </w:rPr>
        <w:t>P.O42.5</w:t>
      </w:r>
      <w:r w:rsidR="00C87793" w:rsidRPr="00C87793">
        <w:rPr>
          <w:rFonts w:eastAsia="宋体" w:hAnsi="宋体" w:hint="eastAsia"/>
          <w:szCs w:val="28"/>
          <w:lang w:eastAsia="zh-CN"/>
        </w:rPr>
        <w:t>普通硅酸盐水泥：</w:t>
      </w:r>
      <w:r w:rsidR="00ED756A">
        <w:rPr>
          <w:rFonts w:eastAsia="宋体" w:hAnsi="宋体" w:hint="eastAsia"/>
          <w:szCs w:val="28"/>
          <w:lang w:eastAsia="zh-CN"/>
        </w:rPr>
        <w:t>20</w:t>
      </w:r>
      <w:r w:rsidR="00C87793" w:rsidRPr="00C87793">
        <w:rPr>
          <w:rFonts w:eastAsia="宋体" w:hAnsi="宋体" w:hint="eastAsia"/>
          <w:szCs w:val="28"/>
          <w:lang w:eastAsia="zh-CN"/>
        </w:rPr>
        <w:noBreakHyphen/>
        <w:t>35</w:t>
      </w:r>
      <w:r w:rsidR="00C87793" w:rsidRPr="00C87793">
        <w:rPr>
          <w:rFonts w:eastAsia="宋体" w:hAnsi="宋体" w:hint="eastAsia"/>
          <w:szCs w:val="28"/>
          <w:lang w:eastAsia="zh-CN"/>
        </w:rPr>
        <w:t>份；粉煤灰：</w:t>
      </w:r>
      <w:r w:rsidR="00ED756A">
        <w:rPr>
          <w:rFonts w:eastAsia="宋体" w:hAnsi="宋体" w:hint="eastAsia"/>
          <w:szCs w:val="28"/>
          <w:lang w:eastAsia="zh-CN"/>
        </w:rPr>
        <w:t>10</w:t>
      </w:r>
      <w:r w:rsidR="00C87793" w:rsidRPr="00C87793">
        <w:rPr>
          <w:rFonts w:eastAsia="宋体" w:hAnsi="宋体" w:hint="eastAsia"/>
          <w:szCs w:val="28"/>
          <w:lang w:eastAsia="zh-CN"/>
        </w:rPr>
        <w:t>-25</w:t>
      </w:r>
      <w:r w:rsidR="00C87793" w:rsidRPr="00C87793">
        <w:rPr>
          <w:rFonts w:eastAsia="宋体" w:hAnsi="宋体" w:hint="eastAsia"/>
          <w:szCs w:val="28"/>
          <w:lang w:eastAsia="zh-CN"/>
        </w:rPr>
        <w:t>份；碳酸钙晶须：</w:t>
      </w:r>
      <w:r w:rsidR="00C87793" w:rsidRPr="00C87793">
        <w:rPr>
          <w:rFonts w:eastAsia="宋体" w:hAnsi="宋体" w:hint="eastAsia"/>
          <w:szCs w:val="28"/>
          <w:lang w:eastAsia="zh-CN"/>
        </w:rPr>
        <w:t>0.</w:t>
      </w:r>
      <w:del w:id="0" w:author="Engineering" w:date="2022-05-13T05:27:00Z">
        <w:r w:rsidR="00C87793" w:rsidRPr="00C87793" w:rsidDel="00836F23">
          <w:rPr>
            <w:rFonts w:eastAsia="宋体" w:hAnsi="宋体" w:hint="eastAsia"/>
            <w:szCs w:val="28"/>
            <w:lang w:eastAsia="zh-CN"/>
          </w:rPr>
          <w:delText>5</w:delText>
        </w:r>
      </w:del>
      <w:ins w:id="1" w:author="Engineering" w:date="2022-05-13T05:27:00Z">
        <w:r w:rsidR="00836F23">
          <w:rPr>
            <w:rFonts w:eastAsia="宋体" w:hAnsi="宋体" w:hint="eastAsia"/>
            <w:szCs w:val="28"/>
            <w:lang w:eastAsia="zh-CN"/>
          </w:rPr>
          <w:t>4</w:t>
        </w:r>
      </w:ins>
      <w:r w:rsidR="00C87793" w:rsidRPr="00C87793">
        <w:rPr>
          <w:rFonts w:eastAsia="宋体" w:hAnsi="宋体" w:hint="eastAsia"/>
          <w:szCs w:val="28"/>
          <w:lang w:eastAsia="zh-CN"/>
        </w:rPr>
        <w:t>-1</w:t>
      </w:r>
      <w:r w:rsidR="00C87793" w:rsidRPr="00C87793">
        <w:rPr>
          <w:rFonts w:eastAsia="宋体" w:hAnsi="宋体" w:hint="eastAsia"/>
          <w:szCs w:val="28"/>
          <w:lang w:eastAsia="zh-CN"/>
        </w:rPr>
        <w:t>份</w:t>
      </w:r>
      <w:r w:rsidR="006130A6">
        <w:rPr>
          <w:rFonts w:eastAsia="宋体" w:hAnsi="宋体" w:hint="eastAsia"/>
          <w:szCs w:val="28"/>
          <w:lang w:eastAsia="zh-CN"/>
        </w:rPr>
        <w:t>；</w:t>
      </w:r>
      <w:r w:rsidR="00C87793" w:rsidRPr="00C87793">
        <w:rPr>
          <w:rFonts w:eastAsia="宋体" w:hAnsi="宋体" w:hint="eastAsia"/>
          <w:szCs w:val="28"/>
          <w:lang w:eastAsia="zh-CN"/>
        </w:rPr>
        <w:t>微硅</w:t>
      </w:r>
      <w:r w:rsidR="00C87793" w:rsidRPr="00AE4A99">
        <w:rPr>
          <w:rFonts w:eastAsia="宋体" w:hAnsi="宋体" w:hint="eastAsia"/>
          <w:szCs w:val="28"/>
          <w:lang w:eastAsia="zh-CN"/>
        </w:rPr>
        <w:t>粉：</w:t>
      </w:r>
      <w:r w:rsidR="00C87793" w:rsidRPr="00AE4A99">
        <w:rPr>
          <w:rFonts w:eastAsia="宋体" w:hAnsi="宋体" w:hint="eastAsia"/>
          <w:szCs w:val="28"/>
          <w:lang w:eastAsia="zh-CN"/>
        </w:rPr>
        <w:t>5-10</w:t>
      </w:r>
      <w:r w:rsidR="00C87793" w:rsidRPr="00AE4A99">
        <w:rPr>
          <w:rFonts w:eastAsia="宋体" w:hAnsi="宋体" w:hint="eastAsia"/>
          <w:szCs w:val="28"/>
          <w:lang w:eastAsia="zh-CN"/>
        </w:rPr>
        <w:t>份；</w:t>
      </w:r>
      <w:r w:rsidR="00C87793" w:rsidRPr="00AE4A99">
        <w:rPr>
          <w:rFonts w:eastAsia="宋体" w:hAnsi="宋体" w:hint="eastAsia"/>
          <w:szCs w:val="28"/>
          <w:lang w:eastAsia="zh-CN"/>
        </w:rPr>
        <w:t>100~200</w:t>
      </w:r>
      <w:r w:rsidR="00C87793" w:rsidRPr="00AE4A99">
        <w:rPr>
          <w:rFonts w:eastAsia="宋体" w:hAnsi="宋体" w:hint="eastAsia"/>
          <w:szCs w:val="28"/>
          <w:lang w:eastAsia="zh-CN"/>
        </w:rPr>
        <w:t>目石英粉</w:t>
      </w:r>
      <w:r w:rsidR="006130A6" w:rsidRPr="00AE4A99">
        <w:rPr>
          <w:rFonts w:eastAsia="宋体" w:hAnsi="宋体" w:hint="eastAsia"/>
          <w:szCs w:val="28"/>
          <w:lang w:eastAsia="zh-CN"/>
        </w:rPr>
        <w:t>：</w:t>
      </w:r>
      <w:r w:rsidR="00C87793" w:rsidRPr="00AE4A99">
        <w:rPr>
          <w:rFonts w:eastAsia="宋体" w:hAnsi="宋体" w:hint="eastAsia"/>
          <w:szCs w:val="28"/>
          <w:lang w:eastAsia="zh-CN"/>
        </w:rPr>
        <w:t>10-20</w:t>
      </w:r>
      <w:r w:rsidR="00C87793" w:rsidRPr="00AE4A99">
        <w:rPr>
          <w:rFonts w:eastAsia="宋体" w:hAnsi="宋体" w:hint="eastAsia"/>
          <w:szCs w:val="28"/>
          <w:lang w:eastAsia="zh-CN"/>
        </w:rPr>
        <w:t>份</w:t>
      </w:r>
      <w:r w:rsidR="006130A6" w:rsidRPr="00AE4A99">
        <w:rPr>
          <w:rFonts w:eastAsia="宋体" w:hAnsi="宋体" w:hint="eastAsia"/>
          <w:szCs w:val="28"/>
          <w:lang w:eastAsia="zh-CN"/>
        </w:rPr>
        <w:t>；</w:t>
      </w:r>
      <w:r w:rsidR="00C87793" w:rsidRPr="00AE4A99">
        <w:rPr>
          <w:rFonts w:eastAsia="宋体" w:hAnsi="宋体" w:hint="eastAsia"/>
          <w:szCs w:val="28"/>
          <w:lang w:eastAsia="zh-CN"/>
        </w:rPr>
        <w:t>40-100</w:t>
      </w:r>
      <w:r w:rsidR="00C87793" w:rsidRPr="00AE4A99">
        <w:rPr>
          <w:rFonts w:eastAsia="宋体" w:hAnsi="宋体" w:hint="eastAsia"/>
          <w:szCs w:val="28"/>
          <w:lang w:eastAsia="zh-CN"/>
        </w:rPr>
        <w:t>目石英砂：</w:t>
      </w:r>
      <w:r w:rsidR="001407B9" w:rsidRPr="00AE4A99">
        <w:rPr>
          <w:rFonts w:eastAsia="宋体" w:hAnsi="宋体" w:hint="eastAsia"/>
          <w:szCs w:val="28"/>
          <w:lang w:eastAsia="zh-CN"/>
        </w:rPr>
        <w:t>10</w:t>
      </w:r>
      <w:r w:rsidR="00C87793" w:rsidRPr="00AE4A99">
        <w:rPr>
          <w:rFonts w:eastAsia="宋体" w:hAnsi="宋体" w:hint="eastAsia"/>
          <w:szCs w:val="28"/>
          <w:lang w:eastAsia="zh-CN"/>
        </w:rPr>
        <w:t>-20</w:t>
      </w:r>
      <w:r w:rsidR="00C87793" w:rsidRPr="00AE4A99">
        <w:rPr>
          <w:rFonts w:eastAsia="宋体" w:hAnsi="宋体" w:hint="eastAsia"/>
          <w:szCs w:val="28"/>
          <w:lang w:eastAsia="zh-CN"/>
        </w:rPr>
        <w:t>份；镀铜钢纤维：</w:t>
      </w:r>
      <w:r w:rsidR="006A6230" w:rsidRPr="00AE4A99">
        <w:rPr>
          <w:rFonts w:eastAsia="宋体" w:hAnsi="宋体" w:hint="eastAsia"/>
          <w:szCs w:val="28"/>
          <w:lang w:eastAsia="zh-CN"/>
        </w:rPr>
        <w:t>1-8</w:t>
      </w:r>
      <w:r w:rsidR="00C87793" w:rsidRPr="00AE4A99">
        <w:rPr>
          <w:rFonts w:eastAsia="宋体" w:hAnsi="宋体" w:hint="eastAsia"/>
          <w:szCs w:val="28"/>
          <w:lang w:eastAsia="zh-CN"/>
        </w:rPr>
        <w:t>份；聚羧酸高性能减水剂：</w:t>
      </w:r>
      <w:r w:rsidR="006A6230" w:rsidRPr="00AE4A99">
        <w:rPr>
          <w:rFonts w:eastAsia="宋体" w:hAnsi="宋体" w:hint="eastAsia"/>
          <w:szCs w:val="28"/>
          <w:lang w:eastAsia="zh-CN"/>
        </w:rPr>
        <w:t>0.4-1</w:t>
      </w:r>
      <w:r w:rsidR="00C87793" w:rsidRPr="00AE4A99">
        <w:rPr>
          <w:rFonts w:eastAsia="宋体" w:hAnsi="宋体" w:hint="eastAsia"/>
          <w:szCs w:val="28"/>
          <w:lang w:eastAsia="zh-CN"/>
        </w:rPr>
        <w:t>份；水：</w:t>
      </w:r>
      <w:r w:rsidR="006A6230" w:rsidRPr="00AE4A99">
        <w:rPr>
          <w:rFonts w:eastAsia="宋体" w:hAnsi="宋体" w:hint="eastAsia"/>
          <w:szCs w:val="28"/>
          <w:lang w:eastAsia="zh-CN"/>
        </w:rPr>
        <w:t>7-15</w:t>
      </w:r>
      <w:r w:rsidR="00C87793" w:rsidRPr="00AE4A99">
        <w:rPr>
          <w:rFonts w:eastAsia="宋体" w:hAnsi="宋体" w:hint="eastAsia"/>
          <w:szCs w:val="28"/>
          <w:lang w:eastAsia="zh-CN"/>
        </w:rPr>
        <w:t>份</w:t>
      </w:r>
      <w:r w:rsidR="006A385B" w:rsidRPr="00AE4A99">
        <w:rPr>
          <w:rFonts w:eastAsia="宋体" w:hAnsi="宋体" w:hint="eastAsia"/>
          <w:szCs w:val="28"/>
          <w:lang w:eastAsia="zh-CN"/>
        </w:rPr>
        <w:t>。</w:t>
      </w:r>
    </w:p>
    <w:p w14:paraId="7A065567" w14:textId="5238BB44" w:rsidR="006130A6" w:rsidRPr="00C87793" w:rsidRDefault="006130A6" w:rsidP="006F3433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AE4A99">
        <w:rPr>
          <w:rFonts w:eastAsia="宋体" w:hAnsi="宋体" w:hint="eastAsia"/>
          <w:szCs w:val="28"/>
          <w:lang w:eastAsia="zh-CN"/>
        </w:rPr>
        <w:t>可选地，所述钢</w:t>
      </w:r>
      <w:r w:rsidRPr="00AE4A99">
        <w:rPr>
          <w:rFonts w:eastAsia="宋体" w:hAnsi="宋体" w:hint="eastAsia"/>
          <w:szCs w:val="28"/>
          <w:lang w:eastAsia="zh-CN"/>
        </w:rPr>
        <w:t>-STC</w:t>
      </w:r>
      <w:r w:rsidRPr="00AE4A99">
        <w:rPr>
          <w:rFonts w:eastAsia="宋体" w:hAnsi="宋体" w:hint="eastAsia"/>
          <w:szCs w:val="28"/>
          <w:lang w:eastAsia="zh-CN"/>
        </w:rPr>
        <w:t>轻型组合结构桥面铺装材料还包括：</w:t>
      </w:r>
      <w:proofErr w:type="gramStart"/>
      <w:r w:rsidR="00054D31" w:rsidRPr="00AE4A99">
        <w:rPr>
          <w:rFonts w:eastAsia="宋体" w:hAnsi="宋体" w:hint="eastAsia"/>
          <w:szCs w:val="28"/>
          <w:lang w:eastAsia="zh-CN"/>
        </w:rPr>
        <w:t>硫铝酸</w:t>
      </w:r>
      <w:proofErr w:type="gramEnd"/>
      <w:r w:rsidR="00054D31" w:rsidRPr="00AE4A99">
        <w:rPr>
          <w:rFonts w:eastAsia="宋体" w:hAnsi="宋体" w:hint="eastAsia"/>
          <w:szCs w:val="28"/>
          <w:lang w:eastAsia="zh-CN"/>
        </w:rPr>
        <w:t>盐水泥</w:t>
      </w:r>
      <w:r w:rsidR="00ED756A" w:rsidRPr="00AE4A99">
        <w:rPr>
          <w:rFonts w:eastAsia="宋体" w:hAnsi="宋体" w:hint="eastAsia"/>
          <w:szCs w:val="28"/>
          <w:lang w:eastAsia="zh-CN"/>
        </w:rPr>
        <w:t>5</w:t>
      </w:r>
      <w:r w:rsidR="00463AE2" w:rsidRPr="00AE4A99">
        <w:rPr>
          <w:rFonts w:eastAsia="宋体" w:hAnsi="宋体" w:hint="eastAsia"/>
          <w:szCs w:val="28"/>
          <w:lang w:eastAsia="zh-CN"/>
        </w:rPr>
        <w:t>~</w:t>
      </w:r>
      <w:r w:rsidR="00ED756A" w:rsidRPr="00AE4A99">
        <w:rPr>
          <w:rFonts w:eastAsia="宋体" w:hAnsi="宋体" w:hint="eastAsia"/>
          <w:szCs w:val="28"/>
          <w:lang w:eastAsia="zh-CN"/>
        </w:rPr>
        <w:t>20</w:t>
      </w:r>
      <w:r w:rsidR="00463AE2" w:rsidRPr="00AE4A99">
        <w:rPr>
          <w:rFonts w:eastAsia="宋体" w:hAnsi="宋体" w:hint="eastAsia"/>
          <w:szCs w:val="28"/>
          <w:lang w:eastAsia="zh-CN"/>
        </w:rPr>
        <w:t>份</w:t>
      </w:r>
      <w:r w:rsidR="00054D31" w:rsidRPr="00AE4A99">
        <w:rPr>
          <w:rFonts w:eastAsia="宋体" w:hAnsi="宋体" w:hint="eastAsia"/>
          <w:szCs w:val="28"/>
          <w:lang w:eastAsia="zh-CN"/>
        </w:rPr>
        <w:t>、铁铝酸盐水泥</w:t>
      </w:r>
      <w:r w:rsidR="00ED756A" w:rsidRPr="00AE4A99">
        <w:rPr>
          <w:rFonts w:eastAsia="宋体" w:hAnsi="宋体" w:hint="eastAsia"/>
          <w:szCs w:val="28"/>
          <w:lang w:eastAsia="zh-CN"/>
        </w:rPr>
        <w:t>5</w:t>
      </w:r>
      <w:r w:rsidR="00463AE2" w:rsidRPr="00AE4A99">
        <w:rPr>
          <w:rFonts w:eastAsia="宋体" w:hAnsi="宋体" w:hint="eastAsia"/>
          <w:szCs w:val="28"/>
          <w:lang w:eastAsia="zh-CN"/>
        </w:rPr>
        <w:t>~</w:t>
      </w:r>
      <w:r w:rsidR="00ED756A">
        <w:rPr>
          <w:rFonts w:eastAsia="宋体" w:hAnsi="宋体" w:hint="eastAsia"/>
          <w:szCs w:val="28"/>
          <w:lang w:eastAsia="zh-CN"/>
        </w:rPr>
        <w:t>20</w:t>
      </w:r>
      <w:r w:rsidR="00463AE2">
        <w:rPr>
          <w:rFonts w:eastAsia="宋体" w:hAnsi="宋体" w:hint="eastAsia"/>
          <w:szCs w:val="28"/>
          <w:lang w:eastAsia="zh-CN"/>
        </w:rPr>
        <w:t>份</w:t>
      </w:r>
      <w:r w:rsidR="00054D31">
        <w:rPr>
          <w:rFonts w:eastAsia="宋体" w:hAnsi="宋体" w:hint="eastAsia"/>
          <w:szCs w:val="28"/>
          <w:lang w:eastAsia="zh-CN"/>
        </w:rPr>
        <w:t>、</w:t>
      </w:r>
      <w:r w:rsidR="006A0DB3">
        <w:rPr>
          <w:rFonts w:eastAsia="宋体" w:hAnsi="宋体" w:hint="eastAsia"/>
          <w:szCs w:val="28"/>
          <w:lang w:eastAsia="zh-CN"/>
        </w:rPr>
        <w:t>磷铝酸盐水泥</w:t>
      </w:r>
      <w:r w:rsidR="000838EF">
        <w:rPr>
          <w:rFonts w:eastAsia="宋体" w:hAnsi="宋体" w:hint="eastAsia"/>
          <w:szCs w:val="28"/>
          <w:lang w:eastAsia="zh-CN"/>
        </w:rPr>
        <w:t>30~35</w:t>
      </w:r>
      <w:r w:rsidR="000838EF">
        <w:rPr>
          <w:rFonts w:eastAsia="宋体" w:hAnsi="宋体" w:hint="eastAsia"/>
          <w:szCs w:val="28"/>
          <w:lang w:eastAsia="zh-CN"/>
        </w:rPr>
        <w:t>份</w:t>
      </w:r>
      <w:r w:rsidR="006A0DB3">
        <w:rPr>
          <w:rFonts w:eastAsia="宋体" w:hAnsi="宋体" w:hint="eastAsia"/>
          <w:szCs w:val="28"/>
          <w:lang w:eastAsia="zh-CN"/>
        </w:rPr>
        <w:t>、</w:t>
      </w:r>
      <w:r w:rsidR="00054D31">
        <w:rPr>
          <w:rFonts w:eastAsia="宋体" w:hAnsi="宋体" w:hint="eastAsia"/>
          <w:szCs w:val="28"/>
          <w:lang w:eastAsia="zh-CN"/>
        </w:rPr>
        <w:t>磨细矿渣</w:t>
      </w:r>
      <w:r w:rsidR="00ED756A">
        <w:rPr>
          <w:rFonts w:eastAsia="宋体" w:hAnsi="宋体" w:hint="eastAsia"/>
          <w:szCs w:val="28"/>
          <w:lang w:eastAsia="zh-CN"/>
        </w:rPr>
        <w:t>5</w:t>
      </w:r>
      <w:r w:rsidR="000838EF">
        <w:rPr>
          <w:rFonts w:eastAsia="宋体" w:hAnsi="宋体" w:hint="eastAsia"/>
          <w:szCs w:val="28"/>
          <w:lang w:eastAsia="zh-CN"/>
        </w:rPr>
        <w:t>-15</w:t>
      </w:r>
      <w:r w:rsidR="000838EF">
        <w:rPr>
          <w:rFonts w:eastAsia="宋体" w:hAnsi="宋体" w:hint="eastAsia"/>
          <w:szCs w:val="28"/>
          <w:lang w:eastAsia="zh-CN"/>
        </w:rPr>
        <w:t>份</w:t>
      </w:r>
      <w:r w:rsidR="00054D31">
        <w:rPr>
          <w:rFonts w:eastAsia="宋体" w:hAnsi="宋体" w:hint="eastAsia"/>
          <w:szCs w:val="28"/>
          <w:lang w:eastAsia="zh-CN"/>
        </w:rPr>
        <w:t>、纳米二氧化硅</w:t>
      </w:r>
      <w:r w:rsidR="000838EF">
        <w:rPr>
          <w:rFonts w:eastAsia="宋体" w:hAnsi="宋体" w:hint="eastAsia"/>
          <w:szCs w:val="28"/>
          <w:lang w:eastAsia="zh-CN"/>
        </w:rPr>
        <w:t>0.01~0.1</w:t>
      </w:r>
      <w:r w:rsidR="000838EF">
        <w:rPr>
          <w:rFonts w:eastAsia="宋体" w:hAnsi="宋体" w:hint="eastAsia"/>
          <w:szCs w:val="28"/>
          <w:lang w:eastAsia="zh-CN"/>
        </w:rPr>
        <w:t>份</w:t>
      </w:r>
      <w:r w:rsidR="00054D31">
        <w:rPr>
          <w:rFonts w:eastAsia="宋体" w:hAnsi="宋体" w:hint="eastAsia"/>
          <w:szCs w:val="28"/>
          <w:lang w:eastAsia="zh-CN"/>
        </w:rPr>
        <w:t>、</w:t>
      </w:r>
      <w:r w:rsidR="00054D31">
        <w:rPr>
          <w:rFonts w:eastAsia="宋体" w:hAnsi="宋体" w:hint="eastAsia"/>
          <w:szCs w:val="28"/>
          <w:lang w:eastAsia="zh-CN"/>
        </w:rPr>
        <w:t>PP</w:t>
      </w:r>
      <w:r w:rsidR="00054D31">
        <w:rPr>
          <w:rFonts w:eastAsia="宋体" w:hAnsi="宋体" w:hint="eastAsia"/>
          <w:szCs w:val="28"/>
          <w:lang w:eastAsia="zh-CN"/>
        </w:rPr>
        <w:t>纤维</w:t>
      </w:r>
      <w:r w:rsidR="000838EF">
        <w:rPr>
          <w:rFonts w:eastAsia="宋体" w:hAnsi="宋体" w:hint="eastAsia"/>
          <w:szCs w:val="28"/>
          <w:lang w:eastAsia="zh-CN"/>
        </w:rPr>
        <w:t>1~3</w:t>
      </w:r>
      <w:r w:rsidR="000838EF">
        <w:rPr>
          <w:rFonts w:eastAsia="宋体" w:hAnsi="宋体" w:hint="eastAsia"/>
          <w:szCs w:val="28"/>
          <w:lang w:eastAsia="zh-CN"/>
        </w:rPr>
        <w:t>份</w:t>
      </w:r>
      <w:r w:rsidR="00054D31">
        <w:rPr>
          <w:rFonts w:eastAsia="宋体" w:hAnsi="宋体" w:hint="eastAsia"/>
          <w:szCs w:val="28"/>
          <w:lang w:eastAsia="zh-CN"/>
        </w:rPr>
        <w:t>、</w:t>
      </w:r>
      <w:r w:rsidR="00054D31">
        <w:rPr>
          <w:rFonts w:eastAsia="宋体" w:hAnsi="宋体" w:hint="eastAsia"/>
          <w:szCs w:val="28"/>
          <w:lang w:eastAsia="zh-CN"/>
        </w:rPr>
        <w:t>PE</w:t>
      </w:r>
      <w:r w:rsidR="00054D31">
        <w:rPr>
          <w:rFonts w:eastAsia="宋体" w:hAnsi="宋体" w:hint="eastAsia"/>
          <w:szCs w:val="28"/>
          <w:lang w:eastAsia="zh-CN"/>
        </w:rPr>
        <w:t>纤维</w:t>
      </w:r>
      <w:r w:rsidR="000838EF">
        <w:rPr>
          <w:rFonts w:eastAsia="宋体" w:hAnsi="宋体" w:hint="eastAsia"/>
          <w:szCs w:val="28"/>
          <w:lang w:eastAsia="zh-CN"/>
        </w:rPr>
        <w:t>0.5~2</w:t>
      </w:r>
      <w:r w:rsidR="000838EF">
        <w:rPr>
          <w:rFonts w:eastAsia="宋体" w:hAnsi="宋体" w:hint="eastAsia"/>
          <w:szCs w:val="28"/>
          <w:lang w:eastAsia="zh-CN"/>
        </w:rPr>
        <w:t>份</w:t>
      </w:r>
      <w:r w:rsidR="00054D31">
        <w:rPr>
          <w:rFonts w:eastAsia="宋体" w:hAnsi="宋体" w:hint="eastAsia"/>
          <w:szCs w:val="28"/>
          <w:lang w:eastAsia="zh-CN"/>
        </w:rPr>
        <w:t>、</w:t>
      </w:r>
      <w:r w:rsidR="00054D31">
        <w:rPr>
          <w:rFonts w:eastAsia="宋体" w:hAnsi="宋体" w:hint="eastAsia"/>
          <w:szCs w:val="28"/>
          <w:lang w:eastAsia="zh-CN"/>
        </w:rPr>
        <w:t>POM</w:t>
      </w:r>
      <w:r w:rsidR="00054D31">
        <w:rPr>
          <w:rFonts w:eastAsia="宋体" w:hAnsi="宋体" w:hint="eastAsia"/>
          <w:szCs w:val="28"/>
          <w:lang w:eastAsia="zh-CN"/>
        </w:rPr>
        <w:t>纤维</w:t>
      </w:r>
      <w:r w:rsidR="000838EF">
        <w:rPr>
          <w:rFonts w:eastAsia="宋体" w:hAnsi="宋体" w:hint="eastAsia"/>
          <w:szCs w:val="28"/>
          <w:lang w:eastAsia="zh-CN"/>
        </w:rPr>
        <w:t>2~5</w:t>
      </w:r>
      <w:r w:rsidR="000838EF">
        <w:rPr>
          <w:rFonts w:eastAsia="宋体" w:hAnsi="宋体" w:hint="eastAsia"/>
          <w:szCs w:val="28"/>
          <w:lang w:eastAsia="zh-CN"/>
        </w:rPr>
        <w:t>份</w:t>
      </w:r>
      <w:r w:rsidR="00054D31">
        <w:rPr>
          <w:rFonts w:eastAsia="宋体" w:hAnsi="宋体" w:hint="eastAsia"/>
          <w:szCs w:val="28"/>
          <w:lang w:eastAsia="zh-CN"/>
        </w:rPr>
        <w:t>、</w:t>
      </w:r>
      <w:r w:rsidR="00054D31">
        <w:rPr>
          <w:rFonts w:eastAsia="宋体" w:hAnsi="宋体" w:hint="eastAsia"/>
          <w:szCs w:val="28"/>
          <w:lang w:eastAsia="zh-CN"/>
        </w:rPr>
        <w:t>PVA</w:t>
      </w:r>
      <w:r w:rsidR="00054D31">
        <w:rPr>
          <w:rFonts w:eastAsia="宋体" w:hAnsi="宋体" w:hint="eastAsia"/>
          <w:szCs w:val="28"/>
          <w:lang w:eastAsia="zh-CN"/>
        </w:rPr>
        <w:t>纤维</w:t>
      </w:r>
      <w:r w:rsidR="008E10F6">
        <w:rPr>
          <w:rFonts w:eastAsia="宋体" w:hAnsi="宋体" w:hint="eastAsia"/>
          <w:szCs w:val="28"/>
          <w:lang w:eastAsia="zh-CN"/>
        </w:rPr>
        <w:t>0.5~2</w:t>
      </w:r>
      <w:r w:rsidR="008E10F6">
        <w:rPr>
          <w:rFonts w:eastAsia="宋体" w:hAnsi="宋体" w:hint="eastAsia"/>
          <w:szCs w:val="28"/>
          <w:lang w:eastAsia="zh-CN"/>
        </w:rPr>
        <w:t>份</w:t>
      </w:r>
      <w:r w:rsidR="00054D31">
        <w:rPr>
          <w:rFonts w:eastAsia="宋体" w:hAnsi="宋体" w:hint="eastAsia"/>
          <w:szCs w:val="28"/>
          <w:lang w:eastAsia="zh-CN"/>
        </w:rPr>
        <w:t>、玄武岩纤维</w:t>
      </w:r>
      <w:r w:rsidR="008E10F6">
        <w:rPr>
          <w:rFonts w:eastAsia="宋体" w:hAnsi="宋体" w:hint="eastAsia"/>
          <w:szCs w:val="28"/>
          <w:lang w:eastAsia="zh-CN"/>
        </w:rPr>
        <w:t>1~2</w:t>
      </w:r>
      <w:r w:rsidR="008E10F6">
        <w:rPr>
          <w:rFonts w:eastAsia="宋体" w:hAnsi="宋体" w:hint="eastAsia"/>
          <w:szCs w:val="28"/>
          <w:lang w:eastAsia="zh-CN"/>
        </w:rPr>
        <w:t>份</w:t>
      </w:r>
      <w:r w:rsidR="00054D31">
        <w:rPr>
          <w:rFonts w:eastAsia="宋体" w:hAnsi="宋体" w:hint="eastAsia"/>
          <w:szCs w:val="28"/>
          <w:lang w:eastAsia="zh-CN"/>
        </w:rPr>
        <w:t>。</w:t>
      </w:r>
    </w:p>
    <w:p w14:paraId="49B716E5" w14:textId="484EDE87" w:rsidR="00B42FAD" w:rsidRDefault="00F61B02" w:rsidP="00AB6E6B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int="eastAsia"/>
          <w:bCs/>
          <w:szCs w:val="28"/>
          <w:lang w:eastAsia="zh-CN"/>
        </w:rPr>
        <w:t>第二方面，本发明提供</w:t>
      </w:r>
      <w:r w:rsidRPr="00B419C5">
        <w:rPr>
          <w:rFonts w:eastAsia="宋体" w:hAnsi="宋体" w:hint="eastAsia"/>
          <w:szCs w:val="28"/>
        </w:rPr>
        <w:t>一种</w:t>
      </w:r>
      <w:r w:rsidRPr="00B660E8">
        <w:rPr>
          <w:rFonts w:eastAsia="宋体" w:hAnsi="宋体" w:hint="eastAsia"/>
          <w:szCs w:val="28"/>
          <w:lang w:eastAsia="zh-CN"/>
        </w:rPr>
        <w:t>钢</w:t>
      </w:r>
      <w:r w:rsidRPr="00B660E8">
        <w:rPr>
          <w:rFonts w:eastAsia="宋体" w:hAnsi="宋体" w:hint="eastAsia"/>
          <w:szCs w:val="28"/>
          <w:lang w:eastAsia="zh-CN"/>
        </w:rPr>
        <w:t>-STC</w:t>
      </w:r>
      <w:r w:rsidRPr="00B660E8">
        <w:rPr>
          <w:rFonts w:eastAsia="宋体" w:hAnsi="宋体" w:hint="eastAsia"/>
          <w:szCs w:val="28"/>
          <w:lang w:eastAsia="zh-CN"/>
        </w:rPr>
        <w:t>轻型组合结构桥面</w:t>
      </w:r>
      <w:r>
        <w:rPr>
          <w:rFonts w:eastAsia="宋体" w:hAnsi="宋体" w:hint="eastAsia"/>
          <w:szCs w:val="28"/>
          <w:lang w:eastAsia="zh-CN"/>
        </w:rPr>
        <w:t>的免蒸</w:t>
      </w:r>
      <w:proofErr w:type="gramStart"/>
      <w:r>
        <w:rPr>
          <w:rFonts w:eastAsia="宋体" w:hAnsi="宋体" w:hint="eastAsia"/>
          <w:szCs w:val="28"/>
          <w:lang w:eastAsia="zh-CN"/>
        </w:rPr>
        <w:t>养</w:t>
      </w:r>
      <w:r w:rsidR="008E1BA9">
        <w:rPr>
          <w:rFonts w:eastAsia="宋体" w:hAnsi="宋体" w:hint="eastAsia"/>
          <w:szCs w:val="28"/>
          <w:lang w:eastAsia="zh-CN"/>
        </w:rPr>
        <w:t>施工</w:t>
      </w:r>
      <w:proofErr w:type="gramEnd"/>
      <w:r w:rsidR="007B2C1C">
        <w:rPr>
          <w:rFonts w:eastAsia="宋体" w:hAnsi="宋体" w:hint="eastAsia"/>
          <w:szCs w:val="28"/>
          <w:lang w:eastAsia="zh-CN"/>
        </w:rPr>
        <w:t>工艺，包括以下步骤：</w:t>
      </w:r>
    </w:p>
    <w:p w14:paraId="4771B524" w14:textId="24391FE5" w:rsidR="00B42FAD" w:rsidRDefault="00B42FAD" w:rsidP="00AB6E6B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步骤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，按照上述铺装材料的重量份组成配料并制备预混料；</w:t>
      </w:r>
    </w:p>
    <w:p w14:paraId="5E4F635A" w14:textId="4D9A291C" w:rsidR="00725A52" w:rsidRDefault="00B42FAD" w:rsidP="00AB6E6B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B42FAD">
        <w:rPr>
          <w:rFonts w:eastAsia="宋体" w:hAnsi="宋体" w:hint="eastAsia"/>
          <w:szCs w:val="28"/>
          <w:lang w:eastAsia="zh-CN"/>
        </w:rPr>
        <w:t>步骤</w:t>
      </w:r>
      <w:r>
        <w:rPr>
          <w:rFonts w:eastAsia="宋体" w:hAnsi="宋体" w:hint="eastAsia"/>
          <w:szCs w:val="28"/>
          <w:lang w:eastAsia="zh-CN"/>
        </w:rPr>
        <w:t>2</w:t>
      </w:r>
      <w:r w:rsidRPr="00B42FAD">
        <w:rPr>
          <w:rFonts w:eastAsia="宋体" w:hAnsi="宋体" w:hint="eastAsia"/>
          <w:szCs w:val="28"/>
          <w:lang w:eastAsia="zh-CN"/>
        </w:rPr>
        <w:t>、将</w:t>
      </w:r>
      <w:r w:rsidR="00311D3D">
        <w:rPr>
          <w:rFonts w:eastAsia="宋体" w:hAnsi="宋体" w:hint="eastAsia"/>
          <w:szCs w:val="28"/>
          <w:lang w:eastAsia="zh-CN"/>
        </w:rPr>
        <w:t>制备好的预混料</w:t>
      </w:r>
      <w:r w:rsidRPr="00B42FAD">
        <w:rPr>
          <w:rFonts w:eastAsia="宋体" w:hAnsi="宋体" w:hint="eastAsia"/>
          <w:szCs w:val="28"/>
          <w:lang w:eastAsia="zh-CN"/>
        </w:rPr>
        <w:t>均匀铺装在钢桥面上</w:t>
      </w:r>
      <w:del w:id="2" w:author="Engineering" w:date="2022-05-12T12:48:00Z">
        <w:r w:rsidR="0067727B" w:rsidDel="00E276A8">
          <w:rPr>
            <w:rFonts w:eastAsia="宋体" w:hAnsi="宋体" w:hint="eastAsia"/>
            <w:szCs w:val="28"/>
            <w:lang w:eastAsia="zh-CN"/>
          </w:rPr>
          <w:delText>，</w:delText>
        </w:r>
        <w:r w:rsidR="00725A52" w:rsidRPr="00B42FAD" w:rsidDel="00E276A8">
          <w:rPr>
            <w:rFonts w:eastAsia="宋体" w:hAnsi="宋体" w:hint="eastAsia"/>
            <w:szCs w:val="28"/>
            <w:lang w:eastAsia="zh-CN"/>
          </w:rPr>
          <w:delText>铺装厚度</w:delText>
        </w:r>
        <w:r w:rsidR="00725A52" w:rsidDel="00E276A8">
          <w:rPr>
            <w:rFonts w:eastAsia="宋体" w:hAnsi="宋体" w:hint="eastAsia"/>
            <w:szCs w:val="28"/>
            <w:lang w:eastAsia="zh-CN"/>
          </w:rPr>
          <w:delText>为</w:delText>
        </w:r>
        <w:r w:rsidR="00725A52" w:rsidRPr="00B42FAD" w:rsidDel="00E276A8">
          <w:rPr>
            <w:rFonts w:eastAsia="宋体" w:hAnsi="宋体" w:hint="eastAsia"/>
            <w:szCs w:val="28"/>
            <w:lang w:eastAsia="zh-CN"/>
          </w:rPr>
          <w:delText>55-60mm</w:delText>
        </w:r>
      </w:del>
      <w:r w:rsidR="00725A52">
        <w:rPr>
          <w:rFonts w:eastAsia="宋体" w:hAnsi="宋体" w:hint="eastAsia"/>
          <w:szCs w:val="28"/>
          <w:lang w:eastAsia="zh-CN"/>
        </w:rPr>
        <w:t>；</w:t>
      </w:r>
    </w:p>
    <w:p w14:paraId="0F2E59D0" w14:textId="3D868A08" w:rsidR="0067727B" w:rsidRPr="00B42FAD" w:rsidRDefault="00B42FAD" w:rsidP="00AB6E6B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B42FAD">
        <w:rPr>
          <w:rFonts w:eastAsia="宋体" w:hAnsi="宋体" w:hint="eastAsia"/>
          <w:szCs w:val="28"/>
          <w:lang w:eastAsia="zh-CN"/>
        </w:rPr>
        <w:t>步骤</w:t>
      </w:r>
      <w:r>
        <w:rPr>
          <w:rFonts w:eastAsia="宋体" w:hAnsi="宋体" w:hint="eastAsia"/>
          <w:szCs w:val="28"/>
          <w:lang w:eastAsia="zh-CN"/>
        </w:rPr>
        <w:t>3</w:t>
      </w:r>
      <w:r w:rsidRPr="00B42FAD">
        <w:rPr>
          <w:rFonts w:eastAsia="宋体" w:hAnsi="宋体" w:hint="eastAsia"/>
          <w:szCs w:val="28"/>
          <w:lang w:eastAsia="zh-CN"/>
        </w:rPr>
        <w:t>、</w:t>
      </w:r>
      <w:proofErr w:type="gramStart"/>
      <w:r w:rsidR="00725A52">
        <w:rPr>
          <w:rFonts w:eastAsia="宋体" w:hAnsi="宋体" w:hint="eastAsia"/>
          <w:szCs w:val="28"/>
          <w:lang w:eastAsia="zh-CN"/>
        </w:rPr>
        <w:t>进行振</w:t>
      </w:r>
      <w:r w:rsidR="00725A52" w:rsidRPr="00B42FAD">
        <w:rPr>
          <w:rFonts w:eastAsia="宋体" w:hAnsi="宋体" w:hint="eastAsia"/>
          <w:szCs w:val="28"/>
          <w:lang w:eastAsia="zh-CN"/>
        </w:rPr>
        <w:t>实</w:t>
      </w:r>
      <w:r w:rsidR="00725A52">
        <w:rPr>
          <w:rFonts w:eastAsia="宋体" w:hAnsi="宋体" w:hint="eastAsia"/>
          <w:szCs w:val="28"/>
          <w:lang w:eastAsia="zh-CN"/>
        </w:rPr>
        <w:t>和</w:t>
      </w:r>
      <w:proofErr w:type="gramEnd"/>
      <w:r w:rsidR="00725A52">
        <w:rPr>
          <w:rFonts w:eastAsia="宋体" w:hAnsi="宋体" w:hint="eastAsia"/>
          <w:szCs w:val="28"/>
          <w:lang w:eastAsia="zh-CN"/>
        </w:rPr>
        <w:t>整平操作，控制铺装</w:t>
      </w:r>
      <w:r w:rsidR="00725A52" w:rsidRPr="00B42FAD">
        <w:rPr>
          <w:rFonts w:eastAsia="宋体" w:hAnsi="宋体" w:hint="eastAsia"/>
          <w:szCs w:val="28"/>
          <w:lang w:eastAsia="zh-CN"/>
        </w:rPr>
        <w:t>厚度</w:t>
      </w:r>
      <w:r w:rsidR="00725A52">
        <w:rPr>
          <w:rFonts w:eastAsia="宋体" w:hAnsi="宋体" w:hint="eastAsia"/>
          <w:szCs w:val="28"/>
          <w:lang w:eastAsia="zh-CN"/>
        </w:rPr>
        <w:t>为</w:t>
      </w:r>
      <w:del w:id="3" w:author="Engineering" w:date="2022-05-13T05:21:00Z">
        <w:r w:rsidR="00725A52" w:rsidRPr="00B42FAD" w:rsidDel="0002352E">
          <w:rPr>
            <w:rFonts w:eastAsia="宋体" w:hAnsi="宋体" w:hint="eastAsia"/>
            <w:szCs w:val="28"/>
            <w:lang w:eastAsia="zh-CN"/>
          </w:rPr>
          <w:delText>50</w:delText>
        </w:r>
      </w:del>
      <w:ins w:id="4" w:author="Engineering" w:date="2022-05-13T05:21:00Z">
        <w:r w:rsidR="0002352E">
          <w:rPr>
            <w:rFonts w:eastAsia="宋体" w:hAnsi="宋体" w:hint="eastAsia"/>
            <w:szCs w:val="28"/>
            <w:lang w:eastAsia="zh-CN"/>
          </w:rPr>
          <w:t>45</w:t>
        </w:r>
      </w:ins>
      <w:r w:rsidR="00725A52" w:rsidRPr="00B42FAD">
        <w:rPr>
          <w:rFonts w:eastAsia="宋体" w:hAnsi="宋体" w:hint="eastAsia"/>
          <w:szCs w:val="28"/>
          <w:lang w:eastAsia="zh-CN"/>
        </w:rPr>
        <w:t>±</w:t>
      </w:r>
      <w:r w:rsidR="00725A52" w:rsidRPr="00B42FAD">
        <w:rPr>
          <w:rFonts w:eastAsia="宋体" w:hAnsi="宋体" w:hint="eastAsia"/>
          <w:szCs w:val="28"/>
          <w:lang w:eastAsia="zh-CN"/>
        </w:rPr>
        <w:t>0.5mm</w:t>
      </w:r>
      <w:r w:rsidR="00725A52" w:rsidRPr="00B42FAD">
        <w:rPr>
          <w:rFonts w:eastAsia="宋体" w:hAnsi="宋体" w:hint="eastAsia"/>
          <w:szCs w:val="28"/>
          <w:lang w:eastAsia="zh-CN"/>
        </w:rPr>
        <w:t>；</w:t>
      </w:r>
    </w:p>
    <w:p w14:paraId="067EFD54" w14:textId="6A8E3661" w:rsidR="00B42FAD" w:rsidRPr="00B42FAD" w:rsidRDefault="00B42FAD" w:rsidP="00AB6E6B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B42FAD">
        <w:rPr>
          <w:rFonts w:eastAsia="宋体" w:hAnsi="宋体" w:hint="eastAsia"/>
          <w:szCs w:val="28"/>
          <w:lang w:eastAsia="zh-CN"/>
        </w:rPr>
        <w:t>步骤</w:t>
      </w:r>
      <w:r w:rsidR="000A4654">
        <w:rPr>
          <w:rFonts w:eastAsia="宋体" w:hAnsi="宋体" w:hint="eastAsia"/>
          <w:szCs w:val="28"/>
          <w:lang w:eastAsia="zh-CN"/>
        </w:rPr>
        <w:t>4</w:t>
      </w:r>
      <w:r w:rsidRPr="00B42FAD">
        <w:rPr>
          <w:rFonts w:eastAsia="宋体" w:hAnsi="宋体" w:hint="eastAsia"/>
          <w:szCs w:val="28"/>
          <w:lang w:eastAsia="zh-CN"/>
        </w:rPr>
        <w:t>、铺设覆盖薄膜，进行保湿养护。</w:t>
      </w:r>
    </w:p>
    <w:p w14:paraId="3EDEDA38" w14:textId="77777777" w:rsidR="00AB6E6B" w:rsidRDefault="000A4654" w:rsidP="00AB6E6B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进一步地，所述步骤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中制备预混料的过程包括：</w:t>
      </w:r>
    </w:p>
    <w:p w14:paraId="79122E53" w14:textId="1FDE830D" w:rsidR="009A491D" w:rsidRPr="004807F9" w:rsidRDefault="004807F9" w:rsidP="00AA255C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（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）</w:t>
      </w:r>
      <w:r w:rsidR="00AB6E6B" w:rsidRPr="004807F9">
        <w:rPr>
          <w:rFonts w:eastAsia="宋体" w:hAnsi="宋体" w:hint="eastAsia"/>
          <w:szCs w:val="28"/>
          <w:lang w:eastAsia="zh-CN"/>
        </w:rPr>
        <w:t>将</w:t>
      </w:r>
      <w:r w:rsidR="00E94126" w:rsidRPr="004807F9">
        <w:rPr>
          <w:rFonts w:eastAsia="宋体" w:hAnsi="宋体" w:hint="eastAsia"/>
          <w:szCs w:val="28"/>
          <w:lang w:eastAsia="zh-CN"/>
        </w:rPr>
        <w:t>铺装材料按照</w:t>
      </w:r>
      <w:r w:rsidR="00827FB0" w:rsidRPr="004807F9">
        <w:rPr>
          <w:rFonts w:eastAsia="宋体" w:hAnsi="宋体" w:hint="eastAsia"/>
          <w:szCs w:val="28"/>
          <w:lang w:eastAsia="zh-CN"/>
        </w:rPr>
        <w:t>质量比：</w:t>
      </w:r>
      <w:r w:rsidR="00AB6E6B" w:rsidRPr="004807F9">
        <w:rPr>
          <w:rFonts w:eastAsia="宋体" w:hAnsi="宋体" w:hint="eastAsia"/>
          <w:szCs w:val="28"/>
          <w:lang w:eastAsia="zh-CN"/>
        </w:rPr>
        <w:t>干混料：水</w:t>
      </w:r>
      <w:r w:rsidR="00AB6E6B" w:rsidRPr="004807F9">
        <w:rPr>
          <w:rFonts w:eastAsia="宋体" w:hAnsi="宋体" w:hint="eastAsia"/>
          <w:szCs w:val="28"/>
          <w:lang w:eastAsia="zh-CN"/>
        </w:rPr>
        <w:t>=</w:t>
      </w:r>
      <w:r w:rsidR="00C86D47">
        <w:rPr>
          <w:rFonts w:eastAsia="宋体" w:hAnsi="宋体" w:hint="eastAsia"/>
          <w:szCs w:val="28"/>
          <w:lang w:eastAsia="zh-CN"/>
        </w:rPr>
        <w:t>（</w:t>
      </w:r>
      <w:r w:rsidR="00C86D47">
        <w:rPr>
          <w:rFonts w:eastAsia="宋体" w:hAnsi="宋体" w:hint="eastAsia"/>
          <w:szCs w:val="28"/>
          <w:lang w:eastAsia="zh-CN"/>
        </w:rPr>
        <w:t>7~12</w:t>
      </w:r>
      <w:r w:rsidR="00C86D47">
        <w:rPr>
          <w:rFonts w:eastAsia="宋体" w:hAnsi="宋体" w:hint="eastAsia"/>
          <w:szCs w:val="28"/>
          <w:lang w:eastAsia="zh-CN"/>
        </w:rPr>
        <w:t>）：</w:t>
      </w:r>
      <w:r w:rsidR="006E7CC5">
        <w:rPr>
          <w:rFonts w:eastAsia="宋体" w:hAnsi="宋体" w:hint="eastAsia"/>
          <w:szCs w:val="28"/>
          <w:lang w:eastAsia="zh-CN"/>
        </w:rPr>
        <w:t>1</w:t>
      </w:r>
      <w:r w:rsidR="006E7CC5">
        <w:rPr>
          <w:rFonts w:eastAsia="宋体" w:hAnsi="宋体" w:hint="eastAsia"/>
          <w:szCs w:val="28"/>
          <w:lang w:eastAsia="zh-CN"/>
        </w:rPr>
        <w:t>，</w:t>
      </w:r>
      <w:r w:rsidR="0061317C">
        <w:rPr>
          <w:rFonts w:eastAsia="宋体" w:hAnsi="宋体" w:hint="eastAsia"/>
          <w:szCs w:val="28"/>
          <w:lang w:eastAsia="zh-CN"/>
        </w:rPr>
        <w:t>先将干混料中除纤维之外的成分与水</w:t>
      </w:r>
      <w:r w:rsidR="00563288">
        <w:rPr>
          <w:rFonts w:eastAsia="宋体" w:hAnsi="宋体" w:hint="eastAsia"/>
          <w:szCs w:val="28"/>
          <w:lang w:eastAsia="zh-CN"/>
        </w:rPr>
        <w:t>在</w:t>
      </w:r>
      <w:r w:rsidR="006E7CC5">
        <w:rPr>
          <w:rFonts w:eastAsia="宋体" w:hAnsi="宋体" w:hint="eastAsia"/>
          <w:szCs w:val="28"/>
          <w:lang w:eastAsia="zh-CN"/>
        </w:rPr>
        <w:t>20~30r/min</w:t>
      </w:r>
      <w:r w:rsidR="00563288">
        <w:rPr>
          <w:rFonts w:eastAsia="宋体" w:hAnsi="宋体" w:hint="eastAsia"/>
          <w:szCs w:val="28"/>
          <w:lang w:eastAsia="zh-CN"/>
        </w:rPr>
        <w:t>转速下</w:t>
      </w:r>
      <w:r w:rsidR="00827FB0" w:rsidRPr="004807F9">
        <w:rPr>
          <w:rFonts w:eastAsia="宋体" w:hAnsi="宋体" w:hint="eastAsia"/>
          <w:szCs w:val="28"/>
          <w:lang w:eastAsia="zh-CN"/>
        </w:rPr>
        <w:t>混合</w:t>
      </w:r>
      <w:r w:rsidR="00AB6E6B" w:rsidRPr="004807F9">
        <w:rPr>
          <w:rFonts w:eastAsia="宋体" w:hAnsi="宋体" w:hint="eastAsia"/>
          <w:szCs w:val="28"/>
          <w:lang w:eastAsia="zh-CN"/>
        </w:rPr>
        <w:t>搅拌至拌和物呈流态</w:t>
      </w:r>
      <w:r w:rsidR="009A491D" w:rsidRPr="004807F9">
        <w:rPr>
          <w:rFonts w:eastAsia="宋体" w:hAnsi="宋体" w:hint="eastAsia"/>
          <w:szCs w:val="28"/>
          <w:lang w:eastAsia="zh-CN"/>
        </w:rPr>
        <w:t>；</w:t>
      </w:r>
    </w:p>
    <w:p w14:paraId="0517175B" w14:textId="5F8375DF" w:rsidR="00AB6E6B" w:rsidRPr="009A491D" w:rsidRDefault="009A491D" w:rsidP="00AA255C">
      <w:pPr>
        <w:spacing w:line="360" w:lineRule="auto"/>
        <w:ind w:firstLineChars="171" w:firstLine="479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（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）</w:t>
      </w:r>
      <w:r w:rsidR="00724BF9">
        <w:rPr>
          <w:rFonts w:eastAsia="宋体" w:hAnsi="宋体" w:hint="eastAsia"/>
          <w:szCs w:val="28"/>
          <w:lang w:eastAsia="zh-CN"/>
        </w:rPr>
        <w:t>然后</w:t>
      </w:r>
      <w:r w:rsidR="002B1244">
        <w:rPr>
          <w:rFonts w:eastAsia="宋体" w:hAnsi="宋体" w:hint="eastAsia"/>
          <w:szCs w:val="28"/>
          <w:lang w:eastAsia="zh-CN"/>
        </w:rPr>
        <w:t>加入</w:t>
      </w:r>
      <w:r w:rsidR="00AB6E6B" w:rsidRPr="009A491D">
        <w:rPr>
          <w:rFonts w:eastAsia="宋体" w:hAnsi="宋体" w:hint="eastAsia"/>
          <w:szCs w:val="28"/>
          <w:lang w:eastAsia="zh-CN"/>
        </w:rPr>
        <w:t>纤维，继续搅拌</w:t>
      </w:r>
      <w:r w:rsidR="00AB6E6B" w:rsidRPr="009A491D">
        <w:rPr>
          <w:rFonts w:eastAsia="宋体" w:hAnsi="宋体" w:hint="eastAsia"/>
          <w:szCs w:val="28"/>
          <w:lang w:eastAsia="zh-CN"/>
        </w:rPr>
        <w:t>1-2min</w:t>
      </w:r>
      <w:r w:rsidR="004807F9">
        <w:rPr>
          <w:rFonts w:eastAsia="宋体" w:hAnsi="宋体" w:hint="eastAsia"/>
          <w:szCs w:val="28"/>
          <w:lang w:eastAsia="zh-CN"/>
        </w:rPr>
        <w:t>，即得</w:t>
      </w:r>
      <w:r w:rsidR="009A732B">
        <w:rPr>
          <w:rFonts w:eastAsia="宋体" w:hAnsi="宋体" w:hint="eastAsia"/>
          <w:szCs w:val="28"/>
          <w:lang w:eastAsia="zh-CN"/>
        </w:rPr>
        <w:t>。</w:t>
      </w:r>
    </w:p>
    <w:p w14:paraId="6FA8DE07" w14:textId="4D746049" w:rsidR="00685069" w:rsidRDefault="00685069" w:rsidP="004807F9">
      <w:pPr>
        <w:snapToGrid w:val="0"/>
        <w:spacing w:line="360" w:lineRule="auto"/>
        <w:ind w:firstLine="560"/>
        <w:rPr>
          <w:rFonts w:eastAsia="宋体"/>
          <w:bCs/>
          <w:szCs w:val="28"/>
          <w:lang w:eastAsia="zh-CN"/>
        </w:rPr>
      </w:pPr>
      <w:r>
        <w:rPr>
          <w:rFonts w:eastAsia="宋体" w:hint="eastAsia"/>
          <w:bCs/>
          <w:szCs w:val="28"/>
          <w:lang w:eastAsia="zh-CN"/>
        </w:rPr>
        <w:t>第三方面，本发明提供</w:t>
      </w:r>
      <w:r w:rsidRPr="00B419C5">
        <w:rPr>
          <w:rFonts w:eastAsia="宋体" w:hAnsi="宋体" w:hint="eastAsia"/>
          <w:szCs w:val="28"/>
        </w:rPr>
        <w:t>一种</w:t>
      </w:r>
      <w:r w:rsidRPr="00B660E8">
        <w:rPr>
          <w:rFonts w:eastAsia="宋体" w:hAnsi="宋体" w:hint="eastAsia"/>
          <w:szCs w:val="28"/>
          <w:lang w:eastAsia="zh-CN"/>
        </w:rPr>
        <w:t>钢</w:t>
      </w:r>
      <w:r w:rsidRPr="00B660E8">
        <w:rPr>
          <w:rFonts w:eastAsia="宋体" w:hAnsi="宋体" w:hint="eastAsia"/>
          <w:szCs w:val="28"/>
          <w:lang w:eastAsia="zh-CN"/>
        </w:rPr>
        <w:t>-STC</w:t>
      </w:r>
      <w:r w:rsidRPr="00B660E8">
        <w:rPr>
          <w:rFonts w:eastAsia="宋体" w:hAnsi="宋体" w:hint="eastAsia"/>
          <w:szCs w:val="28"/>
          <w:lang w:eastAsia="zh-CN"/>
        </w:rPr>
        <w:t>轻型组合结构桥面</w:t>
      </w:r>
      <w:r w:rsidR="003B2939">
        <w:rPr>
          <w:rFonts w:eastAsia="宋体" w:hAnsi="宋体" w:hint="eastAsia"/>
          <w:szCs w:val="28"/>
          <w:lang w:eastAsia="zh-CN"/>
        </w:rPr>
        <w:t>，是采用上述免蒸</w:t>
      </w:r>
      <w:proofErr w:type="gramStart"/>
      <w:r w:rsidR="003B2939">
        <w:rPr>
          <w:rFonts w:eastAsia="宋体" w:hAnsi="宋体" w:hint="eastAsia"/>
          <w:szCs w:val="28"/>
          <w:lang w:eastAsia="zh-CN"/>
        </w:rPr>
        <w:t>养</w:t>
      </w:r>
      <w:r w:rsidR="008E1BA9">
        <w:rPr>
          <w:rFonts w:eastAsia="宋体" w:hAnsi="宋体" w:hint="eastAsia"/>
          <w:szCs w:val="28"/>
          <w:lang w:eastAsia="zh-CN"/>
        </w:rPr>
        <w:t>施工</w:t>
      </w:r>
      <w:proofErr w:type="gramEnd"/>
      <w:r w:rsidR="003B2939">
        <w:rPr>
          <w:rFonts w:eastAsia="宋体" w:hAnsi="宋体" w:hint="eastAsia"/>
          <w:szCs w:val="28"/>
          <w:lang w:eastAsia="zh-CN"/>
        </w:rPr>
        <w:t>工艺获得。</w:t>
      </w:r>
    </w:p>
    <w:p w14:paraId="7230B8D8" w14:textId="0A6B30F2" w:rsidR="003A5F59" w:rsidRPr="0079387C" w:rsidRDefault="003A5F59" w:rsidP="004807F9">
      <w:pPr>
        <w:snapToGrid w:val="0"/>
        <w:spacing w:line="360" w:lineRule="auto"/>
        <w:ind w:firstLine="560"/>
        <w:rPr>
          <w:rFonts w:eastAsia="宋体"/>
          <w:bCs/>
          <w:szCs w:val="28"/>
          <w:lang w:eastAsia="zh-CN"/>
        </w:rPr>
      </w:pPr>
      <w:r w:rsidRPr="0079387C">
        <w:rPr>
          <w:rFonts w:eastAsia="宋体"/>
          <w:bCs/>
          <w:szCs w:val="28"/>
          <w:lang w:eastAsia="zh-CN"/>
        </w:rPr>
        <w:t>本发明的有益效果在于：</w:t>
      </w:r>
    </w:p>
    <w:p w14:paraId="307270B9" w14:textId="77777777" w:rsidR="004807F9" w:rsidRPr="004807F9" w:rsidRDefault="004807F9" w:rsidP="004807F9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723AE0">
        <w:rPr>
          <w:rFonts w:eastAsia="宋体" w:hAnsi="宋体" w:hint="eastAsia"/>
          <w:szCs w:val="28"/>
          <w:lang w:eastAsia="zh-CN"/>
        </w:rPr>
        <w:t>1</w:t>
      </w:r>
      <w:r w:rsidRPr="00723AE0">
        <w:rPr>
          <w:rFonts w:eastAsia="宋体" w:hAnsi="宋体" w:hint="eastAsia"/>
          <w:szCs w:val="28"/>
          <w:lang w:eastAsia="zh-CN"/>
        </w:rPr>
        <w:t>、与传统正交异性钢桥面系相比，钢</w:t>
      </w:r>
      <w:r w:rsidRPr="00723AE0">
        <w:rPr>
          <w:rFonts w:eastAsia="宋体" w:hAnsi="宋体" w:hint="eastAsia"/>
          <w:szCs w:val="28"/>
          <w:lang w:eastAsia="zh-CN"/>
        </w:rPr>
        <w:t>-STC</w:t>
      </w:r>
      <w:r w:rsidRPr="00723AE0">
        <w:rPr>
          <w:rFonts w:eastAsia="宋体" w:hAnsi="宋体" w:hint="eastAsia"/>
          <w:szCs w:val="28"/>
          <w:lang w:eastAsia="zh-CN"/>
        </w:rPr>
        <w:t>轻型组合桥面结构的局部刚度</w:t>
      </w:r>
      <w:r w:rsidRPr="00723AE0">
        <w:rPr>
          <w:rFonts w:eastAsia="宋体" w:hAnsi="宋体" w:hint="eastAsia"/>
          <w:szCs w:val="28"/>
          <w:lang w:eastAsia="zh-CN"/>
        </w:rPr>
        <w:lastRenderedPageBreak/>
        <w:t>显著提高。大幅度降低了正交异性钢桥面各构造细节处的荷载应力，降低了疲劳开裂的风险。</w:t>
      </w:r>
    </w:p>
    <w:p w14:paraId="315B3C74" w14:textId="77777777" w:rsidR="004807F9" w:rsidRPr="004807F9" w:rsidRDefault="004807F9" w:rsidP="004807F9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4807F9">
        <w:rPr>
          <w:rFonts w:eastAsia="宋体" w:hAnsi="宋体" w:hint="eastAsia"/>
          <w:szCs w:val="28"/>
          <w:lang w:eastAsia="zh-CN"/>
        </w:rPr>
        <w:t>2</w:t>
      </w:r>
      <w:r w:rsidRPr="004807F9">
        <w:rPr>
          <w:rFonts w:eastAsia="宋体" w:hAnsi="宋体" w:hint="eastAsia"/>
          <w:szCs w:val="28"/>
          <w:lang w:eastAsia="zh-CN"/>
        </w:rPr>
        <w:t>、</w:t>
      </w:r>
      <w:r w:rsidRPr="004807F9">
        <w:rPr>
          <w:rFonts w:eastAsia="宋体" w:hAnsi="宋体" w:hint="eastAsia"/>
          <w:szCs w:val="28"/>
          <w:lang w:eastAsia="zh-CN"/>
        </w:rPr>
        <w:t xml:space="preserve"> STC</w:t>
      </w:r>
      <w:r w:rsidRPr="004807F9">
        <w:rPr>
          <w:rFonts w:eastAsia="宋体" w:hAnsi="宋体" w:hint="eastAsia"/>
          <w:szCs w:val="28"/>
          <w:lang w:eastAsia="zh-CN"/>
        </w:rPr>
        <w:t>层为永久结构，在整个钢</w:t>
      </w:r>
      <w:r w:rsidRPr="004807F9">
        <w:rPr>
          <w:rFonts w:eastAsia="宋体" w:hAnsi="宋体" w:hint="eastAsia"/>
          <w:szCs w:val="28"/>
          <w:lang w:eastAsia="zh-CN"/>
        </w:rPr>
        <w:t>-STC</w:t>
      </w:r>
      <w:r w:rsidRPr="004807F9">
        <w:rPr>
          <w:rFonts w:eastAsia="宋体" w:hAnsi="宋体" w:hint="eastAsia"/>
          <w:szCs w:val="28"/>
          <w:lang w:eastAsia="zh-CN"/>
        </w:rPr>
        <w:t>轻型组合桥面结构使用年限内无需更换，只需更换价格较低的普通沥青磨耗层。</w:t>
      </w:r>
    </w:p>
    <w:p w14:paraId="142B006A" w14:textId="77777777" w:rsidR="004807F9" w:rsidRPr="004807F9" w:rsidRDefault="004807F9" w:rsidP="004807F9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4807F9">
        <w:rPr>
          <w:rFonts w:eastAsia="宋体" w:hAnsi="宋体" w:hint="eastAsia"/>
          <w:szCs w:val="28"/>
          <w:lang w:eastAsia="zh-CN"/>
        </w:rPr>
        <w:t>3</w:t>
      </w:r>
      <w:r w:rsidRPr="004807F9">
        <w:rPr>
          <w:rFonts w:eastAsia="宋体" w:hAnsi="宋体" w:hint="eastAsia"/>
          <w:szCs w:val="28"/>
          <w:lang w:eastAsia="zh-CN"/>
        </w:rPr>
        <w:t>、相较于其他类型的铺装层，其全寿命周期造价和</w:t>
      </w:r>
      <w:proofErr w:type="gramStart"/>
      <w:r w:rsidRPr="004807F9">
        <w:rPr>
          <w:rFonts w:eastAsia="宋体" w:hAnsi="宋体" w:hint="eastAsia"/>
          <w:szCs w:val="28"/>
          <w:lang w:eastAsia="zh-CN"/>
        </w:rPr>
        <w:t>碳排放</w:t>
      </w:r>
      <w:proofErr w:type="gramEnd"/>
      <w:r w:rsidRPr="004807F9">
        <w:rPr>
          <w:rFonts w:eastAsia="宋体" w:hAnsi="宋体" w:hint="eastAsia"/>
          <w:szCs w:val="28"/>
          <w:lang w:eastAsia="zh-CN"/>
        </w:rPr>
        <w:t>具有压倒性优势。以目前普遍使用的环氧沥青铺装为例，均价约</w:t>
      </w:r>
      <w:r w:rsidRPr="004807F9">
        <w:rPr>
          <w:rFonts w:eastAsia="宋体" w:hAnsi="宋体" w:hint="eastAsia"/>
          <w:szCs w:val="28"/>
          <w:lang w:eastAsia="zh-CN"/>
        </w:rPr>
        <w:t>1600</w:t>
      </w:r>
      <w:r w:rsidRPr="004807F9">
        <w:rPr>
          <w:rFonts w:eastAsia="宋体" w:hAnsi="宋体" w:hint="eastAsia"/>
          <w:szCs w:val="28"/>
          <w:lang w:eastAsia="zh-CN"/>
        </w:rPr>
        <w:t>元</w:t>
      </w:r>
      <w:r w:rsidRPr="004807F9">
        <w:rPr>
          <w:rFonts w:eastAsia="宋体" w:hAnsi="宋体" w:hint="eastAsia"/>
          <w:szCs w:val="28"/>
          <w:lang w:eastAsia="zh-CN"/>
        </w:rPr>
        <w:t>/</w:t>
      </w:r>
      <w:r w:rsidRPr="004807F9">
        <w:rPr>
          <w:rFonts w:eastAsia="宋体" w:hAnsi="宋体" w:hint="eastAsia"/>
          <w:szCs w:val="28"/>
          <w:lang w:eastAsia="zh-CN"/>
        </w:rPr>
        <w:t>㎡，每</w:t>
      </w:r>
      <w:r w:rsidRPr="004807F9">
        <w:rPr>
          <w:rFonts w:eastAsia="宋体" w:hAnsi="宋体" w:hint="eastAsia"/>
          <w:szCs w:val="28"/>
          <w:lang w:eastAsia="zh-CN"/>
        </w:rPr>
        <w:t>8</w:t>
      </w:r>
      <w:r w:rsidRPr="004807F9">
        <w:rPr>
          <w:rFonts w:eastAsia="宋体" w:hAnsi="宋体" w:hint="eastAsia"/>
          <w:szCs w:val="28"/>
          <w:lang w:eastAsia="zh-CN"/>
        </w:rPr>
        <w:t>年更换一次。</w:t>
      </w:r>
      <w:r w:rsidRPr="004807F9">
        <w:rPr>
          <w:rFonts w:eastAsia="宋体" w:hAnsi="宋体" w:hint="eastAsia"/>
          <w:szCs w:val="28"/>
          <w:lang w:eastAsia="zh-CN"/>
        </w:rPr>
        <w:t>STC</w:t>
      </w:r>
      <w:proofErr w:type="gramStart"/>
      <w:r w:rsidRPr="004807F9">
        <w:rPr>
          <w:rFonts w:eastAsia="宋体" w:hAnsi="宋体" w:hint="eastAsia"/>
          <w:szCs w:val="28"/>
          <w:lang w:eastAsia="zh-CN"/>
        </w:rPr>
        <w:t>层约</w:t>
      </w:r>
      <w:r w:rsidRPr="004807F9">
        <w:rPr>
          <w:rFonts w:eastAsia="宋体" w:hAnsi="宋体" w:hint="eastAsia"/>
          <w:szCs w:val="28"/>
          <w:lang w:eastAsia="zh-CN"/>
        </w:rPr>
        <w:t>1800</w:t>
      </w:r>
      <w:r w:rsidRPr="004807F9">
        <w:rPr>
          <w:rFonts w:eastAsia="宋体" w:hAnsi="宋体" w:hint="eastAsia"/>
          <w:szCs w:val="28"/>
          <w:lang w:eastAsia="zh-CN"/>
        </w:rPr>
        <w:t>元</w:t>
      </w:r>
      <w:proofErr w:type="gramEnd"/>
      <w:r w:rsidRPr="004807F9">
        <w:rPr>
          <w:rFonts w:eastAsia="宋体" w:hAnsi="宋体" w:hint="eastAsia"/>
          <w:szCs w:val="28"/>
          <w:lang w:eastAsia="zh-CN"/>
        </w:rPr>
        <w:t>/</w:t>
      </w:r>
      <w:r w:rsidRPr="004807F9">
        <w:rPr>
          <w:rFonts w:eastAsia="宋体" w:hAnsi="宋体" w:hint="eastAsia"/>
          <w:szCs w:val="28"/>
          <w:lang w:eastAsia="zh-CN"/>
        </w:rPr>
        <w:t>㎡，无需更换，磨耗层约</w:t>
      </w:r>
      <w:r w:rsidRPr="004807F9">
        <w:rPr>
          <w:rFonts w:eastAsia="宋体" w:hAnsi="宋体" w:hint="eastAsia"/>
          <w:szCs w:val="28"/>
          <w:lang w:eastAsia="zh-CN"/>
        </w:rPr>
        <w:t>80</w:t>
      </w:r>
      <w:r w:rsidRPr="004807F9">
        <w:rPr>
          <w:rFonts w:eastAsia="宋体" w:hAnsi="宋体" w:hint="eastAsia"/>
          <w:szCs w:val="28"/>
          <w:lang w:eastAsia="zh-CN"/>
        </w:rPr>
        <w:t>元</w:t>
      </w:r>
      <w:r w:rsidRPr="004807F9">
        <w:rPr>
          <w:rFonts w:eastAsia="宋体" w:hAnsi="宋体" w:hint="eastAsia"/>
          <w:szCs w:val="28"/>
          <w:lang w:eastAsia="zh-CN"/>
        </w:rPr>
        <w:t>/</w:t>
      </w:r>
      <w:r w:rsidRPr="004807F9">
        <w:rPr>
          <w:rFonts w:eastAsia="宋体" w:hAnsi="宋体" w:hint="eastAsia"/>
          <w:szCs w:val="28"/>
          <w:lang w:eastAsia="zh-CN"/>
        </w:rPr>
        <w:t>㎡，每</w:t>
      </w:r>
      <w:r w:rsidRPr="004807F9">
        <w:rPr>
          <w:rFonts w:eastAsia="宋体" w:hAnsi="宋体" w:hint="eastAsia"/>
          <w:szCs w:val="28"/>
          <w:lang w:eastAsia="zh-CN"/>
        </w:rPr>
        <w:t>8</w:t>
      </w:r>
      <w:r w:rsidRPr="004807F9">
        <w:rPr>
          <w:rFonts w:eastAsia="宋体" w:hAnsi="宋体" w:hint="eastAsia"/>
          <w:szCs w:val="28"/>
          <w:lang w:eastAsia="zh-CN"/>
        </w:rPr>
        <w:t>年更换一次。从第</w:t>
      </w:r>
      <w:r w:rsidRPr="004807F9">
        <w:rPr>
          <w:rFonts w:eastAsia="宋体" w:hAnsi="宋体" w:hint="eastAsia"/>
          <w:szCs w:val="28"/>
          <w:lang w:eastAsia="zh-CN"/>
        </w:rPr>
        <w:t>8</w:t>
      </w:r>
      <w:r w:rsidRPr="004807F9">
        <w:rPr>
          <w:rFonts w:eastAsia="宋体" w:hAnsi="宋体" w:hint="eastAsia"/>
          <w:szCs w:val="28"/>
          <w:lang w:eastAsia="zh-CN"/>
        </w:rPr>
        <w:t>年</w:t>
      </w:r>
      <w:r w:rsidRPr="004807F9">
        <w:rPr>
          <w:rFonts w:eastAsia="宋体" w:hAnsi="宋体" w:hint="eastAsia"/>
          <w:szCs w:val="28"/>
          <w:lang w:eastAsia="zh-CN"/>
        </w:rPr>
        <w:t>(</w:t>
      </w:r>
      <w:r w:rsidRPr="004807F9">
        <w:rPr>
          <w:rFonts w:eastAsia="宋体" w:hAnsi="宋体" w:hint="eastAsia"/>
          <w:szCs w:val="28"/>
          <w:lang w:eastAsia="zh-CN"/>
        </w:rPr>
        <w:t>第一次大修更换</w:t>
      </w:r>
      <w:r w:rsidRPr="004807F9">
        <w:rPr>
          <w:rFonts w:eastAsia="宋体" w:hAnsi="宋体" w:hint="eastAsia"/>
          <w:szCs w:val="28"/>
          <w:lang w:eastAsia="zh-CN"/>
        </w:rPr>
        <w:t>)</w:t>
      </w:r>
      <w:r w:rsidRPr="004807F9">
        <w:rPr>
          <w:rFonts w:eastAsia="宋体" w:hAnsi="宋体" w:hint="eastAsia"/>
          <w:szCs w:val="28"/>
          <w:lang w:eastAsia="zh-CN"/>
        </w:rPr>
        <w:t>开始，钢</w:t>
      </w:r>
      <w:r w:rsidRPr="004807F9">
        <w:rPr>
          <w:rFonts w:eastAsia="宋体" w:hAnsi="宋体" w:hint="eastAsia"/>
          <w:szCs w:val="28"/>
          <w:lang w:eastAsia="zh-CN"/>
        </w:rPr>
        <w:t>-STC</w:t>
      </w:r>
      <w:r w:rsidRPr="004807F9">
        <w:rPr>
          <w:rFonts w:eastAsia="宋体" w:hAnsi="宋体" w:hint="eastAsia"/>
          <w:szCs w:val="28"/>
          <w:lang w:eastAsia="zh-CN"/>
        </w:rPr>
        <w:t>轻型组合桥面的经济优势就</w:t>
      </w:r>
      <w:proofErr w:type="gramStart"/>
      <w:r w:rsidRPr="004807F9">
        <w:rPr>
          <w:rFonts w:eastAsia="宋体" w:hAnsi="宋体" w:hint="eastAsia"/>
          <w:szCs w:val="28"/>
          <w:lang w:eastAsia="zh-CN"/>
        </w:rPr>
        <w:t>凸</w:t>
      </w:r>
      <w:proofErr w:type="gramEnd"/>
      <w:r w:rsidRPr="004807F9">
        <w:rPr>
          <w:rFonts w:eastAsia="宋体" w:hAnsi="宋体" w:hint="eastAsia"/>
          <w:szCs w:val="28"/>
          <w:lang w:eastAsia="zh-CN"/>
        </w:rPr>
        <w:t>显出来。到第</w:t>
      </w:r>
      <w:r w:rsidRPr="004807F9">
        <w:rPr>
          <w:rFonts w:eastAsia="宋体" w:hAnsi="宋体" w:hint="eastAsia"/>
          <w:szCs w:val="28"/>
          <w:lang w:eastAsia="zh-CN"/>
        </w:rPr>
        <w:t>50</w:t>
      </w:r>
      <w:r w:rsidRPr="004807F9">
        <w:rPr>
          <w:rFonts w:eastAsia="宋体" w:hAnsi="宋体" w:hint="eastAsia"/>
          <w:szCs w:val="28"/>
          <w:lang w:eastAsia="zh-CN"/>
        </w:rPr>
        <w:t>年</w:t>
      </w:r>
      <w:r w:rsidRPr="004807F9">
        <w:rPr>
          <w:rFonts w:eastAsia="宋体" w:hAnsi="宋体" w:hint="eastAsia"/>
          <w:szCs w:val="28"/>
          <w:lang w:eastAsia="zh-CN"/>
        </w:rPr>
        <w:t>(STC</w:t>
      </w:r>
      <w:r w:rsidRPr="004807F9">
        <w:rPr>
          <w:rFonts w:eastAsia="宋体" w:hAnsi="宋体" w:hint="eastAsia"/>
          <w:szCs w:val="28"/>
          <w:lang w:eastAsia="zh-CN"/>
        </w:rPr>
        <w:t>层最低设计使用寿命</w:t>
      </w:r>
      <w:r w:rsidRPr="004807F9">
        <w:rPr>
          <w:rFonts w:eastAsia="宋体" w:hAnsi="宋体" w:hint="eastAsia"/>
          <w:szCs w:val="28"/>
          <w:lang w:eastAsia="zh-CN"/>
        </w:rPr>
        <w:t>)</w:t>
      </w:r>
      <w:r w:rsidRPr="004807F9">
        <w:rPr>
          <w:rFonts w:eastAsia="宋体" w:hAnsi="宋体" w:hint="eastAsia"/>
          <w:szCs w:val="28"/>
          <w:lang w:eastAsia="zh-CN"/>
        </w:rPr>
        <w:t>，钢</w:t>
      </w:r>
      <w:r w:rsidRPr="004807F9">
        <w:rPr>
          <w:rFonts w:eastAsia="宋体" w:hAnsi="宋体" w:hint="eastAsia"/>
          <w:szCs w:val="28"/>
          <w:lang w:eastAsia="zh-CN"/>
        </w:rPr>
        <w:t>-STC</w:t>
      </w:r>
      <w:r w:rsidRPr="004807F9">
        <w:rPr>
          <w:rFonts w:eastAsia="宋体" w:hAnsi="宋体" w:hint="eastAsia"/>
          <w:szCs w:val="28"/>
          <w:lang w:eastAsia="zh-CN"/>
        </w:rPr>
        <w:t>轻型组合桥面铺装材料总造价只有不到前者的四分之一。</w:t>
      </w:r>
    </w:p>
    <w:p w14:paraId="50BBA6EB" w14:textId="77777777" w:rsidR="004807F9" w:rsidRPr="004807F9" w:rsidRDefault="004807F9" w:rsidP="004807F9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4807F9">
        <w:rPr>
          <w:rFonts w:eastAsia="宋体" w:hAnsi="宋体" w:hint="eastAsia"/>
          <w:szCs w:val="28"/>
          <w:lang w:eastAsia="zh-CN"/>
        </w:rPr>
        <w:t>4</w:t>
      </w:r>
      <w:r w:rsidRPr="004807F9">
        <w:rPr>
          <w:rFonts w:eastAsia="宋体" w:hAnsi="宋体" w:hint="eastAsia"/>
          <w:szCs w:val="28"/>
          <w:lang w:eastAsia="zh-CN"/>
        </w:rPr>
        <w:t>、免蒸养工艺不仅可以节省蒸养设备，降低施工难度，还可节约大量能源，降低碳排放，经济优势和环境保护优势更为明显。</w:t>
      </w:r>
    </w:p>
    <w:p w14:paraId="41FD8A13" w14:textId="093F11BF" w:rsidR="00F96CC5" w:rsidRPr="00642F86" w:rsidRDefault="00F96CC5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p w14:paraId="7DE17D9D" w14:textId="77777777" w:rsidR="00E27AAC" w:rsidRPr="00B8056B" w:rsidRDefault="00E76362">
      <w:pPr>
        <w:spacing w:line="360" w:lineRule="auto"/>
        <w:ind w:firstLineChars="0" w:firstLine="0"/>
        <w:rPr>
          <w:rFonts w:eastAsia="宋体"/>
          <w:b/>
          <w:szCs w:val="28"/>
          <w:lang w:eastAsia="zh-CN"/>
        </w:rPr>
      </w:pPr>
      <w:r w:rsidRPr="00B8056B">
        <w:rPr>
          <w:rFonts w:eastAsia="宋体" w:hAnsi="宋体"/>
          <w:b/>
          <w:szCs w:val="28"/>
        </w:rPr>
        <w:t>具体实施方式</w:t>
      </w:r>
    </w:p>
    <w:p w14:paraId="4E9CEEAA" w14:textId="604CEE52" w:rsidR="00E27AAC" w:rsidRPr="00B8056B" w:rsidRDefault="00E76362" w:rsidP="004B69B9">
      <w:pPr>
        <w:spacing w:line="360" w:lineRule="auto"/>
        <w:ind w:firstLine="560"/>
        <w:rPr>
          <w:rFonts w:eastAsia="宋体"/>
          <w:szCs w:val="28"/>
        </w:rPr>
      </w:pPr>
      <w:r w:rsidRPr="00B8056B">
        <w:rPr>
          <w:rFonts w:eastAsia="宋体" w:hAnsi="宋体"/>
          <w:szCs w:val="28"/>
          <w:lang w:eastAsia="zh-CN"/>
        </w:rPr>
        <w:t>在本发明</w:t>
      </w:r>
      <w:r w:rsidRPr="00B8056B">
        <w:rPr>
          <w:rFonts w:eastAsia="宋体" w:hAnsi="宋体"/>
          <w:szCs w:val="28"/>
        </w:rPr>
        <w:t>的描述中，需要说明的是，实施例中未注明具体条件者，按照常规条件或制造商建议的条件进行。所用试剂或仪器未注明生产厂商者，均为可以通过市售购买获得的常规产品。</w:t>
      </w:r>
    </w:p>
    <w:p w14:paraId="757CC8B2" w14:textId="52ED1A56" w:rsidR="00E27AAC" w:rsidRDefault="00E76362" w:rsidP="004519F1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B8056B">
        <w:rPr>
          <w:rFonts w:eastAsia="宋体" w:hAnsi="宋体"/>
          <w:szCs w:val="28"/>
        </w:rPr>
        <w:t>下面结合具体的实施例对本发明做进一步详细说明，所述是对本发明的解释而不是限定。</w:t>
      </w:r>
    </w:p>
    <w:p w14:paraId="28C23DFD" w14:textId="750C6D7B" w:rsidR="00EA7C6B" w:rsidRDefault="00EA7C6B" w:rsidP="005355D1">
      <w:pPr>
        <w:spacing w:line="360" w:lineRule="auto"/>
        <w:ind w:firstLineChars="0" w:firstLine="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实施例</w:t>
      </w:r>
      <w:r>
        <w:rPr>
          <w:rFonts w:eastAsia="宋体" w:hAnsi="宋体" w:hint="eastAsia"/>
          <w:szCs w:val="28"/>
          <w:lang w:eastAsia="zh-CN"/>
        </w:rPr>
        <w:t>1</w:t>
      </w:r>
    </w:p>
    <w:p w14:paraId="04A2CFD9" w14:textId="6573037C" w:rsidR="00EA7C6B" w:rsidRPr="0019483B" w:rsidRDefault="00F349DF" w:rsidP="00F349DF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19483B">
        <w:rPr>
          <w:rFonts w:eastAsia="宋体" w:hAnsi="宋体"/>
          <w:szCs w:val="28"/>
          <w:lang w:eastAsia="zh-CN"/>
        </w:rPr>
        <w:t>本实施</w:t>
      </w:r>
      <w:proofErr w:type="gramStart"/>
      <w:r w:rsidRPr="0019483B">
        <w:rPr>
          <w:rFonts w:eastAsia="宋体" w:hAnsi="宋体"/>
          <w:szCs w:val="28"/>
          <w:lang w:eastAsia="zh-CN"/>
        </w:rPr>
        <w:t>例提供</w:t>
      </w:r>
      <w:proofErr w:type="gramEnd"/>
      <w:r w:rsidRPr="0019483B">
        <w:rPr>
          <w:rFonts w:eastAsia="宋体" w:hAnsi="宋体"/>
          <w:szCs w:val="28"/>
          <w:lang w:eastAsia="zh-CN"/>
        </w:rPr>
        <w:t>一种</w:t>
      </w:r>
      <w:r w:rsidRPr="0019483B">
        <w:rPr>
          <w:rFonts w:eastAsia="宋体" w:hAnsi="宋体" w:hint="eastAsia"/>
          <w:szCs w:val="28"/>
          <w:lang w:eastAsia="zh-CN"/>
        </w:rPr>
        <w:t>钢</w:t>
      </w:r>
      <w:r w:rsidRPr="0019483B">
        <w:rPr>
          <w:rFonts w:eastAsia="宋体" w:hAnsi="宋体" w:hint="eastAsia"/>
          <w:szCs w:val="28"/>
          <w:lang w:eastAsia="zh-CN"/>
        </w:rPr>
        <w:t>-STC</w:t>
      </w:r>
      <w:r w:rsidRPr="0019483B">
        <w:rPr>
          <w:rFonts w:eastAsia="宋体" w:hAnsi="宋体" w:hint="eastAsia"/>
          <w:szCs w:val="28"/>
          <w:lang w:eastAsia="zh-CN"/>
        </w:rPr>
        <w:t>轻型组合结构桥面铺装材料，按照重量份的组成包括：</w:t>
      </w:r>
      <w:r w:rsidRPr="0019483B">
        <w:rPr>
          <w:rFonts w:eastAsia="宋体" w:hAnsi="宋体" w:hint="eastAsia"/>
          <w:szCs w:val="28"/>
          <w:lang w:eastAsia="zh-CN"/>
        </w:rPr>
        <w:t>P.O42.5</w:t>
      </w:r>
      <w:r w:rsidRPr="0019483B">
        <w:rPr>
          <w:rFonts w:eastAsia="宋体" w:hAnsi="宋体" w:hint="eastAsia"/>
          <w:szCs w:val="28"/>
          <w:lang w:eastAsia="zh-CN"/>
        </w:rPr>
        <w:t>普通硅酸盐水泥：</w:t>
      </w:r>
      <w:r w:rsidRPr="0019483B">
        <w:rPr>
          <w:rFonts w:eastAsia="宋体" w:hAnsi="宋体" w:hint="eastAsia"/>
          <w:szCs w:val="28"/>
          <w:lang w:eastAsia="zh-CN"/>
        </w:rPr>
        <w:t>30</w:t>
      </w:r>
      <w:r w:rsidRPr="0019483B">
        <w:rPr>
          <w:rFonts w:eastAsia="宋体" w:hAnsi="宋体" w:hint="eastAsia"/>
          <w:szCs w:val="28"/>
          <w:lang w:eastAsia="zh-CN"/>
        </w:rPr>
        <w:t>份；粉煤灰：</w:t>
      </w:r>
      <w:r w:rsidR="006A6230" w:rsidRPr="0019483B">
        <w:rPr>
          <w:rFonts w:eastAsia="宋体" w:hAnsi="宋体" w:hint="eastAsia"/>
          <w:szCs w:val="28"/>
          <w:lang w:eastAsia="zh-CN"/>
        </w:rPr>
        <w:t>15</w:t>
      </w:r>
      <w:r w:rsidR="006A6230" w:rsidRPr="0019483B">
        <w:rPr>
          <w:rFonts w:eastAsia="宋体" w:hAnsi="宋体" w:hint="eastAsia"/>
          <w:szCs w:val="28"/>
          <w:lang w:eastAsia="zh-CN"/>
        </w:rPr>
        <w:t>份</w:t>
      </w:r>
      <w:r w:rsidRPr="0019483B">
        <w:rPr>
          <w:rFonts w:eastAsia="宋体" w:hAnsi="宋体" w:hint="eastAsia"/>
          <w:szCs w:val="28"/>
          <w:lang w:eastAsia="zh-CN"/>
        </w:rPr>
        <w:t>；碳酸钙晶须：</w:t>
      </w:r>
      <w:r w:rsidRPr="0019483B">
        <w:rPr>
          <w:rFonts w:eastAsia="宋体" w:hAnsi="宋体" w:hint="eastAsia"/>
          <w:szCs w:val="28"/>
          <w:lang w:eastAsia="zh-CN"/>
        </w:rPr>
        <w:t>0.6</w:t>
      </w:r>
      <w:r w:rsidRPr="0019483B">
        <w:rPr>
          <w:rFonts w:eastAsia="宋体" w:hAnsi="宋体" w:hint="eastAsia"/>
          <w:szCs w:val="28"/>
          <w:lang w:eastAsia="zh-CN"/>
        </w:rPr>
        <w:t>份；微硅粉：</w:t>
      </w:r>
      <w:r w:rsidRPr="0019483B">
        <w:rPr>
          <w:rFonts w:eastAsia="宋体" w:hAnsi="宋体" w:hint="eastAsia"/>
          <w:szCs w:val="28"/>
          <w:lang w:eastAsia="zh-CN"/>
        </w:rPr>
        <w:t>5</w:t>
      </w:r>
      <w:r w:rsidRPr="0019483B">
        <w:rPr>
          <w:rFonts w:eastAsia="宋体" w:hAnsi="宋体" w:hint="eastAsia"/>
          <w:szCs w:val="28"/>
          <w:lang w:eastAsia="zh-CN"/>
        </w:rPr>
        <w:t>份；</w:t>
      </w:r>
      <w:r w:rsidRPr="0019483B">
        <w:rPr>
          <w:rFonts w:eastAsia="宋体" w:hAnsi="宋体" w:hint="eastAsia"/>
          <w:szCs w:val="28"/>
          <w:lang w:eastAsia="zh-CN"/>
        </w:rPr>
        <w:t>100~200</w:t>
      </w:r>
      <w:r w:rsidRPr="0019483B">
        <w:rPr>
          <w:rFonts w:eastAsia="宋体" w:hAnsi="宋体" w:hint="eastAsia"/>
          <w:szCs w:val="28"/>
          <w:lang w:eastAsia="zh-CN"/>
        </w:rPr>
        <w:t>目石英粉：</w:t>
      </w:r>
      <w:r w:rsidRPr="0019483B">
        <w:rPr>
          <w:rFonts w:eastAsia="宋体" w:hAnsi="宋体" w:hint="eastAsia"/>
          <w:szCs w:val="28"/>
          <w:lang w:eastAsia="zh-CN"/>
        </w:rPr>
        <w:t>15</w:t>
      </w:r>
      <w:r w:rsidRPr="0019483B">
        <w:rPr>
          <w:rFonts w:eastAsia="宋体" w:hAnsi="宋体" w:hint="eastAsia"/>
          <w:szCs w:val="28"/>
          <w:lang w:eastAsia="zh-CN"/>
        </w:rPr>
        <w:t>份；</w:t>
      </w:r>
      <w:r w:rsidRPr="0019483B">
        <w:rPr>
          <w:rFonts w:eastAsia="宋体" w:hAnsi="宋体" w:hint="eastAsia"/>
          <w:szCs w:val="28"/>
          <w:lang w:eastAsia="zh-CN"/>
        </w:rPr>
        <w:t>40-100</w:t>
      </w:r>
      <w:r w:rsidRPr="0019483B">
        <w:rPr>
          <w:rFonts w:eastAsia="宋体" w:hAnsi="宋体" w:hint="eastAsia"/>
          <w:szCs w:val="28"/>
          <w:lang w:eastAsia="zh-CN"/>
        </w:rPr>
        <w:t>目石英砂：</w:t>
      </w:r>
      <w:r w:rsidRPr="0019483B">
        <w:rPr>
          <w:rFonts w:eastAsia="宋体" w:hAnsi="宋体" w:hint="eastAsia"/>
          <w:szCs w:val="28"/>
          <w:lang w:eastAsia="zh-CN"/>
        </w:rPr>
        <w:t>20</w:t>
      </w:r>
      <w:r w:rsidRPr="0019483B">
        <w:rPr>
          <w:rFonts w:eastAsia="宋体" w:hAnsi="宋体" w:hint="eastAsia"/>
          <w:szCs w:val="28"/>
          <w:lang w:eastAsia="zh-CN"/>
        </w:rPr>
        <w:t>份；镀铜钢纤维：</w:t>
      </w:r>
      <w:r w:rsidR="006A6230" w:rsidRPr="0019483B">
        <w:rPr>
          <w:rFonts w:eastAsia="宋体" w:hAnsi="宋体" w:hint="eastAsia"/>
          <w:szCs w:val="28"/>
          <w:lang w:eastAsia="zh-CN"/>
        </w:rPr>
        <w:t>4</w:t>
      </w:r>
      <w:r w:rsidR="006A6230" w:rsidRPr="0019483B">
        <w:rPr>
          <w:rFonts w:eastAsia="宋体" w:hAnsi="宋体" w:hint="eastAsia"/>
          <w:szCs w:val="28"/>
          <w:lang w:eastAsia="zh-CN"/>
        </w:rPr>
        <w:t>份</w:t>
      </w:r>
      <w:r w:rsidRPr="0019483B">
        <w:rPr>
          <w:rFonts w:eastAsia="宋体" w:hAnsi="宋体" w:hint="eastAsia"/>
          <w:szCs w:val="28"/>
          <w:lang w:eastAsia="zh-CN"/>
        </w:rPr>
        <w:t>；聚羧酸高性能减水剂：</w:t>
      </w:r>
      <w:r w:rsidR="006A6230" w:rsidRPr="0019483B">
        <w:rPr>
          <w:rFonts w:eastAsia="宋体" w:hAnsi="宋体" w:hint="eastAsia"/>
          <w:szCs w:val="28"/>
          <w:lang w:eastAsia="zh-CN"/>
        </w:rPr>
        <w:t>0.4</w:t>
      </w:r>
      <w:r w:rsidR="006A6230" w:rsidRPr="0019483B">
        <w:rPr>
          <w:rFonts w:eastAsia="宋体" w:hAnsi="宋体" w:hint="eastAsia"/>
          <w:szCs w:val="28"/>
          <w:lang w:eastAsia="zh-CN"/>
        </w:rPr>
        <w:t>份</w:t>
      </w:r>
      <w:r w:rsidRPr="0019483B">
        <w:rPr>
          <w:rFonts w:eastAsia="宋体" w:hAnsi="宋体" w:hint="eastAsia"/>
          <w:szCs w:val="28"/>
          <w:lang w:eastAsia="zh-CN"/>
        </w:rPr>
        <w:t>；水：</w:t>
      </w:r>
      <w:r w:rsidR="006A6230" w:rsidRPr="0019483B">
        <w:rPr>
          <w:rFonts w:eastAsia="宋体" w:hAnsi="宋体" w:hint="eastAsia"/>
          <w:szCs w:val="28"/>
          <w:lang w:eastAsia="zh-CN"/>
        </w:rPr>
        <w:t>10</w:t>
      </w:r>
      <w:r w:rsidR="006A6230" w:rsidRPr="0019483B">
        <w:rPr>
          <w:rFonts w:eastAsia="宋体" w:hAnsi="宋体" w:hint="eastAsia"/>
          <w:szCs w:val="28"/>
          <w:lang w:eastAsia="zh-CN"/>
        </w:rPr>
        <w:t>份</w:t>
      </w:r>
      <w:r w:rsidRPr="0019483B">
        <w:rPr>
          <w:rFonts w:eastAsia="宋体" w:hAnsi="宋体" w:hint="eastAsia"/>
          <w:szCs w:val="28"/>
          <w:lang w:eastAsia="zh-CN"/>
        </w:rPr>
        <w:t>。</w:t>
      </w:r>
    </w:p>
    <w:p w14:paraId="78D0F1FD" w14:textId="7F5FBFC8" w:rsidR="00EA7C6B" w:rsidRDefault="00EA7C6B" w:rsidP="005355D1">
      <w:pPr>
        <w:spacing w:line="360" w:lineRule="auto"/>
        <w:ind w:firstLineChars="0" w:firstLine="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实施例</w:t>
      </w:r>
      <w:r>
        <w:rPr>
          <w:rFonts w:eastAsia="宋体" w:hAnsi="宋体" w:hint="eastAsia"/>
          <w:szCs w:val="28"/>
          <w:lang w:eastAsia="zh-CN"/>
        </w:rPr>
        <w:t>2</w:t>
      </w:r>
    </w:p>
    <w:p w14:paraId="73E2D138" w14:textId="58372C5B" w:rsidR="00F349DF" w:rsidRDefault="00847D8B" w:rsidP="00F349DF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lastRenderedPageBreak/>
        <w:t>本实施</w:t>
      </w:r>
      <w:proofErr w:type="gramStart"/>
      <w:r>
        <w:rPr>
          <w:rFonts w:eastAsia="宋体" w:hAnsi="宋体"/>
          <w:szCs w:val="28"/>
          <w:lang w:eastAsia="zh-CN"/>
        </w:rPr>
        <w:t>例提供</w:t>
      </w:r>
      <w:proofErr w:type="gramEnd"/>
      <w:r>
        <w:rPr>
          <w:rFonts w:eastAsia="宋体" w:hAnsi="宋体"/>
          <w:szCs w:val="28"/>
          <w:lang w:eastAsia="zh-CN"/>
        </w:rPr>
        <w:t>一种</w:t>
      </w:r>
      <w:r w:rsidRPr="00B660E8">
        <w:rPr>
          <w:rFonts w:eastAsia="宋体" w:hAnsi="宋体" w:hint="eastAsia"/>
          <w:szCs w:val="28"/>
          <w:lang w:eastAsia="zh-CN"/>
        </w:rPr>
        <w:t>钢</w:t>
      </w:r>
      <w:r w:rsidRPr="00B660E8">
        <w:rPr>
          <w:rFonts w:eastAsia="宋体" w:hAnsi="宋体" w:hint="eastAsia"/>
          <w:szCs w:val="28"/>
          <w:lang w:eastAsia="zh-CN"/>
        </w:rPr>
        <w:t>-STC</w:t>
      </w:r>
      <w:r w:rsidRPr="00B660E8">
        <w:rPr>
          <w:rFonts w:eastAsia="宋体" w:hAnsi="宋体" w:hint="eastAsia"/>
          <w:szCs w:val="28"/>
          <w:lang w:eastAsia="zh-CN"/>
        </w:rPr>
        <w:t>轻型组合结构桥面</w:t>
      </w:r>
      <w:r>
        <w:rPr>
          <w:rFonts w:eastAsia="宋体" w:hAnsi="宋体" w:hint="eastAsia"/>
          <w:szCs w:val="28"/>
          <w:lang w:eastAsia="zh-CN"/>
        </w:rPr>
        <w:t>铺装材料，按照重量份的组成包括：</w:t>
      </w:r>
      <w:r w:rsidRPr="00C87793">
        <w:rPr>
          <w:rFonts w:eastAsia="宋体" w:hAnsi="宋体" w:hint="eastAsia"/>
          <w:szCs w:val="28"/>
          <w:lang w:eastAsia="zh-CN"/>
        </w:rPr>
        <w:t>P.O42.5</w:t>
      </w:r>
      <w:r w:rsidRPr="00C87793">
        <w:rPr>
          <w:rFonts w:eastAsia="宋体" w:hAnsi="宋体" w:hint="eastAsia"/>
          <w:szCs w:val="28"/>
          <w:lang w:eastAsia="zh-CN"/>
        </w:rPr>
        <w:t>普通硅酸盐水泥：</w:t>
      </w:r>
      <w:r>
        <w:rPr>
          <w:rFonts w:eastAsia="宋体" w:hAnsi="宋体" w:hint="eastAsia"/>
          <w:szCs w:val="28"/>
          <w:lang w:eastAsia="zh-CN"/>
        </w:rPr>
        <w:t>2</w:t>
      </w:r>
      <w:r w:rsidRPr="00C87793">
        <w:rPr>
          <w:rFonts w:eastAsia="宋体" w:hAnsi="宋体" w:hint="eastAsia"/>
          <w:szCs w:val="28"/>
          <w:lang w:eastAsia="zh-CN"/>
        </w:rPr>
        <w:t>5</w:t>
      </w:r>
      <w:r w:rsidRPr="00C87793">
        <w:rPr>
          <w:rFonts w:eastAsia="宋体" w:hAnsi="宋体" w:hint="eastAsia"/>
          <w:szCs w:val="28"/>
          <w:lang w:eastAsia="zh-CN"/>
        </w:rPr>
        <w:t>份；粉煤灰：</w:t>
      </w:r>
      <w:r w:rsidRPr="00C87793">
        <w:rPr>
          <w:rFonts w:eastAsia="宋体" w:hAnsi="宋体" w:hint="eastAsia"/>
          <w:szCs w:val="28"/>
          <w:lang w:eastAsia="zh-CN"/>
        </w:rPr>
        <w:t>15</w:t>
      </w:r>
      <w:r w:rsidRPr="00C87793">
        <w:rPr>
          <w:rFonts w:eastAsia="宋体" w:hAnsi="宋体" w:hint="eastAsia"/>
          <w:szCs w:val="28"/>
          <w:lang w:eastAsia="zh-CN"/>
        </w:rPr>
        <w:t>份；碳酸钙晶须：</w:t>
      </w:r>
      <w:r>
        <w:rPr>
          <w:rFonts w:eastAsia="宋体" w:hAnsi="宋体" w:hint="eastAsia"/>
          <w:szCs w:val="28"/>
          <w:lang w:eastAsia="zh-CN"/>
        </w:rPr>
        <w:t>0.4</w:t>
      </w:r>
      <w:r w:rsidRPr="00C87793">
        <w:rPr>
          <w:rFonts w:eastAsia="宋体" w:hAnsi="宋体" w:hint="eastAsia"/>
          <w:szCs w:val="28"/>
          <w:lang w:eastAsia="zh-CN"/>
        </w:rPr>
        <w:t>份</w:t>
      </w:r>
      <w:r>
        <w:rPr>
          <w:rFonts w:eastAsia="宋体" w:hAnsi="宋体" w:hint="eastAsia"/>
          <w:szCs w:val="28"/>
          <w:lang w:eastAsia="zh-CN"/>
        </w:rPr>
        <w:t>；</w:t>
      </w:r>
      <w:r w:rsidRPr="00C87793">
        <w:rPr>
          <w:rFonts w:eastAsia="宋体" w:hAnsi="宋体" w:hint="eastAsia"/>
          <w:szCs w:val="28"/>
          <w:lang w:eastAsia="zh-CN"/>
        </w:rPr>
        <w:t>微硅粉：</w:t>
      </w:r>
      <w:r>
        <w:rPr>
          <w:rFonts w:eastAsia="宋体" w:hAnsi="宋体" w:hint="eastAsia"/>
          <w:szCs w:val="28"/>
          <w:lang w:eastAsia="zh-CN"/>
        </w:rPr>
        <w:t>8</w:t>
      </w:r>
      <w:r w:rsidRPr="00C87793">
        <w:rPr>
          <w:rFonts w:eastAsia="宋体" w:hAnsi="宋体" w:hint="eastAsia"/>
          <w:szCs w:val="28"/>
          <w:lang w:eastAsia="zh-CN"/>
        </w:rPr>
        <w:t>份；</w:t>
      </w:r>
      <w:r w:rsidRPr="00C87793">
        <w:rPr>
          <w:rFonts w:eastAsia="宋体" w:hAnsi="宋体" w:hint="eastAsia"/>
          <w:szCs w:val="28"/>
          <w:lang w:eastAsia="zh-CN"/>
        </w:rPr>
        <w:t>100~200</w:t>
      </w:r>
      <w:r w:rsidRPr="00C87793">
        <w:rPr>
          <w:rFonts w:eastAsia="宋体" w:hAnsi="宋体" w:hint="eastAsia"/>
          <w:szCs w:val="28"/>
          <w:lang w:eastAsia="zh-CN"/>
        </w:rPr>
        <w:t>目石英粉</w:t>
      </w:r>
      <w:r>
        <w:rPr>
          <w:rFonts w:eastAsia="宋体" w:hAnsi="宋体" w:hint="eastAsia"/>
          <w:szCs w:val="28"/>
          <w:lang w:eastAsia="zh-CN"/>
        </w:rPr>
        <w:t>：</w:t>
      </w:r>
      <w:r w:rsidRPr="00C87793">
        <w:rPr>
          <w:rFonts w:eastAsia="宋体" w:hAnsi="宋体" w:hint="eastAsia"/>
          <w:szCs w:val="28"/>
          <w:lang w:eastAsia="zh-CN"/>
        </w:rPr>
        <w:t>20</w:t>
      </w:r>
      <w:r w:rsidRPr="00C87793">
        <w:rPr>
          <w:rFonts w:eastAsia="宋体" w:hAnsi="宋体" w:hint="eastAsia"/>
          <w:szCs w:val="28"/>
          <w:lang w:eastAsia="zh-CN"/>
        </w:rPr>
        <w:t>份</w:t>
      </w:r>
      <w:r>
        <w:rPr>
          <w:rFonts w:eastAsia="宋体" w:hAnsi="宋体" w:hint="eastAsia"/>
          <w:szCs w:val="28"/>
          <w:lang w:eastAsia="zh-CN"/>
        </w:rPr>
        <w:t>；</w:t>
      </w:r>
      <w:r w:rsidRPr="00C87793">
        <w:rPr>
          <w:rFonts w:eastAsia="宋体" w:hAnsi="宋体" w:hint="eastAsia"/>
          <w:szCs w:val="28"/>
          <w:lang w:eastAsia="zh-CN"/>
        </w:rPr>
        <w:t>40-100</w:t>
      </w:r>
      <w:r w:rsidRPr="00C87793">
        <w:rPr>
          <w:rFonts w:eastAsia="宋体" w:hAnsi="宋体" w:hint="eastAsia"/>
          <w:szCs w:val="28"/>
          <w:lang w:eastAsia="zh-CN"/>
        </w:rPr>
        <w:t>目石英砂：</w:t>
      </w:r>
      <w:r w:rsidRPr="00C87793">
        <w:rPr>
          <w:rFonts w:eastAsia="宋体" w:hAnsi="宋体" w:hint="eastAsia"/>
          <w:szCs w:val="28"/>
          <w:lang w:eastAsia="zh-CN"/>
        </w:rPr>
        <w:t>15</w:t>
      </w:r>
      <w:r w:rsidRPr="00C87793">
        <w:rPr>
          <w:rFonts w:eastAsia="宋体" w:hAnsi="宋体" w:hint="eastAsia"/>
          <w:szCs w:val="28"/>
          <w:lang w:eastAsia="zh-CN"/>
        </w:rPr>
        <w:t>份；镀铜钢纤维：</w:t>
      </w:r>
      <w:r>
        <w:rPr>
          <w:rFonts w:eastAsia="宋体" w:hAnsi="宋体" w:hint="eastAsia"/>
          <w:szCs w:val="28"/>
          <w:lang w:eastAsia="zh-CN"/>
        </w:rPr>
        <w:t>3</w:t>
      </w:r>
      <w:r w:rsidRPr="00C87793">
        <w:rPr>
          <w:rFonts w:eastAsia="宋体" w:hAnsi="宋体" w:hint="eastAsia"/>
          <w:szCs w:val="28"/>
          <w:lang w:eastAsia="zh-CN"/>
        </w:rPr>
        <w:t>份</w:t>
      </w:r>
      <w:r>
        <w:rPr>
          <w:rFonts w:eastAsia="宋体" w:hAnsi="宋体" w:hint="eastAsia"/>
          <w:szCs w:val="28"/>
          <w:lang w:eastAsia="zh-CN"/>
        </w:rPr>
        <w:t>，</w:t>
      </w:r>
      <w:r>
        <w:rPr>
          <w:rFonts w:eastAsia="宋体" w:hAnsi="宋体" w:hint="eastAsia"/>
          <w:szCs w:val="28"/>
          <w:lang w:eastAsia="zh-CN"/>
        </w:rPr>
        <w:t>POM</w:t>
      </w:r>
      <w:r>
        <w:rPr>
          <w:rFonts w:eastAsia="宋体" w:hAnsi="宋体" w:hint="eastAsia"/>
          <w:szCs w:val="28"/>
          <w:lang w:eastAsia="zh-CN"/>
        </w:rPr>
        <w:t>纤维：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份，玄武岩纤维：</w:t>
      </w:r>
      <w:r>
        <w:rPr>
          <w:rFonts w:eastAsia="宋体" w:hAnsi="宋体" w:hint="eastAsia"/>
          <w:szCs w:val="28"/>
          <w:lang w:eastAsia="zh-CN"/>
        </w:rPr>
        <w:t>1.8</w:t>
      </w:r>
      <w:r>
        <w:rPr>
          <w:rFonts w:eastAsia="宋体" w:hAnsi="宋体" w:hint="eastAsia"/>
          <w:szCs w:val="28"/>
          <w:lang w:eastAsia="zh-CN"/>
        </w:rPr>
        <w:t>份</w:t>
      </w:r>
      <w:r w:rsidRPr="00C87793">
        <w:rPr>
          <w:rFonts w:eastAsia="宋体" w:hAnsi="宋体" w:hint="eastAsia"/>
          <w:szCs w:val="28"/>
          <w:lang w:eastAsia="zh-CN"/>
        </w:rPr>
        <w:t>；聚羧酸高性能减水剂：</w:t>
      </w:r>
      <w:r>
        <w:rPr>
          <w:rFonts w:eastAsia="宋体" w:hAnsi="宋体" w:hint="eastAsia"/>
          <w:szCs w:val="28"/>
          <w:lang w:eastAsia="zh-CN"/>
        </w:rPr>
        <w:t>0.8</w:t>
      </w:r>
      <w:r w:rsidRPr="00C87793">
        <w:rPr>
          <w:rFonts w:eastAsia="宋体" w:hAnsi="宋体" w:hint="eastAsia"/>
          <w:szCs w:val="28"/>
          <w:lang w:eastAsia="zh-CN"/>
        </w:rPr>
        <w:t>份；水：</w:t>
      </w:r>
      <w:r>
        <w:rPr>
          <w:rFonts w:eastAsia="宋体" w:hAnsi="宋体" w:hint="eastAsia"/>
          <w:szCs w:val="28"/>
          <w:lang w:eastAsia="zh-CN"/>
        </w:rPr>
        <w:t>8</w:t>
      </w:r>
      <w:r w:rsidRPr="00C87793">
        <w:rPr>
          <w:rFonts w:eastAsia="宋体" w:hAnsi="宋体" w:hint="eastAsia"/>
          <w:szCs w:val="28"/>
          <w:lang w:eastAsia="zh-CN"/>
        </w:rPr>
        <w:t>份</w:t>
      </w:r>
      <w:r w:rsidR="00F349DF" w:rsidRPr="00C87793">
        <w:rPr>
          <w:rFonts w:eastAsia="宋体" w:hAnsi="宋体" w:hint="eastAsia"/>
          <w:szCs w:val="28"/>
          <w:lang w:eastAsia="zh-CN"/>
        </w:rPr>
        <w:t>。</w:t>
      </w:r>
    </w:p>
    <w:p w14:paraId="174D5378" w14:textId="57F4CB6A" w:rsidR="00EA7C6B" w:rsidRDefault="00EA7C6B" w:rsidP="005355D1">
      <w:pPr>
        <w:spacing w:line="360" w:lineRule="auto"/>
        <w:ind w:firstLineChars="0" w:firstLine="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实施例</w:t>
      </w:r>
      <w:r>
        <w:rPr>
          <w:rFonts w:eastAsia="宋体" w:hAnsi="宋体" w:hint="eastAsia"/>
          <w:szCs w:val="28"/>
          <w:lang w:eastAsia="zh-CN"/>
        </w:rPr>
        <w:t>3</w:t>
      </w:r>
    </w:p>
    <w:p w14:paraId="6DAC03F7" w14:textId="03C64C8F" w:rsidR="007C22AC" w:rsidRDefault="00847D8B" w:rsidP="00ED756A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/>
          <w:szCs w:val="28"/>
          <w:lang w:eastAsia="zh-CN"/>
        </w:rPr>
        <w:t>本实施</w:t>
      </w:r>
      <w:proofErr w:type="gramStart"/>
      <w:r>
        <w:rPr>
          <w:rFonts w:eastAsia="宋体" w:hAnsi="宋体"/>
          <w:szCs w:val="28"/>
          <w:lang w:eastAsia="zh-CN"/>
        </w:rPr>
        <w:t>例提供</w:t>
      </w:r>
      <w:proofErr w:type="gramEnd"/>
      <w:r>
        <w:rPr>
          <w:rFonts w:eastAsia="宋体" w:hAnsi="宋体"/>
          <w:szCs w:val="28"/>
          <w:lang w:eastAsia="zh-CN"/>
        </w:rPr>
        <w:t>一种</w:t>
      </w:r>
      <w:r w:rsidRPr="00B660E8">
        <w:rPr>
          <w:rFonts w:eastAsia="宋体" w:hAnsi="宋体" w:hint="eastAsia"/>
          <w:szCs w:val="28"/>
          <w:lang w:eastAsia="zh-CN"/>
        </w:rPr>
        <w:t>钢</w:t>
      </w:r>
      <w:r w:rsidRPr="00B660E8">
        <w:rPr>
          <w:rFonts w:eastAsia="宋体" w:hAnsi="宋体" w:hint="eastAsia"/>
          <w:szCs w:val="28"/>
          <w:lang w:eastAsia="zh-CN"/>
        </w:rPr>
        <w:t>-STC</w:t>
      </w:r>
      <w:r w:rsidRPr="00B660E8">
        <w:rPr>
          <w:rFonts w:eastAsia="宋体" w:hAnsi="宋体" w:hint="eastAsia"/>
          <w:szCs w:val="28"/>
          <w:lang w:eastAsia="zh-CN"/>
        </w:rPr>
        <w:t>轻型组合结构桥面</w:t>
      </w:r>
      <w:r>
        <w:rPr>
          <w:rFonts w:eastAsia="宋体" w:hAnsi="宋体" w:hint="eastAsia"/>
          <w:szCs w:val="28"/>
          <w:lang w:eastAsia="zh-CN"/>
        </w:rPr>
        <w:t>铺装材料，按照重量份的组成包括：</w:t>
      </w:r>
      <w:r w:rsidRPr="00C87793">
        <w:rPr>
          <w:rFonts w:eastAsia="宋体" w:hAnsi="宋体" w:hint="eastAsia"/>
          <w:szCs w:val="28"/>
          <w:lang w:eastAsia="zh-CN"/>
        </w:rPr>
        <w:t>P.O42.5</w:t>
      </w:r>
      <w:r w:rsidRPr="00C87793">
        <w:rPr>
          <w:rFonts w:eastAsia="宋体" w:hAnsi="宋体" w:hint="eastAsia"/>
          <w:szCs w:val="28"/>
          <w:lang w:eastAsia="zh-CN"/>
        </w:rPr>
        <w:t>普通硅酸盐水泥：</w:t>
      </w:r>
      <w:r>
        <w:rPr>
          <w:rFonts w:eastAsia="宋体" w:hAnsi="宋体" w:hint="eastAsia"/>
          <w:szCs w:val="28"/>
          <w:lang w:eastAsia="zh-CN"/>
        </w:rPr>
        <w:t>20</w:t>
      </w:r>
      <w:r w:rsidRPr="00C87793">
        <w:rPr>
          <w:rFonts w:eastAsia="宋体" w:hAnsi="宋体" w:hint="eastAsia"/>
          <w:szCs w:val="28"/>
          <w:lang w:eastAsia="zh-CN"/>
        </w:rPr>
        <w:t>份；</w:t>
      </w:r>
      <w:proofErr w:type="gramStart"/>
      <w:r>
        <w:rPr>
          <w:rFonts w:eastAsia="宋体" w:hAnsi="宋体" w:hint="eastAsia"/>
          <w:szCs w:val="28"/>
          <w:lang w:eastAsia="zh-CN"/>
        </w:rPr>
        <w:t>硫铝酸</w:t>
      </w:r>
      <w:proofErr w:type="gramEnd"/>
      <w:r>
        <w:rPr>
          <w:rFonts w:eastAsia="宋体" w:hAnsi="宋体" w:hint="eastAsia"/>
          <w:szCs w:val="28"/>
          <w:lang w:eastAsia="zh-CN"/>
        </w:rPr>
        <w:t>盐水泥</w:t>
      </w:r>
      <w:r>
        <w:rPr>
          <w:rFonts w:eastAsia="宋体" w:hAnsi="宋体" w:hint="eastAsia"/>
          <w:szCs w:val="28"/>
          <w:lang w:eastAsia="zh-CN"/>
        </w:rPr>
        <w:t>5</w:t>
      </w:r>
      <w:r>
        <w:rPr>
          <w:rFonts w:eastAsia="宋体" w:hAnsi="宋体" w:hint="eastAsia"/>
          <w:szCs w:val="28"/>
          <w:lang w:eastAsia="zh-CN"/>
        </w:rPr>
        <w:t>份；铁铝酸盐水泥</w:t>
      </w:r>
      <w:r>
        <w:rPr>
          <w:rFonts w:eastAsia="宋体" w:hAnsi="宋体" w:hint="eastAsia"/>
          <w:szCs w:val="28"/>
          <w:lang w:eastAsia="zh-CN"/>
        </w:rPr>
        <w:t>5</w:t>
      </w:r>
      <w:r>
        <w:rPr>
          <w:rFonts w:eastAsia="宋体" w:hAnsi="宋体" w:hint="eastAsia"/>
          <w:szCs w:val="28"/>
          <w:lang w:eastAsia="zh-CN"/>
        </w:rPr>
        <w:t>份；磨细矿渣</w:t>
      </w:r>
      <w:r w:rsidRPr="00C87793">
        <w:rPr>
          <w:rFonts w:eastAsia="宋体" w:hAnsi="宋体" w:hint="eastAsia"/>
          <w:szCs w:val="28"/>
          <w:lang w:eastAsia="zh-CN"/>
        </w:rPr>
        <w:t>：</w:t>
      </w:r>
      <w:r>
        <w:rPr>
          <w:rFonts w:eastAsia="宋体" w:hAnsi="宋体" w:hint="eastAsia"/>
          <w:szCs w:val="28"/>
          <w:lang w:eastAsia="zh-CN"/>
        </w:rPr>
        <w:t>9</w:t>
      </w:r>
      <w:r w:rsidRPr="00C87793">
        <w:rPr>
          <w:rFonts w:eastAsia="宋体" w:hAnsi="宋体" w:hint="eastAsia"/>
          <w:szCs w:val="28"/>
          <w:lang w:eastAsia="zh-CN"/>
        </w:rPr>
        <w:t>份；</w:t>
      </w:r>
      <w:r>
        <w:rPr>
          <w:rFonts w:eastAsia="宋体" w:hAnsi="宋体" w:hint="eastAsia"/>
          <w:szCs w:val="28"/>
          <w:lang w:eastAsia="zh-CN"/>
        </w:rPr>
        <w:t>纳米二氧化硅</w:t>
      </w:r>
      <w:r w:rsidRPr="00C87793">
        <w:rPr>
          <w:rFonts w:eastAsia="宋体" w:hAnsi="宋体" w:hint="eastAsia"/>
          <w:szCs w:val="28"/>
          <w:lang w:eastAsia="zh-CN"/>
        </w:rPr>
        <w:t>：</w:t>
      </w:r>
      <w:r>
        <w:rPr>
          <w:rFonts w:eastAsia="宋体" w:hAnsi="宋体" w:hint="eastAsia"/>
          <w:szCs w:val="28"/>
          <w:lang w:eastAsia="zh-CN"/>
        </w:rPr>
        <w:t>0.1</w:t>
      </w:r>
      <w:r w:rsidRPr="00C87793">
        <w:rPr>
          <w:rFonts w:eastAsia="宋体" w:hAnsi="宋体" w:hint="eastAsia"/>
          <w:szCs w:val="28"/>
          <w:lang w:eastAsia="zh-CN"/>
        </w:rPr>
        <w:t>份</w:t>
      </w:r>
      <w:r>
        <w:rPr>
          <w:rFonts w:eastAsia="宋体" w:hAnsi="宋体" w:hint="eastAsia"/>
          <w:szCs w:val="28"/>
          <w:lang w:eastAsia="zh-CN"/>
        </w:rPr>
        <w:t>；</w:t>
      </w:r>
      <w:commentRangeStart w:id="5"/>
      <w:ins w:id="6" w:author="Engineering" w:date="2022-05-13T05:26:00Z">
        <w:r w:rsidR="00836F23">
          <w:rPr>
            <w:rFonts w:eastAsia="宋体" w:hAnsi="宋体" w:hint="eastAsia"/>
            <w:szCs w:val="28"/>
            <w:lang w:eastAsia="zh-CN"/>
          </w:rPr>
          <w:t>粉</w:t>
        </w:r>
      </w:ins>
      <w:commentRangeEnd w:id="5"/>
      <w:ins w:id="7" w:author="Engineering" w:date="2022-05-13T05:30:00Z">
        <w:r w:rsidR="009E1235">
          <w:rPr>
            <w:rStyle w:val="af0"/>
          </w:rPr>
          <w:commentReference w:id="5"/>
        </w:r>
      </w:ins>
      <w:ins w:id="8" w:author="Engineering" w:date="2022-05-13T05:26:00Z">
        <w:r w:rsidR="00836F23">
          <w:rPr>
            <w:rFonts w:eastAsia="宋体" w:hAnsi="宋体" w:hint="eastAsia"/>
            <w:szCs w:val="28"/>
            <w:lang w:eastAsia="zh-CN"/>
          </w:rPr>
          <w:t>煤灰：</w:t>
        </w:r>
        <w:r w:rsidR="00836F23">
          <w:rPr>
            <w:rFonts w:eastAsia="宋体" w:hAnsi="宋体" w:hint="eastAsia"/>
            <w:szCs w:val="28"/>
            <w:lang w:eastAsia="zh-CN"/>
          </w:rPr>
          <w:t>20</w:t>
        </w:r>
        <w:r w:rsidR="00836F23">
          <w:rPr>
            <w:rFonts w:eastAsia="宋体" w:hAnsi="宋体" w:hint="eastAsia"/>
            <w:szCs w:val="28"/>
            <w:lang w:eastAsia="zh-CN"/>
          </w:rPr>
          <w:t>份；碳酸钙晶须：</w:t>
        </w:r>
      </w:ins>
      <w:ins w:id="9" w:author="Engineering" w:date="2022-05-13T05:27:00Z">
        <w:r w:rsidR="00836F23">
          <w:rPr>
            <w:rFonts w:eastAsia="宋体" w:hAnsi="宋体" w:hint="eastAsia"/>
            <w:szCs w:val="28"/>
            <w:lang w:eastAsia="zh-CN"/>
          </w:rPr>
          <w:t>1</w:t>
        </w:r>
        <w:r w:rsidR="00836F23">
          <w:rPr>
            <w:rFonts w:eastAsia="宋体" w:hAnsi="宋体" w:hint="eastAsia"/>
            <w:szCs w:val="28"/>
            <w:lang w:eastAsia="zh-CN"/>
          </w:rPr>
          <w:t>份</w:t>
        </w:r>
      </w:ins>
      <w:ins w:id="10" w:author="Engineering" w:date="2022-05-13T05:26:00Z">
        <w:r w:rsidR="00836F23">
          <w:rPr>
            <w:rFonts w:eastAsia="宋体" w:hAnsi="宋体" w:hint="eastAsia"/>
            <w:szCs w:val="28"/>
            <w:lang w:eastAsia="zh-CN"/>
          </w:rPr>
          <w:t>；</w:t>
        </w:r>
      </w:ins>
      <w:r w:rsidRPr="00C87793">
        <w:rPr>
          <w:rFonts w:eastAsia="宋体" w:hAnsi="宋体" w:hint="eastAsia"/>
          <w:szCs w:val="28"/>
          <w:lang w:eastAsia="zh-CN"/>
        </w:rPr>
        <w:t>微硅粉：</w:t>
      </w:r>
      <w:r>
        <w:rPr>
          <w:rFonts w:eastAsia="宋体" w:hAnsi="宋体" w:hint="eastAsia"/>
          <w:szCs w:val="28"/>
          <w:lang w:eastAsia="zh-CN"/>
        </w:rPr>
        <w:t>10</w:t>
      </w:r>
      <w:r w:rsidRPr="00C87793">
        <w:rPr>
          <w:rFonts w:eastAsia="宋体" w:hAnsi="宋体" w:hint="eastAsia"/>
          <w:szCs w:val="28"/>
          <w:lang w:eastAsia="zh-CN"/>
        </w:rPr>
        <w:t>份；</w:t>
      </w:r>
      <w:r w:rsidRPr="00C87793">
        <w:rPr>
          <w:rFonts w:eastAsia="宋体" w:hAnsi="宋体" w:hint="eastAsia"/>
          <w:szCs w:val="28"/>
          <w:lang w:eastAsia="zh-CN"/>
        </w:rPr>
        <w:t>100~200</w:t>
      </w:r>
      <w:r w:rsidRPr="00C87793">
        <w:rPr>
          <w:rFonts w:eastAsia="宋体" w:hAnsi="宋体" w:hint="eastAsia"/>
          <w:szCs w:val="28"/>
          <w:lang w:eastAsia="zh-CN"/>
        </w:rPr>
        <w:t>目石英粉</w:t>
      </w:r>
      <w:r>
        <w:rPr>
          <w:rFonts w:eastAsia="宋体" w:hAnsi="宋体" w:hint="eastAsia"/>
          <w:szCs w:val="28"/>
          <w:lang w:eastAsia="zh-CN"/>
        </w:rPr>
        <w:t>：</w:t>
      </w:r>
      <w:r>
        <w:rPr>
          <w:rFonts w:eastAsia="宋体" w:hAnsi="宋体" w:hint="eastAsia"/>
          <w:szCs w:val="28"/>
          <w:lang w:eastAsia="zh-CN"/>
        </w:rPr>
        <w:t>17</w:t>
      </w:r>
      <w:r w:rsidRPr="00C87793">
        <w:rPr>
          <w:rFonts w:eastAsia="宋体" w:hAnsi="宋体" w:hint="eastAsia"/>
          <w:szCs w:val="28"/>
          <w:lang w:eastAsia="zh-CN"/>
        </w:rPr>
        <w:t>份</w:t>
      </w:r>
      <w:r>
        <w:rPr>
          <w:rFonts w:eastAsia="宋体" w:hAnsi="宋体" w:hint="eastAsia"/>
          <w:szCs w:val="28"/>
          <w:lang w:eastAsia="zh-CN"/>
        </w:rPr>
        <w:t>；</w:t>
      </w:r>
      <w:r w:rsidRPr="00C87793">
        <w:rPr>
          <w:rFonts w:eastAsia="宋体" w:hAnsi="宋体" w:hint="eastAsia"/>
          <w:szCs w:val="28"/>
          <w:lang w:eastAsia="zh-CN"/>
        </w:rPr>
        <w:t>40-100</w:t>
      </w:r>
      <w:r w:rsidRPr="00C87793">
        <w:rPr>
          <w:rFonts w:eastAsia="宋体" w:hAnsi="宋体" w:hint="eastAsia"/>
          <w:szCs w:val="28"/>
          <w:lang w:eastAsia="zh-CN"/>
        </w:rPr>
        <w:t>目石英砂：</w:t>
      </w:r>
      <w:r>
        <w:rPr>
          <w:rFonts w:eastAsia="宋体" w:hAnsi="宋体" w:hint="eastAsia"/>
          <w:szCs w:val="28"/>
          <w:lang w:eastAsia="zh-CN"/>
        </w:rPr>
        <w:t>18</w:t>
      </w:r>
      <w:r w:rsidRPr="00C87793">
        <w:rPr>
          <w:rFonts w:eastAsia="宋体" w:hAnsi="宋体" w:hint="eastAsia"/>
          <w:szCs w:val="28"/>
          <w:lang w:eastAsia="zh-CN"/>
        </w:rPr>
        <w:t>份；镀铜钢纤维：</w:t>
      </w:r>
      <w:r>
        <w:rPr>
          <w:rFonts w:eastAsia="宋体" w:hAnsi="宋体" w:hint="eastAsia"/>
          <w:szCs w:val="28"/>
          <w:lang w:eastAsia="zh-CN"/>
        </w:rPr>
        <w:t>2</w:t>
      </w:r>
      <w:r w:rsidRPr="00C87793">
        <w:rPr>
          <w:rFonts w:eastAsia="宋体" w:hAnsi="宋体" w:hint="eastAsia"/>
          <w:szCs w:val="28"/>
          <w:lang w:eastAsia="zh-CN"/>
        </w:rPr>
        <w:t>份；聚羧酸高性能减水剂：</w:t>
      </w:r>
      <w:r>
        <w:rPr>
          <w:rFonts w:eastAsia="宋体" w:hAnsi="宋体" w:hint="eastAsia"/>
          <w:szCs w:val="28"/>
          <w:lang w:eastAsia="zh-CN"/>
        </w:rPr>
        <w:t>0.6</w:t>
      </w:r>
      <w:r w:rsidRPr="00C87793">
        <w:rPr>
          <w:rFonts w:eastAsia="宋体" w:hAnsi="宋体" w:hint="eastAsia"/>
          <w:szCs w:val="28"/>
          <w:lang w:eastAsia="zh-CN"/>
        </w:rPr>
        <w:t>份；水：</w:t>
      </w:r>
      <w:r>
        <w:rPr>
          <w:rFonts w:eastAsia="宋体" w:hAnsi="宋体" w:hint="eastAsia"/>
          <w:szCs w:val="28"/>
          <w:lang w:eastAsia="zh-CN"/>
        </w:rPr>
        <w:t>10</w:t>
      </w:r>
      <w:r w:rsidRPr="00C87793">
        <w:rPr>
          <w:rFonts w:eastAsia="宋体" w:hAnsi="宋体" w:hint="eastAsia"/>
          <w:szCs w:val="28"/>
          <w:lang w:eastAsia="zh-CN"/>
        </w:rPr>
        <w:t>份</w:t>
      </w:r>
      <w:r>
        <w:rPr>
          <w:rFonts w:eastAsia="宋体" w:hAnsi="宋体" w:hint="eastAsia"/>
          <w:szCs w:val="28"/>
          <w:lang w:eastAsia="zh-CN"/>
        </w:rPr>
        <w:t>；</w:t>
      </w:r>
      <w:r>
        <w:rPr>
          <w:rFonts w:eastAsia="宋体" w:hAnsi="宋体" w:hint="eastAsia"/>
          <w:szCs w:val="28"/>
          <w:lang w:eastAsia="zh-CN"/>
        </w:rPr>
        <w:t>PP</w:t>
      </w:r>
      <w:r>
        <w:rPr>
          <w:rFonts w:eastAsia="宋体" w:hAnsi="宋体" w:hint="eastAsia"/>
          <w:szCs w:val="28"/>
          <w:lang w:eastAsia="zh-CN"/>
        </w:rPr>
        <w:t>纤维</w:t>
      </w:r>
      <w:r w:rsidR="008528AE">
        <w:rPr>
          <w:rFonts w:eastAsia="宋体" w:hAnsi="宋体" w:hint="eastAsia"/>
          <w:szCs w:val="28"/>
          <w:lang w:eastAsia="zh-CN"/>
        </w:rPr>
        <w:t>：</w:t>
      </w:r>
      <w:r>
        <w:rPr>
          <w:rFonts w:eastAsia="宋体" w:hAnsi="宋体" w:hint="eastAsia"/>
          <w:szCs w:val="28"/>
          <w:lang w:eastAsia="zh-CN"/>
        </w:rPr>
        <w:t>1.3</w:t>
      </w:r>
      <w:r>
        <w:rPr>
          <w:rFonts w:eastAsia="宋体" w:hAnsi="宋体" w:hint="eastAsia"/>
          <w:szCs w:val="28"/>
          <w:lang w:eastAsia="zh-CN"/>
        </w:rPr>
        <w:t>份</w:t>
      </w:r>
      <w:r w:rsidR="008528AE">
        <w:rPr>
          <w:rFonts w:eastAsia="宋体" w:hAnsi="宋体" w:hint="eastAsia"/>
          <w:szCs w:val="28"/>
          <w:lang w:eastAsia="zh-CN"/>
        </w:rPr>
        <w:t>；</w:t>
      </w:r>
      <w:r>
        <w:rPr>
          <w:rFonts w:eastAsia="宋体" w:hAnsi="宋体" w:hint="eastAsia"/>
          <w:szCs w:val="28"/>
          <w:lang w:eastAsia="zh-CN"/>
        </w:rPr>
        <w:t>PE</w:t>
      </w:r>
      <w:r>
        <w:rPr>
          <w:rFonts w:eastAsia="宋体" w:hAnsi="宋体" w:hint="eastAsia"/>
          <w:szCs w:val="28"/>
          <w:lang w:eastAsia="zh-CN"/>
        </w:rPr>
        <w:t>纤维</w:t>
      </w:r>
      <w:r w:rsidR="008528AE">
        <w:rPr>
          <w:rFonts w:eastAsia="宋体" w:hAnsi="宋体" w:hint="eastAsia"/>
          <w:szCs w:val="28"/>
          <w:lang w:eastAsia="zh-CN"/>
        </w:rPr>
        <w:t>：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份</w:t>
      </w:r>
      <w:r w:rsidR="008528AE">
        <w:rPr>
          <w:rFonts w:eastAsia="宋体" w:hAnsi="宋体" w:hint="eastAsia"/>
          <w:szCs w:val="28"/>
          <w:lang w:eastAsia="zh-CN"/>
        </w:rPr>
        <w:t>；</w:t>
      </w:r>
      <w:r>
        <w:rPr>
          <w:rFonts w:eastAsia="宋体" w:hAnsi="宋体" w:hint="eastAsia"/>
          <w:szCs w:val="28"/>
          <w:lang w:eastAsia="zh-CN"/>
        </w:rPr>
        <w:t>PVA</w:t>
      </w:r>
      <w:r>
        <w:rPr>
          <w:rFonts w:eastAsia="宋体" w:hAnsi="宋体" w:hint="eastAsia"/>
          <w:szCs w:val="28"/>
          <w:lang w:eastAsia="zh-CN"/>
        </w:rPr>
        <w:t>纤维</w:t>
      </w:r>
      <w:r w:rsidR="008528AE">
        <w:rPr>
          <w:rFonts w:eastAsia="宋体" w:hAnsi="宋体" w:hint="eastAsia"/>
          <w:szCs w:val="28"/>
          <w:lang w:eastAsia="zh-CN"/>
        </w:rPr>
        <w:t>：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份</w:t>
      </w:r>
      <w:r w:rsidR="007C22AC" w:rsidRPr="00C87793">
        <w:rPr>
          <w:rFonts w:eastAsia="宋体" w:hAnsi="宋体" w:hint="eastAsia"/>
          <w:szCs w:val="28"/>
          <w:lang w:eastAsia="zh-CN"/>
        </w:rPr>
        <w:t>。</w:t>
      </w:r>
    </w:p>
    <w:p w14:paraId="652C8D07" w14:textId="2B2F3C50" w:rsidR="00EA7C6B" w:rsidRDefault="00EA7C6B" w:rsidP="005355D1">
      <w:pPr>
        <w:spacing w:line="360" w:lineRule="auto"/>
        <w:ind w:firstLineChars="0" w:firstLine="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实施例</w:t>
      </w:r>
      <w:r>
        <w:rPr>
          <w:rFonts w:eastAsia="宋体" w:hAnsi="宋体" w:hint="eastAsia"/>
          <w:szCs w:val="28"/>
          <w:lang w:eastAsia="zh-CN"/>
        </w:rPr>
        <w:t>4</w:t>
      </w:r>
    </w:p>
    <w:p w14:paraId="2BD2DAC9" w14:textId="72645BAB" w:rsidR="00493277" w:rsidRDefault="00493277" w:rsidP="00493277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int="eastAsia"/>
          <w:bCs/>
          <w:szCs w:val="28"/>
          <w:lang w:eastAsia="zh-CN"/>
        </w:rPr>
        <w:t>本实施</w:t>
      </w:r>
      <w:proofErr w:type="gramStart"/>
      <w:r>
        <w:rPr>
          <w:rFonts w:eastAsia="宋体" w:hint="eastAsia"/>
          <w:bCs/>
          <w:szCs w:val="28"/>
          <w:lang w:eastAsia="zh-CN"/>
        </w:rPr>
        <w:t>例提供</w:t>
      </w:r>
      <w:proofErr w:type="gramEnd"/>
      <w:r w:rsidRPr="00B419C5">
        <w:rPr>
          <w:rFonts w:eastAsia="宋体" w:hAnsi="宋体" w:hint="eastAsia"/>
          <w:szCs w:val="28"/>
        </w:rPr>
        <w:t>一种</w:t>
      </w:r>
      <w:r w:rsidRPr="00B660E8">
        <w:rPr>
          <w:rFonts w:eastAsia="宋体" w:hAnsi="宋体" w:hint="eastAsia"/>
          <w:szCs w:val="28"/>
          <w:lang w:eastAsia="zh-CN"/>
        </w:rPr>
        <w:t>钢</w:t>
      </w:r>
      <w:r w:rsidRPr="00B660E8">
        <w:rPr>
          <w:rFonts w:eastAsia="宋体" w:hAnsi="宋体" w:hint="eastAsia"/>
          <w:szCs w:val="28"/>
          <w:lang w:eastAsia="zh-CN"/>
        </w:rPr>
        <w:t>-STC</w:t>
      </w:r>
      <w:r w:rsidRPr="00B660E8">
        <w:rPr>
          <w:rFonts w:eastAsia="宋体" w:hAnsi="宋体" w:hint="eastAsia"/>
          <w:szCs w:val="28"/>
          <w:lang w:eastAsia="zh-CN"/>
        </w:rPr>
        <w:t>轻型组合结构桥面</w:t>
      </w:r>
      <w:r>
        <w:rPr>
          <w:rFonts w:eastAsia="宋体" w:hAnsi="宋体" w:hint="eastAsia"/>
          <w:szCs w:val="28"/>
          <w:lang w:eastAsia="zh-CN"/>
        </w:rPr>
        <w:t>的免蒸</w:t>
      </w:r>
      <w:proofErr w:type="gramStart"/>
      <w:r>
        <w:rPr>
          <w:rFonts w:eastAsia="宋体" w:hAnsi="宋体" w:hint="eastAsia"/>
          <w:szCs w:val="28"/>
          <w:lang w:eastAsia="zh-CN"/>
        </w:rPr>
        <w:t>养施工</w:t>
      </w:r>
      <w:proofErr w:type="gramEnd"/>
      <w:r>
        <w:rPr>
          <w:rFonts w:eastAsia="宋体" w:hAnsi="宋体" w:hint="eastAsia"/>
          <w:szCs w:val="28"/>
          <w:lang w:eastAsia="zh-CN"/>
        </w:rPr>
        <w:t>工艺，包括以下步骤：</w:t>
      </w:r>
    </w:p>
    <w:p w14:paraId="6B34EBE2" w14:textId="2B4C03FD" w:rsidR="009A732B" w:rsidRPr="004807F9" w:rsidRDefault="00493277" w:rsidP="009A732B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步骤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，按照实施例</w:t>
      </w:r>
      <w:del w:id="11" w:author="Engineering" w:date="2022-05-13T05:31:00Z">
        <w:r w:rsidDel="009E1235">
          <w:rPr>
            <w:rFonts w:eastAsia="宋体" w:hAnsi="宋体" w:hint="eastAsia"/>
            <w:szCs w:val="28"/>
            <w:lang w:eastAsia="zh-CN"/>
          </w:rPr>
          <w:delText>1</w:delText>
        </w:r>
      </w:del>
      <w:ins w:id="12" w:author="Engineering" w:date="2022-05-13T05:31:00Z">
        <w:r w:rsidR="009E1235">
          <w:rPr>
            <w:rFonts w:eastAsia="宋体" w:hAnsi="宋体" w:hint="eastAsia"/>
            <w:szCs w:val="28"/>
            <w:lang w:eastAsia="zh-CN"/>
          </w:rPr>
          <w:t>2</w:t>
        </w:r>
      </w:ins>
      <w:r>
        <w:rPr>
          <w:rFonts w:eastAsia="宋体" w:hAnsi="宋体" w:hint="eastAsia"/>
          <w:szCs w:val="28"/>
          <w:lang w:eastAsia="zh-CN"/>
        </w:rPr>
        <w:t>的铺装材料的重量份组成配料并制备预混料；</w:t>
      </w:r>
      <w:r w:rsidR="00B77799">
        <w:rPr>
          <w:rFonts w:eastAsia="宋体" w:hAnsi="宋体" w:hint="eastAsia"/>
          <w:szCs w:val="28"/>
          <w:lang w:eastAsia="zh-CN"/>
        </w:rPr>
        <w:t>具体包括：</w:t>
      </w:r>
      <w:r w:rsidR="009A732B">
        <w:rPr>
          <w:rFonts w:eastAsia="宋体" w:hAnsi="宋体" w:hint="eastAsia"/>
          <w:szCs w:val="28"/>
          <w:lang w:eastAsia="zh-CN"/>
        </w:rPr>
        <w:t>（</w:t>
      </w:r>
      <w:r w:rsidR="009A732B">
        <w:rPr>
          <w:rFonts w:eastAsia="宋体" w:hAnsi="宋体" w:hint="eastAsia"/>
          <w:szCs w:val="28"/>
          <w:lang w:eastAsia="zh-CN"/>
        </w:rPr>
        <w:t>1</w:t>
      </w:r>
      <w:r w:rsidR="009A732B">
        <w:rPr>
          <w:rFonts w:eastAsia="宋体" w:hAnsi="宋体" w:hint="eastAsia"/>
          <w:szCs w:val="28"/>
          <w:lang w:eastAsia="zh-CN"/>
        </w:rPr>
        <w:t>）</w:t>
      </w:r>
      <w:r w:rsidR="009A732B" w:rsidRPr="004807F9">
        <w:rPr>
          <w:rFonts w:eastAsia="宋体" w:hAnsi="宋体" w:hint="eastAsia"/>
          <w:szCs w:val="28"/>
          <w:lang w:eastAsia="zh-CN"/>
        </w:rPr>
        <w:t>将铺装材料按照质量比：</w:t>
      </w:r>
      <w:r w:rsidR="00A94055" w:rsidRPr="004807F9">
        <w:rPr>
          <w:rFonts w:eastAsia="宋体" w:hAnsi="宋体" w:hint="eastAsia"/>
          <w:szCs w:val="28"/>
          <w:lang w:eastAsia="zh-CN"/>
        </w:rPr>
        <w:t>干混料：水</w:t>
      </w:r>
      <w:r w:rsidR="00A94055" w:rsidRPr="004807F9">
        <w:rPr>
          <w:rFonts w:eastAsia="宋体" w:hAnsi="宋体" w:hint="eastAsia"/>
          <w:szCs w:val="28"/>
          <w:lang w:eastAsia="zh-CN"/>
        </w:rPr>
        <w:t>=</w:t>
      </w:r>
      <w:r w:rsidR="00A94055" w:rsidRPr="004807F9" w:rsidDel="00563288">
        <w:rPr>
          <w:rFonts w:eastAsia="宋体" w:hAnsi="宋体" w:hint="eastAsia"/>
          <w:szCs w:val="28"/>
          <w:lang w:eastAsia="zh-CN"/>
        </w:rPr>
        <w:t xml:space="preserve"> </w:t>
      </w:r>
      <w:r w:rsidR="00A94055">
        <w:rPr>
          <w:rFonts w:eastAsia="宋体" w:hAnsi="宋体" w:hint="eastAsia"/>
          <w:szCs w:val="28"/>
          <w:lang w:eastAsia="zh-CN"/>
        </w:rPr>
        <w:t>8.6:1</w:t>
      </w:r>
      <w:r w:rsidR="009A732B">
        <w:rPr>
          <w:rFonts w:eastAsia="宋体" w:hAnsi="宋体" w:hint="eastAsia"/>
          <w:szCs w:val="28"/>
          <w:lang w:eastAsia="zh-CN"/>
        </w:rPr>
        <w:t>，</w:t>
      </w:r>
      <w:r w:rsidR="006915F9">
        <w:rPr>
          <w:rFonts w:eastAsia="宋体" w:hAnsi="宋体" w:hint="eastAsia"/>
          <w:szCs w:val="28"/>
          <w:lang w:eastAsia="zh-CN"/>
        </w:rPr>
        <w:t>先将干混料中除纤维之外的成分与水</w:t>
      </w:r>
      <w:r w:rsidR="009A732B">
        <w:rPr>
          <w:rFonts w:eastAsia="宋体" w:hAnsi="宋体" w:hint="eastAsia"/>
          <w:szCs w:val="28"/>
          <w:lang w:eastAsia="zh-CN"/>
        </w:rPr>
        <w:t>在</w:t>
      </w:r>
      <w:r w:rsidR="009A732B">
        <w:rPr>
          <w:rFonts w:eastAsia="宋体" w:hAnsi="宋体" w:hint="eastAsia"/>
          <w:szCs w:val="28"/>
          <w:lang w:eastAsia="zh-CN"/>
        </w:rPr>
        <w:t>30r/min</w:t>
      </w:r>
      <w:r w:rsidR="009A732B">
        <w:rPr>
          <w:rFonts w:eastAsia="宋体" w:hAnsi="宋体" w:hint="eastAsia"/>
          <w:szCs w:val="28"/>
          <w:lang w:eastAsia="zh-CN"/>
        </w:rPr>
        <w:t>转速下</w:t>
      </w:r>
      <w:r w:rsidR="009A732B" w:rsidRPr="004807F9">
        <w:rPr>
          <w:rFonts w:eastAsia="宋体" w:hAnsi="宋体" w:hint="eastAsia"/>
          <w:szCs w:val="28"/>
          <w:lang w:eastAsia="zh-CN"/>
        </w:rPr>
        <w:t>混合搅拌至拌和物呈流态；</w:t>
      </w:r>
    </w:p>
    <w:p w14:paraId="53200F6F" w14:textId="11273C67" w:rsidR="00493277" w:rsidRDefault="009A732B" w:rsidP="009A732B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（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）</w:t>
      </w:r>
      <w:del w:id="13" w:author="Engineering" w:date="2022-05-12T12:03:00Z">
        <w:r w:rsidRPr="009A491D" w:rsidDel="001068B5">
          <w:rPr>
            <w:rFonts w:eastAsia="宋体" w:hAnsi="宋体" w:hint="eastAsia"/>
            <w:szCs w:val="28"/>
            <w:lang w:eastAsia="zh-CN"/>
          </w:rPr>
          <w:delText>按照质量比：拌和物：镀铜钢纤维</w:delText>
        </w:r>
        <w:r w:rsidRPr="009A491D" w:rsidDel="001068B5">
          <w:rPr>
            <w:rFonts w:eastAsia="宋体" w:hAnsi="宋体" w:hint="eastAsia"/>
            <w:szCs w:val="28"/>
            <w:lang w:eastAsia="zh-CN"/>
          </w:rPr>
          <w:delText xml:space="preserve">= </w:delText>
        </w:r>
        <w:r w:rsidDel="001068B5">
          <w:rPr>
            <w:rFonts w:eastAsia="宋体" w:hAnsi="宋体" w:hint="eastAsia"/>
            <w:szCs w:val="28"/>
            <w:lang w:eastAsia="zh-CN"/>
          </w:rPr>
          <w:delText>8:1</w:delText>
        </w:r>
        <w:r w:rsidRPr="009A491D" w:rsidDel="001068B5">
          <w:rPr>
            <w:rFonts w:eastAsia="宋体" w:hAnsi="宋体" w:hint="eastAsia"/>
            <w:szCs w:val="28"/>
            <w:lang w:eastAsia="zh-CN"/>
          </w:rPr>
          <w:delText>，</w:delText>
        </w:r>
      </w:del>
      <w:ins w:id="14" w:author="Engineering" w:date="2022-05-12T12:03:00Z">
        <w:r w:rsidR="001068B5">
          <w:rPr>
            <w:rFonts w:eastAsia="宋体" w:hAnsi="宋体" w:hint="eastAsia"/>
            <w:szCs w:val="28"/>
            <w:lang w:eastAsia="zh-CN"/>
          </w:rPr>
          <w:t>然后</w:t>
        </w:r>
      </w:ins>
      <w:r w:rsidRPr="009A491D">
        <w:rPr>
          <w:rFonts w:eastAsia="宋体" w:hAnsi="宋体" w:hint="eastAsia"/>
          <w:szCs w:val="28"/>
          <w:lang w:eastAsia="zh-CN"/>
        </w:rPr>
        <w:t>加入</w:t>
      </w:r>
      <w:del w:id="15" w:author="Engineering" w:date="2022-05-13T05:31:00Z">
        <w:r w:rsidRPr="009A491D" w:rsidDel="009E1235">
          <w:rPr>
            <w:rFonts w:eastAsia="宋体" w:hAnsi="宋体" w:hint="eastAsia"/>
            <w:szCs w:val="28"/>
            <w:lang w:eastAsia="zh-CN"/>
          </w:rPr>
          <w:delText>钢</w:delText>
        </w:r>
      </w:del>
      <w:ins w:id="16" w:author="Engineering" w:date="2022-05-13T05:31:00Z">
        <w:r w:rsidR="009E1235">
          <w:rPr>
            <w:rFonts w:eastAsia="宋体" w:hAnsi="宋体" w:hint="eastAsia"/>
            <w:szCs w:val="28"/>
            <w:lang w:eastAsia="zh-CN"/>
          </w:rPr>
          <w:t>所有</w:t>
        </w:r>
      </w:ins>
      <w:r w:rsidRPr="009A491D">
        <w:rPr>
          <w:rFonts w:eastAsia="宋体" w:hAnsi="宋体" w:hint="eastAsia"/>
          <w:szCs w:val="28"/>
          <w:lang w:eastAsia="zh-CN"/>
        </w:rPr>
        <w:t>纤维，继续搅拌</w:t>
      </w:r>
      <w:r w:rsidRPr="009A491D">
        <w:rPr>
          <w:rFonts w:eastAsia="宋体" w:hAnsi="宋体" w:hint="eastAsia"/>
          <w:szCs w:val="28"/>
          <w:lang w:eastAsia="zh-CN"/>
        </w:rPr>
        <w:t>2min</w:t>
      </w:r>
      <w:r w:rsidR="00B77799">
        <w:rPr>
          <w:rFonts w:eastAsia="宋体" w:hAnsi="宋体" w:hint="eastAsia"/>
          <w:szCs w:val="28"/>
          <w:lang w:eastAsia="zh-CN"/>
        </w:rPr>
        <w:t>；</w:t>
      </w:r>
      <w:r w:rsidR="00B77799">
        <w:rPr>
          <w:rFonts w:eastAsia="宋体" w:hAnsi="宋体"/>
          <w:szCs w:val="28"/>
          <w:lang w:eastAsia="zh-CN"/>
        </w:rPr>
        <w:t xml:space="preserve"> </w:t>
      </w:r>
    </w:p>
    <w:p w14:paraId="0FFCFAEE" w14:textId="73DD503B" w:rsidR="00493277" w:rsidRDefault="00493277" w:rsidP="00493277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B42FAD">
        <w:rPr>
          <w:rFonts w:eastAsia="宋体" w:hAnsi="宋体" w:hint="eastAsia"/>
          <w:szCs w:val="28"/>
          <w:lang w:eastAsia="zh-CN"/>
        </w:rPr>
        <w:t>步骤</w:t>
      </w:r>
      <w:r>
        <w:rPr>
          <w:rFonts w:eastAsia="宋体" w:hAnsi="宋体" w:hint="eastAsia"/>
          <w:szCs w:val="28"/>
          <w:lang w:eastAsia="zh-CN"/>
        </w:rPr>
        <w:t>2</w:t>
      </w:r>
      <w:r w:rsidRPr="00B42FAD">
        <w:rPr>
          <w:rFonts w:eastAsia="宋体" w:hAnsi="宋体" w:hint="eastAsia"/>
          <w:szCs w:val="28"/>
          <w:lang w:eastAsia="zh-CN"/>
        </w:rPr>
        <w:t>、</w:t>
      </w:r>
      <w:r w:rsidR="001068B5" w:rsidRPr="00B42FAD">
        <w:rPr>
          <w:rFonts w:eastAsia="宋体" w:hAnsi="宋体" w:hint="eastAsia"/>
          <w:szCs w:val="28"/>
          <w:lang w:eastAsia="zh-CN"/>
        </w:rPr>
        <w:t>将</w:t>
      </w:r>
      <w:r w:rsidR="001068B5">
        <w:rPr>
          <w:rFonts w:eastAsia="宋体" w:hAnsi="宋体" w:hint="eastAsia"/>
          <w:szCs w:val="28"/>
          <w:lang w:eastAsia="zh-CN"/>
        </w:rPr>
        <w:t>制备好的预混料通过多个出料口</w:t>
      </w:r>
      <w:proofErr w:type="gramStart"/>
      <w:r w:rsidR="001068B5" w:rsidRPr="00B42FAD">
        <w:rPr>
          <w:rFonts w:eastAsia="宋体" w:hAnsi="宋体" w:hint="eastAsia"/>
          <w:szCs w:val="28"/>
          <w:lang w:eastAsia="zh-CN"/>
        </w:rPr>
        <w:t>均匀</w:t>
      </w:r>
      <w:r w:rsidR="001068B5">
        <w:rPr>
          <w:rFonts w:eastAsia="宋体" w:hAnsi="宋体" w:hint="eastAsia"/>
          <w:szCs w:val="28"/>
          <w:lang w:eastAsia="zh-CN"/>
        </w:rPr>
        <w:t>浇布</w:t>
      </w:r>
      <w:r w:rsidR="001068B5" w:rsidRPr="00B42FAD">
        <w:rPr>
          <w:rFonts w:eastAsia="宋体" w:hAnsi="宋体" w:hint="eastAsia"/>
          <w:szCs w:val="28"/>
          <w:lang w:eastAsia="zh-CN"/>
        </w:rPr>
        <w:t>在</w:t>
      </w:r>
      <w:proofErr w:type="gramEnd"/>
      <w:r w:rsidR="001068B5" w:rsidRPr="00B42FAD">
        <w:rPr>
          <w:rFonts w:eastAsia="宋体" w:hAnsi="宋体" w:hint="eastAsia"/>
          <w:szCs w:val="28"/>
          <w:lang w:eastAsia="zh-CN"/>
        </w:rPr>
        <w:t>钢桥面上</w:t>
      </w:r>
      <w:r>
        <w:rPr>
          <w:rFonts w:eastAsia="宋体" w:hAnsi="宋体" w:hint="eastAsia"/>
          <w:szCs w:val="28"/>
          <w:lang w:eastAsia="zh-CN"/>
        </w:rPr>
        <w:t>；</w:t>
      </w:r>
    </w:p>
    <w:p w14:paraId="77333B9F" w14:textId="679131EB" w:rsidR="00493277" w:rsidRPr="00B42FAD" w:rsidRDefault="00493277" w:rsidP="00493277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B42FAD">
        <w:rPr>
          <w:rFonts w:eastAsia="宋体" w:hAnsi="宋体" w:hint="eastAsia"/>
          <w:szCs w:val="28"/>
          <w:lang w:eastAsia="zh-CN"/>
        </w:rPr>
        <w:t>步骤</w:t>
      </w:r>
      <w:r>
        <w:rPr>
          <w:rFonts w:eastAsia="宋体" w:hAnsi="宋体" w:hint="eastAsia"/>
          <w:szCs w:val="28"/>
          <w:lang w:eastAsia="zh-CN"/>
        </w:rPr>
        <w:t>3</w:t>
      </w:r>
      <w:r w:rsidRPr="00B42FAD">
        <w:rPr>
          <w:rFonts w:eastAsia="宋体" w:hAnsi="宋体" w:hint="eastAsia"/>
          <w:szCs w:val="28"/>
          <w:lang w:eastAsia="zh-CN"/>
        </w:rPr>
        <w:t>、</w:t>
      </w:r>
      <w:proofErr w:type="gramStart"/>
      <w:r>
        <w:rPr>
          <w:rFonts w:eastAsia="宋体" w:hAnsi="宋体" w:hint="eastAsia"/>
          <w:szCs w:val="28"/>
          <w:lang w:eastAsia="zh-CN"/>
        </w:rPr>
        <w:t>进行振</w:t>
      </w:r>
      <w:r w:rsidRPr="00B42FAD">
        <w:rPr>
          <w:rFonts w:eastAsia="宋体" w:hAnsi="宋体" w:hint="eastAsia"/>
          <w:szCs w:val="28"/>
          <w:lang w:eastAsia="zh-CN"/>
        </w:rPr>
        <w:t>实</w:t>
      </w:r>
      <w:r>
        <w:rPr>
          <w:rFonts w:eastAsia="宋体" w:hAnsi="宋体" w:hint="eastAsia"/>
          <w:szCs w:val="28"/>
          <w:lang w:eastAsia="zh-CN"/>
        </w:rPr>
        <w:t>和</w:t>
      </w:r>
      <w:proofErr w:type="gramEnd"/>
      <w:r>
        <w:rPr>
          <w:rFonts w:eastAsia="宋体" w:hAnsi="宋体" w:hint="eastAsia"/>
          <w:szCs w:val="28"/>
          <w:lang w:eastAsia="zh-CN"/>
        </w:rPr>
        <w:t>整平操作，控制铺装</w:t>
      </w:r>
      <w:r w:rsidRPr="00B42FAD">
        <w:rPr>
          <w:rFonts w:eastAsia="宋体" w:hAnsi="宋体" w:hint="eastAsia"/>
          <w:szCs w:val="28"/>
          <w:lang w:eastAsia="zh-CN"/>
        </w:rPr>
        <w:t>厚度</w:t>
      </w:r>
      <w:r>
        <w:rPr>
          <w:rFonts w:eastAsia="宋体" w:hAnsi="宋体" w:hint="eastAsia"/>
          <w:szCs w:val="28"/>
          <w:lang w:eastAsia="zh-CN"/>
        </w:rPr>
        <w:t>为</w:t>
      </w:r>
      <w:r w:rsidR="00823FE9">
        <w:rPr>
          <w:rFonts w:eastAsia="宋体" w:hAnsi="宋体" w:hint="eastAsia"/>
          <w:szCs w:val="28"/>
          <w:lang w:eastAsia="zh-CN"/>
        </w:rPr>
        <w:t>45</w:t>
      </w:r>
      <w:r w:rsidRPr="00B42FAD">
        <w:rPr>
          <w:rFonts w:eastAsia="宋体" w:hAnsi="宋体" w:hint="eastAsia"/>
          <w:szCs w:val="28"/>
          <w:lang w:eastAsia="zh-CN"/>
        </w:rPr>
        <w:t>mm</w:t>
      </w:r>
      <w:r w:rsidRPr="00B42FAD">
        <w:rPr>
          <w:rFonts w:eastAsia="宋体" w:hAnsi="宋体" w:hint="eastAsia"/>
          <w:szCs w:val="28"/>
          <w:lang w:eastAsia="zh-CN"/>
        </w:rPr>
        <w:t>；</w:t>
      </w:r>
    </w:p>
    <w:p w14:paraId="038347B0" w14:textId="77777777" w:rsidR="00493277" w:rsidRDefault="00493277" w:rsidP="000824A1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B42FAD">
        <w:rPr>
          <w:rFonts w:eastAsia="宋体" w:hAnsi="宋体" w:hint="eastAsia"/>
          <w:szCs w:val="28"/>
          <w:lang w:eastAsia="zh-CN"/>
        </w:rPr>
        <w:t>步骤</w:t>
      </w:r>
      <w:r>
        <w:rPr>
          <w:rFonts w:eastAsia="宋体" w:hAnsi="宋体" w:hint="eastAsia"/>
          <w:szCs w:val="28"/>
          <w:lang w:eastAsia="zh-CN"/>
        </w:rPr>
        <w:t>4</w:t>
      </w:r>
      <w:r w:rsidRPr="00B42FAD">
        <w:rPr>
          <w:rFonts w:eastAsia="宋体" w:hAnsi="宋体" w:hint="eastAsia"/>
          <w:szCs w:val="28"/>
          <w:lang w:eastAsia="zh-CN"/>
        </w:rPr>
        <w:t>、铺设覆盖薄膜，进行保湿养护。</w:t>
      </w:r>
    </w:p>
    <w:p w14:paraId="4A8C42A1" w14:textId="37CEEED1" w:rsidR="00823FE9" w:rsidRPr="00823FE9" w:rsidRDefault="00684D47" w:rsidP="000824A1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本实施例的桥面的相关性能指标为：</w:t>
      </w:r>
      <w:r w:rsidR="00823FE9" w:rsidRPr="00823FE9">
        <w:rPr>
          <w:rFonts w:eastAsia="宋体" w:hAnsi="宋体" w:hint="eastAsia"/>
          <w:szCs w:val="28"/>
          <w:lang w:eastAsia="zh-CN"/>
        </w:rPr>
        <w:t>STC</w:t>
      </w:r>
      <w:r w:rsidR="00823FE9" w:rsidRPr="00823FE9">
        <w:rPr>
          <w:rFonts w:eastAsia="宋体" w:hAnsi="宋体" w:hint="eastAsia"/>
          <w:szCs w:val="28"/>
          <w:lang w:eastAsia="zh-CN"/>
        </w:rPr>
        <w:t>组合桥面钢面板上</w:t>
      </w:r>
      <w:r w:rsidR="00823FE9" w:rsidRPr="00823FE9">
        <w:rPr>
          <w:rFonts w:eastAsia="宋体" w:hAnsi="宋体" w:hint="eastAsia"/>
          <w:szCs w:val="28"/>
          <w:lang w:eastAsia="zh-CN"/>
        </w:rPr>
        <w:t>STC</w:t>
      </w:r>
      <w:r w:rsidR="00823FE9" w:rsidRPr="00823FE9">
        <w:rPr>
          <w:rFonts w:eastAsia="宋体" w:hAnsi="宋体" w:hint="eastAsia"/>
          <w:szCs w:val="28"/>
          <w:lang w:eastAsia="zh-CN"/>
        </w:rPr>
        <w:t>层厚度</w:t>
      </w:r>
      <w:r w:rsidR="00823FE9" w:rsidRPr="00823FE9">
        <w:rPr>
          <w:rFonts w:eastAsia="宋体" w:hAnsi="宋体" w:hint="eastAsia"/>
          <w:szCs w:val="28"/>
          <w:lang w:eastAsia="zh-CN"/>
        </w:rPr>
        <w:t>45mm</w:t>
      </w:r>
      <w:r w:rsidR="00823FE9" w:rsidRPr="00823FE9">
        <w:rPr>
          <w:rFonts w:eastAsia="宋体" w:hAnsi="宋体" w:hint="eastAsia"/>
          <w:szCs w:val="28"/>
          <w:lang w:eastAsia="zh-CN"/>
        </w:rPr>
        <w:t>，</w:t>
      </w:r>
      <w:r w:rsidR="00823FE9" w:rsidRPr="00823FE9">
        <w:rPr>
          <w:rFonts w:eastAsia="宋体" w:hAnsi="宋体" w:hint="eastAsia"/>
          <w:szCs w:val="28"/>
          <w:lang w:eastAsia="zh-CN"/>
        </w:rPr>
        <w:t>STC</w:t>
      </w:r>
      <w:r w:rsidR="00823FE9" w:rsidRPr="00823FE9">
        <w:rPr>
          <w:rFonts w:eastAsia="宋体" w:hAnsi="宋体" w:hint="eastAsia"/>
          <w:szCs w:val="28"/>
          <w:lang w:eastAsia="zh-CN"/>
        </w:rPr>
        <w:t>抗压强度</w:t>
      </w:r>
      <w:r w:rsidR="00823FE9" w:rsidRPr="00823FE9">
        <w:rPr>
          <w:rFonts w:eastAsia="宋体" w:hAnsi="宋体" w:hint="eastAsia"/>
          <w:szCs w:val="28"/>
          <w:lang w:eastAsia="zh-CN"/>
        </w:rPr>
        <w:t>149.8M</w:t>
      </w:r>
      <w:r w:rsidR="00102D4B" w:rsidRPr="00823FE9">
        <w:rPr>
          <w:rFonts w:eastAsia="宋体" w:hAnsi="宋体"/>
          <w:szCs w:val="28"/>
          <w:lang w:eastAsia="zh-CN"/>
        </w:rPr>
        <w:t>p</w:t>
      </w:r>
      <w:r w:rsidR="00823FE9" w:rsidRPr="00823FE9">
        <w:rPr>
          <w:rFonts w:eastAsia="宋体" w:hAnsi="宋体" w:hint="eastAsia"/>
          <w:szCs w:val="28"/>
          <w:lang w:eastAsia="zh-CN"/>
        </w:rPr>
        <w:t>a</w:t>
      </w:r>
      <w:r w:rsidR="00102D4B">
        <w:rPr>
          <w:rFonts w:eastAsia="宋体" w:hAnsi="宋体" w:hint="eastAsia"/>
          <w:szCs w:val="28"/>
          <w:lang w:eastAsia="zh-CN"/>
        </w:rPr>
        <w:t>，</w:t>
      </w:r>
      <w:r w:rsidR="00823FE9" w:rsidRPr="00823FE9">
        <w:rPr>
          <w:rFonts w:eastAsia="宋体" w:hAnsi="宋体" w:hint="eastAsia"/>
          <w:szCs w:val="28"/>
          <w:lang w:eastAsia="zh-CN"/>
        </w:rPr>
        <w:t>抗折强度</w:t>
      </w:r>
      <w:r w:rsidR="00823FE9" w:rsidRPr="00823FE9">
        <w:rPr>
          <w:rFonts w:eastAsia="宋体" w:hAnsi="宋体" w:hint="eastAsia"/>
          <w:szCs w:val="28"/>
          <w:lang w:eastAsia="zh-CN"/>
        </w:rPr>
        <w:t>26.3MPa</w:t>
      </w:r>
      <w:r w:rsidR="00823FE9" w:rsidRPr="00823FE9">
        <w:rPr>
          <w:rFonts w:eastAsia="宋体" w:hAnsi="宋体" w:hint="eastAsia"/>
          <w:szCs w:val="28"/>
          <w:lang w:eastAsia="zh-CN"/>
        </w:rPr>
        <w:t>，抗压弹性模量</w:t>
      </w:r>
      <w:r w:rsidR="00823FE9" w:rsidRPr="00823FE9">
        <w:rPr>
          <w:rFonts w:eastAsia="宋体" w:hAnsi="宋体" w:hint="eastAsia"/>
          <w:szCs w:val="28"/>
          <w:lang w:eastAsia="zh-CN"/>
        </w:rPr>
        <w:t>46.2GPa</w:t>
      </w:r>
      <w:r w:rsidR="00823FE9" w:rsidRPr="00823FE9">
        <w:rPr>
          <w:rFonts w:eastAsia="宋体" w:hAnsi="宋体" w:hint="eastAsia"/>
          <w:szCs w:val="28"/>
          <w:lang w:eastAsia="zh-CN"/>
        </w:rPr>
        <w:t>，弹性极限抗拉强度</w:t>
      </w:r>
      <w:r w:rsidR="00823FE9" w:rsidRPr="00823FE9">
        <w:rPr>
          <w:rFonts w:eastAsia="宋体" w:hAnsi="宋体" w:hint="eastAsia"/>
          <w:szCs w:val="28"/>
          <w:lang w:eastAsia="zh-CN"/>
        </w:rPr>
        <w:t>9.57MPa</w:t>
      </w:r>
      <w:r w:rsidR="00823FE9" w:rsidRPr="00823FE9">
        <w:rPr>
          <w:rFonts w:eastAsia="宋体" w:hAnsi="宋体" w:hint="eastAsia"/>
          <w:szCs w:val="28"/>
          <w:lang w:eastAsia="zh-CN"/>
        </w:rPr>
        <w:t>，极限抗拉强度</w:t>
      </w:r>
      <w:r w:rsidR="00823FE9" w:rsidRPr="00823FE9">
        <w:rPr>
          <w:rFonts w:eastAsia="宋体" w:hAnsi="宋体" w:hint="eastAsia"/>
          <w:szCs w:val="28"/>
          <w:lang w:eastAsia="zh-CN"/>
        </w:rPr>
        <w:t>11.67MPa</w:t>
      </w:r>
      <w:r w:rsidR="00823FE9" w:rsidRPr="00823FE9">
        <w:rPr>
          <w:rFonts w:eastAsia="宋体" w:hAnsi="宋体" w:hint="eastAsia"/>
          <w:szCs w:val="28"/>
          <w:lang w:eastAsia="zh-CN"/>
        </w:rPr>
        <w:t>；面层沥青混凝土厚</w:t>
      </w:r>
      <w:r w:rsidR="00823FE9" w:rsidRPr="00823FE9">
        <w:rPr>
          <w:rFonts w:eastAsia="宋体" w:hAnsi="宋体"/>
          <w:szCs w:val="28"/>
          <w:lang w:eastAsia="zh-CN"/>
        </w:rPr>
        <w:t>2</w:t>
      </w:r>
      <w:r w:rsidR="00823FE9" w:rsidRPr="00823FE9">
        <w:rPr>
          <w:rFonts w:eastAsia="宋体" w:hAnsi="宋体" w:hint="eastAsia"/>
          <w:szCs w:val="28"/>
          <w:lang w:eastAsia="zh-CN"/>
        </w:rPr>
        <w:t>.5cm</w:t>
      </w:r>
      <w:r w:rsidR="00823FE9" w:rsidRPr="00823FE9">
        <w:rPr>
          <w:rFonts w:eastAsia="宋体" w:hAnsi="宋体" w:hint="eastAsia"/>
          <w:szCs w:val="28"/>
          <w:lang w:eastAsia="zh-CN"/>
        </w:rPr>
        <w:t>。</w:t>
      </w:r>
      <w:r w:rsidR="00823FE9" w:rsidRPr="00823FE9">
        <w:rPr>
          <w:rFonts w:eastAsia="宋体" w:hAnsi="宋体"/>
          <w:szCs w:val="28"/>
          <w:lang w:eastAsia="zh-CN"/>
        </w:rPr>
        <w:lastRenderedPageBreak/>
        <w:t>经计算，采用组合桥面后</w:t>
      </w:r>
      <w:r w:rsidR="00823FE9" w:rsidRPr="00823FE9">
        <w:rPr>
          <w:rFonts w:eastAsia="宋体" w:hAnsi="宋体" w:hint="eastAsia"/>
          <w:szCs w:val="28"/>
          <w:lang w:eastAsia="zh-CN"/>
        </w:rPr>
        <w:t>桥面板刚度增加</w:t>
      </w:r>
      <w:r w:rsidR="00823FE9" w:rsidRPr="00823FE9">
        <w:rPr>
          <w:rFonts w:eastAsia="宋体" w:hAnsi="宋体" w:hint="eastAsia"/>
          <w:szCs w:val="28"/>
          <w:lang w:eastAsia="zh-CN"/>
        </w:rPr>
        <w:t>40</w:t>
      </w:r>
      <w:r w:rsidR="00823FE9" w:rsidRPr="00823FE9">
        <w:rPr>
          <w:rFonts w:eastAsia="宋体" w:hAnsi="宋体" w:hint="eastAsia"/>
          <w:szCs w:val="28"/>
          <w:lang w:eastAsia="zh-CN"/>
        </w:rPr>
        <w:t>倍，</w:t>
      </w:r>
      <w:proofErr w:type="gramStart"/>
      <w:r w:rsidR="00823FE9" w:rsidRPr="00823FE9">
        <w:rPr>
          <w:rFonts w:eastAsia="宋体" w:hAnsi="宋体" w:hint="eastAsia"/>
          <w:szCs w:val="28"/>
          <w:lang w:eastAsia="zh-CN"/>
        </w:rPr>
        <w:t>相当于钢面板厚</w:t>
      </w:r>
      <w:proofErr w:type="gramEnd"/>
      <w:r w:rsidR="00823FE9" w:rsidRPr="00823FE9">
        <w:rPr>
          <w:rFonts w:eastAsia="宋体" w:hAnsi="宋体" w:hint="eastAsia"/>
          <w:szCs w:val="28"/>
          <w:lang w:eastAsia="zh-CN"/>
        </w:rPr>
        <w:t>由</w:t>
      </w:r>
      <w:r w:rsidR="00823FE9" w:rsidRPr="00823FE9">
        <w:rPr>
          <w:rFonts w:eastAsia="宋体" w:hAnsi="宋体" w:hint="eastAsia"/>
          <w:szCs w:val="28"/>
          <w:lang w:eastAsia="zh-CN"/>
        </w:rPr>
        <w:t>12mm</w:t>
      </w:r>
      <w:r w:rsidR="00823FE9" w:rsidRPr="00823FE9">
        <w:rPr>
          <w:rFonts w:eastAsia="宋体" w:hAnsi="宋体" w:hint="eastAsia"/>
          <w:szCs w:val="28"/>
          <w:lang w:eastAsia="zh-CN"/>
        </w:rPr>
        <w:t>增</w:t>
      </w:r>
      <w:del w:id="17" w:author="Engineering" w:date="2022-05-13T05:22:00Z">
        <w:r w:rsidR="00823FE9" w:rsidRPr="00823FE9" w:rsidDel="00391DDC">
          <w:rPr>
            <w:rFonts w:eastAsia="宋体" w:hAnsi="宋体" w:hint="eastAsia"/>
            <w:szCs w:val="28"/>
            <w:lang w:eastAsia="zh-CN"/>
          </w:rPr>
          <w:delText>降</w:delText>
        </w:r>
      </w:del>
      <w:r w:rsidR="00823FE9" w:rsidRPr="00823FE9">
        <w:rPr>
          <w:rFonts w:eastAsia="宋体" w:hAnsi="宋体" w:hint="eastAsia"/>
          <w:szCs w:val="28"/>
          <w:lang w:eastAsia="zh-CN"/>
        </w:rPr>
        <w:t>至</w:t>
      </w:r>
      <w:r w:rsidR="00823FE9" w:rsidRPr="00823FE9">
        <w:rPr>
          <w:rFonts w:eastAsia="宋体" w:hAnsi="宋体" w:hint="eastAsia"/>
          <w:szCs w:val="28"/>
          <w:lang w:eastAsia="zh-CN"/>
        </w:rPr>
        <w:t>40mm</w:t>
      </w:r>
      <w:r w:rsidR="00823FE9" w:rsidRPr="00823FE9">
        <w:rPr>
          <w:rFonts w:eastAsia="宋体" w:hAnsi="宋体" w:hint="eastAsia"/>
          <w:szCs w:val="28"/>
          <w:lang w:eastAsia="zh-CN"/>
        </w:rPr>
        <w:t>。应力大幅下降，其中钢面板横向拉应力由</w:t>
      </w:r>
      <w:r w:rsidR="00823FE9" w:rsidRPr="00823FE9">
        <w:rPr>
          <w:rFonts w:eastAsia="宋体" w:hAnsi="宋体" w:hint="eastAsia"/>
          <w:szCs w:val="28"/>
          <w:lang w:eastAsia="zh-CN"/>
        </w:rPr>
        <w:t>100MPa</w:t>
      </w:r>
      <w:r w:rsidR="00823FE9" w:rsidRPr="00823FE9">
        <w:rPr>
          <w:rFonts w:eastAsia="宋体" w:hAnsi="宋体" w:hint="eastAsia"/>
          <w:szCs w:val="28"/>
          <w:lang w:eastAsia="zh-CN"/>
        </w:rPr>
        <w:t>降至</w:t>
      </w:r>
      <w:r w:rsidR="00823FE9" w:rsidRPr="00823FE9">
        <w:rPr>
          <w:rFonts w:eastAsia="宋体" w:hAnsi="宋体" w:hint="eastAsia"/>
          <w:szCs w:val="28"/>
          <w:lang w:eastAsia="zh-CN"/>
        </w:rPr>
        <w:t>21.9MPa</w:t>
      </w:r>
      <w:r w:rsidR="00823FE9" w:rsidRPr="00823FE9">
        <w:rPr>
          <w:rFonts w:eastAsia="宋体" w:hAnsi="宋体" w:hint="eastAsia"/>
          <w:szCs w:val="28"/>
          <w:lang w:eastAsia="zh-CN"/>
        </w:rPr>
        <w:t>（降幅</w:t>
      </w:r>
      <w:r w:rsidR="00823FE9" w:rsidRPr="00823FE9">
        <w:rPr>
          <w:rFonts w:eastAsia="宋体" w:hAnsi="宋体" w:hint="eastAsia"/>
          <w:szCs w:val="28"/>
          <w:lang w:eastAsia="zh-CN"/>
        </w:rPr>
        <w:t>78%</w:t>
      </w:r>
      <w:r w:rsidR="00823FE9" w:rsidRPr="00823FE9">
        <w:rPr>
          <w:rFonts w:eastAsia="宋体" w:hAnsi="宋体" w:hint="eastAsia"/>
          <w:szCs w:val="28"/>
          <w:lang w:eastAsia="zh-CN"/>
        </w:rPr>
        <w:t>）；面板与纵肋焊缝拉应力由</w:t>
      </w:r>
      <w:r w:rsidR="00823FE9" w:rsidRPr="00823FE9">
        <w:rPr>
          <w:rFonts w:eastAsia="宋体" w:hAnsi="宋体" w:hint="eastAsia"/>
          <w:szCs w:val="28"/>
          <w:lang w:eastAsia="zh-CN"/>
        </w:rPr>
        <w:t>76.9MPa</w:t>
      </w:r>
      <w:r w:rsidR="00823FE9" w:rsidRPr="00823FE9">
        <w:rPr>
          <w:rFonts w:eastAsia="宋体" w:hAnsi="宋体" w:hint="eastAsia"/>
          <w:szCs w:val="28"/>
          <w:lang w:eastAsia="zh-CN"/>
        </w:rPr>
        <w:t>降至</w:t>
      </w:r>
      <w:r w:rsidR="00823FE9" w:rsidRPr="00823FE9">
        <w:rPr>
          <w:rFonts w:eastAsia="宋体" w:hAnsi="宋体"/>
          <w:szCs w:val="28"/>
          <w:lang w:eastAsia="zh-CN"/>
        </w:rPr>
        <w:t>24.6MPa</w:t>
      </w:r>
      <w:r w:rsidR="00823FE9" w:rsidRPr="00823FE9">
        <w:rPr>
          <w:rFonts w:eastAsia="宋体" w:hAnsi="宋体" w:hint="eastAsia"/>
          <w:szCs w:val="28"/>
          <w:lang w:eastAsia="zh-CN"/>
        </w:rPr>
        <w:t>（降幅</w:t>
      </w:r>
      <w:r w:rsidR="00823FE9" w:rsidRPr="00823FE9">
        <w:rPr>
          <w:rFonts w:eastAsia="宋体" w:hAnsi="宋体"/>
          <w:szCs w:val="28"/>
          <w:lang w:eastAsia="zh-CN"/>
        </w:rPr>
        <w:t>68%</w:t>
      </w:r>
      <w:r w:rsidR="00823FE9" w:rsidRPr="00823FE9">
        <w:rPr>
          <w:rFonts w:eastAsia="宋体" w:hAnsi="宋体" w:hint="eastAsia"/>
          <w:szCs w:val="28"/>
          <w:lang w:eastAsia="zh-CN"/>
        </w:rPr>
        <w:t>）。</w:t>
      </w:r>
    </w:p>
    <w:p w14:paraId="3E9E3CF2" w14:textId="01E4EC04" w:rsidR="00684D47" w:rsidRDefault="00823FE9" w:rsidP="000824A1">
      <w:pPr>
        <w:snapToGrid w:val="0"/>
        <w:spacing w:line="360" w:lineRule="auto"/>
        <w:ind w:firstLine="560"/>
        <w:rPr>
          <w:ins w:id="18" w:author="Engineering" w:date="2022-05-13T05:20:00Z"/>
          <w:rFonts w:eastAsia="宋体" w:hAnsi="宋体"/>
          <w:szCs w:val="28"/>
          <w:lang w:eastAsia="zh-CN"/>
        </w:rPr>
      </w:pPr>
      <w:r w:rsidRPr="00823FE9">
        <w:rPr>
          <w:rFonts w:eastAsia="宋体" w:hAnsi="宋体"/>
          <w:szCs w:val="28"/>
          <w:lang w:eastAsia="zh-CN"/>
        </w:rPr>
        <w:t>STC</w:t>
      </w:r>
      <w:r w:rsidRPr="00823FE9">
        <w:rPr>
          <w:rFonts w:eastAsia="宋体" w:hAnsi="宋体" w:hint="eastAsia"/>
          <w:szCs w:val="28"/>
          <w:lang w:eastAsia="zh-CN"/>
        </w:rPr>
        <w:t>桥面板顺桥向的拉应力为</w:t>
      </w:r>
      <w:r w:rsidRPr="00823FE9">
        <w:rPr>
          <w:rFonts w:eastAsia="宋体" w:hAnsi="宋体"/>
          <w:szCs w:val="28"/>
          <w:lang w:eastAsia="zh-CN"/>
        </w:rPr>
        <w:t xml:space="preserve">10 </w:t>
      </w:r>
      <w:proofErr w:type="spellStart"/>
      <w:r w:rsidRPr="00823FE9">
        <w:rPr>
          <w:rFonts w:eastAsia="宋体" w:hAnsi="宋体"/>
          <w:szCs w:val="28"/>
          <w:lang w:eastAsia="zh-CN"/>
        </w:rPr>
        <w:t>MPa</w:t>
      </w:r>
      <w:proofErr w:type="spellEnd"/>
      <w:r w:rsidRPr="00823FE9">
        <w:rPr>
          <w:rFonts w:eastAsia="宋体" w:hAnsi="宋体" w:hint="eastAsia"/>
          <w:szCs w:val="28"/>
          <w:lang w:eastAsia="zh-CN"/>
        </w:rPr>
        <w:t>，压应力为</w:t>
      </w:r>
      <w:r w:rsidRPr="00823FE9">
        <w:rPr>
          <w:rFonts w:eastAsia="宋体" w:hAnsi="宋体"/>
          <w:szCs w:val="28"/>
          <w:lang w:eastAsia="zh-CN"/>
        </w:rPr>
        <w:t xml:space="preserve">19.3 </w:t>
      </w:r>
      <w:proofErr w:type="spellStart"/>
      <w:r w:rsidRPr="00823FE9">
        <w:rPr>
          <w:rFonts w:eastAsia="宋体" w:hAnsi="宋体"/>
          <w:szCs w:val="28"/>
          <w:lang w:eastAsia="zh-CN"/>
        </w:rPr>
        <w:t>MPa</w:t>
      </w:r>
      <w:proofErr w:type="spellEnd"/>
      <w:r w:rsidRPr="00823FE9">
        <w:rPr>
          <w:rFonts w:eastAsia="宋体" w:hAnsi="宋体" w:hint="eastAsia"/>
          <w:szCs w:val="28"/>
          <w:lang w:eastAsia="zh-CN"/>
        </w:rPr>
        <w:t>；横桥向的拉应力</w:t>
      </w:r>
      <w:r w:rsidRPr="00823FE9">
        <w:rPr>
          <w:rFonts w:eastAsia="宋体" w:hAnsi="宋体"/>
          <w:szCs w:val="28"/>
          <w:lang w:eastAsia="zh-CN"/>
        </w:rPr>
        <w:t xml:space="preserve">6.4 </w:t>
      </w:r>
      <w:proofErr w:type="spellStart"/>
      <w:r w:rsidRPr="00823FE9">
        <w:rPr>
          <w:rFonts w:eastAsia="宋体" w:hAnsi="宋体"/>
          <w:szCs w:val="28"/>
          <w:lang w:eastAsia="zh-CN"/>
        </w:rPr>
        <w:t>MPa</w:t>
      </w:r>
      <w:proofErr w:type="spellEnd"/>
      <w:r w:rsidRPr="00823FE9">
        <w:rPr>
          <w:rFonts w:eastAsia="宋体" w:hAnsi="宋体" w:hint="eastAsia"/>
          <w:szCs w:val="28"/>
          <w:lang w:eastAsia="zh-CN"/>
        </w:rPr>
        <w:t>，压应力</w:t>
      </w:r>
      <w:r w:rsidRPr="00823FE9">
        <w:rPr>
          <w:rFonts w:eastAsia="宋体" w:hAnsi="宋体"/>
          <w:szCs w:val="28"/>
          <w:lang w:eastAsia="zh-CN"/>
        </w:rPr>
        <w:t xml:space="preserve">10.6 </w:t>
      </w:r>
      <w:proofErr w:type="spellStart"/>
      <w:r w:rsidRPr="00823FE9">
        <w:rPr>
          <w:rFonts w:eastAsia="宋体" w:hAnsi="宋体"/>
          <w:szCs w:val="28"/>
          <w:lang w:eastAsia="zh-CN"/>
        </w:rPr>
        <w:t>MPa</w:t>
      </w:r>
      <w:proofErr w:type="spellEnd"/>
      <w:r w:rsidRPr="00823FE9">
        <w:rPr>
          <w:rFonts w:eastAsia="宋体" w:hAnsi="宋体" w:hint="eastAsia"/>
          <w:szCs w:val="28"/>
          <w:lang w:eastAsia="zh-CN"/>
        </w:rPr>
        <w:t>。</w:t>
      </w:r>
    </w:p>
    <w:p w14:paraId="75A2780B" w14:textId="5D031AB7" w:rsidR="00FC67F8" w:rsidRPr="00FC67F8" w:rsidRDefault="00FC67F8" w:rsidP="000824A1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ins w:id="19" w:author="Engineering" w:date="2022-05-13T05:20:00Z">
        <w:r>
          <w:rPr>
            <w:rFonts w:eastAsia="宋体" w:hAnsi="宋体" w:hint="eastAsia"/>
            <w:szCs w:val="28"/>
            <w:lang w:eastAsia="zh-CN"/>
          </w:rPr>
          <w:t>桥面结构为：</w:t>
        </w:r>
        <w:r w:rsidRPr="00FC67F8">
          <w:rPr>
            <w:rFonts w:eastAsia="宋体" w:hAnsi="宋体" w:hint="eastAsia"/>
            <w:color w:val="FF0000"/>
            <w:szCs w:val="28"/>
            <w:lang w:eastAsia="zh-CN"/>
            <w:rPrChange w:id="20" w:author="Engineering" w:date="2022-05-13T05:20:00Z">
              <w:rPr>
                <w:rFonts w:eastAsia="宋体" w:hAnsi="宋体" w:hint="eastAsia"/>
                <w:b/>
                <w:color w:val="FF0000"/>
                <w:szCs w:val="28"/>
                <w:lang w:eastAsia="zh-CN"/>
              </w:rPr>
            </w:rPrChange>
          </w:rPr>
          <w:t>钢箱梁上铺设</w:t>
        </w:r>
        <w:r w:rsidRPr="00FC67F8">
          <w:rPr>
            <w:rFonts w:eastAsia="宋体" w:hAnsi="宋体"/>
            <w:color w:val="FF0000"/>
            <w:szCs w:val="28"/>
            <w:lang w:eastAsia="zh-CN"/>
            <w:rPrChange w:id="21" w:author="Engineering" w:date="2022-05-13T05:20:00Z">
              <w:rPr>
                <w:rFonts w:eastAsia="宋体" w:hAnsi="宋体"/>
                <w:b/>
                <w:color w:val="FF0000"/>
                <w:szCs w:val="28"/>
                <w:lang w:eastAsia="zh-CN"/>
              </w:rPr>
            </w:rPrChange>
          </w:rPr>
          <w:t>2</w:t>
        </w:r>
        <w:r>
          <w:rPr>
            <w:rFonts w:eastAsia="宋体" w:hAnsi="宋体" w:hint="eastAsia"/>
            <w:color w:val="FF0000"/>
            <w:szCs w:val="28"/>
            <w:lang w:eastAsia="zh-CN"/>
          </w:rPr>
          <w:t>.5</w:t>
        </w:r>
        <w:r w:rsidRPr="00FC67F8">
          <w:rPr>
            <w:rFonts w:eastAsia="宋体" w:hAnsi="宋体"/>
            <w:color w:val="FF0000"/>
            <w:szCs w:val="28"/>
            <w:lang w:eastAsia="zh-CN"/>
            <w:rPrChange w:id="22" w:author="Engineering" w:date="2022-05-13T05:20:00Z">
              <w:rPr>
                <w:rFonts w:eastAsia="宋体" w:hAnsi="宋体"/>
                <w:b/>
                <w:color w:val="FF0000"/>
                <w:szCs w:val="28"/>
                <w:lang w:eastAsia="zh-CN"/>
              </w:rPr>
            </w:rPrChange>
          </w:rPr>
          <w:t>cm</w:t>
        </w:r>
        <w:r w:rsidRPr="00FC67F8">
          <w:rPr>
            <w:rFonts w:eastAsia="宋体" w:hAnsi="宋体" w:hint="eastAsia"/>
            <w:color w:val="FF0000"/>
            <w:szCs w:val="28"/>
            <w:lang w:eastAsia="zh-CN"/>
            <w:rPrChange w:id="23" w:author="Engineering" w:date="2022-05-13T05:20:00Z">
              <w:rPr>
                <w:rFonts w:eastAsia="宋体" w:hAnsi="宋体" w:hint="eastAsia"/>
                <w:b/>
                <w:color w:val="FF0000"/>
                <w:szCs w:val="28"/>
                <w:lang w:eastAsia="zh-CN"/>
              </w:rPr>
            </w:rPrChange>
          </w:rPr>
          <w:t>厚沥青混凝土</w:t>
        </w:r>
        <w:r w:rsidRPr="00FC67F8">
          <w:rPr>
            <w:rFonts w:eastAsia="宋体" w:hAnsi="宋体"/>
            <w:color w:val="FF0000"/>
            <w:szCs w:val="28"/>
            <w:lang w:eastAsia="zh-CN"/>
            <w:rPrChange w:id="24" w:author="Engineering" w:date="2022-05-13T05:20:00Z">
              <w:rPr>
                <w:rFonts w:eastAsia="宋体" w:hAnsi="宋体"/>
                <w:b/>
                <w:color w:val="FF0000"/>
                <w:szCs w:val="28"/>
                <w:lang w:eastAsia="zh-CN"/>
              </w:rPr>
            </w:rPrChange>
          </w:rPr>
          <w:t>+4.5cm</w:t>
        </w:r>
        <w:r w:rsidRPr="00FC67F8">
          <w:rPr>
            <w:rFonts w:eastAsia="宋体" w:hAnsi="宋体" w:hint="eastAsia"/>
            <w:color w:val="FF0000"/>
            <w:szCs w:val="28"/>
            <w:lang w:eastAsia="zh-CN"/>
            <w:rPrChange w:id="25" w:author="Engineering" w:date="2022-05-13T05:20:00Z">
              <w:rPr>
                <w:rFonts w:eastAsia="宋体" w:hAnsi="宋体" w:hint="eastAsia"/>
                <w:b/>
                <w:color w:val="FF0000"/>
                <w:szCs w:val="28"/>
                <w:lang w:eastAsia="zh-CN"/>
              </w:rPr>
            </w:rPrChange>
          </w:rPr>
          <w:t>厚</w:t>
        </w:r>
        <w:r w:rsidRPr="00FC67F8">
          <w:rPr>
            <w:rFonts w:eastAsia="宋体" w:hAnsi="宋体"/>
            <w:color w:val="FF0000"/>
            <w:szCs w:val="28"/>
            <w:lang w:eastAsia="zh-CN"/>
            <w:rPrChange w:id="26" w:author="Engineering" w:date="2022-05-13T05:20:00Z">
              <w:rPr>
                <w:rFonts w:eastAsia="宋体" w:hAnsi="宋体"/>
                <w:b/>
                <w:color w:val="FF0000"/>
                <w:szCs w:val="28"/>
                <w:lang w:eastAsia="zh-CN"/>
              </w:rPr>
            </w:rPrChange>
          </w:rPr>
          <w:t>STC</w:t>
        </w:r>
        <w:r w:rsidRPr="00FC67F8">
          <w:rPr>
            <w:rFonts w:eastAsia="宋体" w:hAnsi="宋体" w:hint="eastAsia"/>
            <w:color w:val="FF0000"/>
            <w:szCs w:val="28"/>
            <w:lang w:eastAsia="zh-CN"/>
            <w:rPrChange w:id="27" w:author="Engineering" w:date="2022-05-13T05:20:00Z">
              <w:rPr>
                <w:rFonts w:eastAsia="宋体" w:hAnsi="宋体" w:hint="eastAsia"/>
                <w:b/>
                <w:color w:val="FF0000"/>
                <w:szCs w:val="28"/>
                <w:lang w:eastAsia="zh-CN"/>
              </w:rPr>
            </w:rPrChange>
          </w:rPr>
          <w:t>层。</w:t>
        </w:r>
      </w:ins>
    </w:p>
    <w:p w14:paraId="6F0EDF51" w14:textId="7E128A96" w:rsidR="00EA7C6B" w:rsidRDefault="00EA7C6B" w:rsidP="000824A1">
      <w:pPr>
        <w:spacing w:line="360" w:lineRule="auto"/>
        <w:ind w:firstLineChars="0" w:firstLine="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实施例</w:t>
      </w:r>
      <w:r>
        <w:rPr>
          <w:rFonts w:eastAsia="宋体" w:hAnsi="宋体" w:hint="eastAsia"/>
          <w:szCs w:val="28"/>
          <w:lang w:eastAsia="zh-CN"/>
        </w:rPr>
        <w:t>5</w:t>
      </w:r>
    </w:p>
    <w:p w14:paraId="7588A8B1" w14:textId="77777777" w:rsidR="007D197E" w:rsidRDefault="007D197E" w:rsidP="007D197E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int="eastAsia"/>
          <w:bCs/>
          <w:szCs w:val="28"/>
          <w:lang w:eastAsia="zh-CN"/>
        </w:rPr>
        <w:t>本实施</w:t>
      </w:r>
      <w:proofErr w:type="gramStart"/>
      <w:r>
        <w:rPr>
          <w:rFonts w:eastAsia="宋体" w:hint="eastAsia"/>
          <w:bCs/>
          <w:szCs w:val="28"/>
          <w:lang w:eastAsia="zh-CN"/>
        </w:rPr>
        <w:t>例提供</w:t>
      </w:r>
      <w:proofErr w:type="gramEnd"/>
      <w:r w:rsidRPr="00B419C5">
        <w:rPr>
          <w:rFonts w:eastAsia="宋体" w:hAnsi="宋体" w:hint="eastAsia"/>
          <w:szCs w:val="28"/>
        </w:rPr>
        <w:t>一种</w:t>
      </w:r>
      <w:r w:rsidRPr="00B660E8">
        <w:rPr>
          <w:rFonts w:eastAsia="宋体" w:hAnsi="宋体" w:hint="eastAsia"/>
          <w:szCs w:val="28"/>
          <w:lang w:eastAsia="zh-CN"/>
        </w:rPr>
        <w:t>钢</w:t>
      </w:r>
      <w:r w:rsidRPr="00B660E8">
        <w:rPr>
          <w:rFonts w:eastAsia="宋体" w:hAnsi="宋体" w:hint="eastAsia"/>
          <w:szCs w:val="28"/>
          <w:lang w:eastAsia="zh-CN"/>
        </w:rPr>
        <w:t>-STC</w:t>
      </w:r>
      <w:r w:rsidRPr="00B660E8">
        <w:rPr>
          <w:rFonts w:eastAsia="宋体" w:hAnsi="宋体" w:hint="eastAsia"/>
          <w:szCs w:val="28"/>
          <w:lang w:eastAsia="zh-CN"/>
        </w:rPr>
        <w:t>轻型组合结构桥面</w:t>
      </w:r>
      <w:r>
        <w:rPr>
          <w:rFonts w:eastAsia="宋体" w:hAnsi="宋体" w:hint="eastAsia"/>
          <w:szCs w:val="28"/>
          <w:lang w:eastAsia="zh-CN"/>
        </w:rPr>
        <w:t>的免蒸</w:t>
      </w:r>
      <w:proofErr w:type="gramStart"/>
      <w:r>
        <w:rPr>
          <w:rFonts w:eastAsia="宋体" w:hAnsi="宋体" w:hint="eastAsia"/>
          <w:szCs w:val="28"/>
          <w:lang w:eastAsia="zh-CN"/>
        </w:rPr>
        <w:t>养施工</w:t>
      </w:r>
      <w:proofErr w:type="gramEnd"/>
      <w:r>
        <w:rPr>
          <w:rFonts w:eastAsia="宋体" w:hAnsi="宋体" w:hint="eastAsia"/>
          <w:szCs w:val="28"/>
          <w:lang w:eastAsia="zh-CN"/>
        </w:rPr>
        <w:t>工艺，包括以下步骤：</w:t>
      </w:r>
    </w:p>
    <w:p w14:paraId="16BC7208" w14:textId="04C35F24" w:rsidR="007D197E" w:rsidRPr="004807F9" w:rsidRDefault="007D197E" w:rsidP="007D197E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步骤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，按照实施例</w:t>
      </w:r>
      <w:del w:id="28" w:author="Engineering" w:date="2022-05-13T05:31:00Z">
        <w:r w:rsidDel="009E1235">
          <w:rPr>
            <w:rFonts w:eastAsia="宋体" w:hAnsi="宋体" w:hint="eastAsia"/>
            <w:szCs w:val="28"/>
            <w:lang w:eastAsia="zh-CN"/>
          </w:rPr>
          <w:delText>2</w:delText>
        </w:r>
      </w:del>
      <w:ins w:id="29" w:author="Engineering" w:date="2022-05-13T05:31:00Z">
        <w:r w:rsidR="009E1235">
          <w:rPr>
            <w:rFonts w:eastAsia="宋体" w:hAnsi="宋体" w:hint="eastAsia"/>
            <w:szCs w:val="28"/>
            <w:lang w:eastAsia="zh-CN"/>
          </w:rPr>
          <w:t>3</w:t>
        </w:r>
      </w:ins>
      <w:r>
        <w:rPr>
          <w:rFonts w:eastAsia="宋体" w:hAnsi="宋体" w:hint="eastAsia"/>
          <w:szCs w:val="28"/>
          <w:lang w:eastAsia="zh-CN"/>
        </w:rPr>
        <w:t>的铺装材料的重量份组成配料并制备预混料；具体包括：（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）</w:t>
      </w:r>
      <w:r w:rsidRPr="004807F9">
        <w:rPr>
          <w:rFonts w:eastAsia="宋体" w:hAnsi="宋体" w:hint="eastAsia"/>
          <w:szCs w:val="28"/>
          <w:lang w:eastAsia="zh-CN"/>
        </w:rPr>
        <w:t>将铺装材料按照质量比：干混料：水</w:t>
      </w:r>
      <w:r w:rsidRPr="004807F9">
        <w:rPr>
          <w:rFonts w:eastAsia="宋体" w:hAnsi="宋体" w:hint="eastAsia"/>
          <w:szCs w:val="28"/>
          <w:lang w:eastAsia="zh-CN"/>
        </w:rPr>
        <w:t>=</w:t>
      </w:r>
      <w:r w:rsidRPr="004807F9" w:rsidDel="00563288">
        <w:rPr>
          <w:rFonts w:eastAsia="宋体" w:hAnsi="宋体" w:hint="eastAsia"/>
          <w:szCs w:val="28"/>
          <w:lang w:eastAsia="zh-CN"/>
        </w:rPr>
        <w:t xml:space="preserve"> </w:t>
      </w:r>
      <w:r w:rsidR="008A3959">
        <w:rPr>
          <w:rFonts w:eastAsia="宋体" w:hAnsi="宋体" w:hint="eastAsia"/>
          <w:szCs w:val="28"/>
          <w:lang w:eastAsia="zh-CN"/>
        </w:rPr>
        <w:t>11.1</w:t>
      </w:r>
      <w:r>
        <w:rPr>
          <w:rFonts w:eastAsia="宋体" w:hAnsi="宋体" w:hint="eastAsia"/>
          <w:szCs w:val="28"/>
          <w:lang w:eastAsia="zh-CN"/>
        </w:rPr>
        <w:t>:1</w:t>
      </w:r>
      <w:r>
        <w:rPr>
          <w:rFonts w:eastAsia="宋体" w:hAnsi="宋体" w:hint="eastAsia"/>
          <w:szCs w:val="28"/>
          <w:lang w:eastAsia="zh-CN"/>
        </w:rPr>
        <w:t>，</w:t>
      </w:r>
      <w:r w:rsidR="008A3959">
        <w:rPr>
          <w:rFonts w:eastAsia="宋体" w:hAnsi="宋体" w:hint="eastAsia"/>
          <w:szCs w:val="28"/>
          <w:lang w:eastAsia="zh-CN"/>
        </w:rPr>
        <w:t>先将干混料中除纤维之外的成分与水</w:t>
      </w:r>
      <w:r>
        <w:rPr>
          <w:rFonts w:eastAsia="宋体" w:hAnsi="宋体" w:hint="eastAsia"/>
          <w:szCs w:val="28"/>
          <w:lang w:eastAsia="zh-CN"/>
        </w:rPr>
        <w:t>在</w:t>
      </w:r>
      <w:r>
        <w:rPr>
          <w:rFonts w:eastAsia="宋体" w:hAnsi="宋体" w:hint="eastAsia"/>
          <w:szCs w:val="28"/>
          <w:lang w:eastAsia="zh-CN"/>
        </w:rPr>
        <w:t>30r/min</w:t>
      </w:r>
      <w:r>
        <w:rPr>
          <w:rFonts w:eastAsia="宋体" w:hAnsi="宋体" w:hint="eastAsia"/>
          <w:szCs w:val="28"/>
          <w:lang w:eastAsia="zh-CN"/>
        </w:rPr>
        <w:t>转速下</w:t>
      </w:r>
      <w:r w:rsidRPr="004807F9">
        <w:rPr>
          <w:rFonts w:eastAsia="宋体" w:hAnsi="宋体" w:hint="eastAsia"/>
          <w:szCs w:val="28"/>
          <w:lang w:eastAsia="zh-CN"/>
        </w:rPr>
        <w:t>混合搅拌至拌和物呈流态；</w:t>
      </w:r>
    </w:p>
    <w:p w14:paraId="566F6DC1" w14:textId="7BB50201" w:rsidR="007D197E" w:rsidRDefault="007D197E" w:rsidP="007D197E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（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）</w:t>
      </w:r>
      <w:r w:rsidR="001E67D9">
        <w:rPr>
          <w:rFonts w:eastAsia="宋体" w:hAnsi="宋体" w:hint="eastAsia"/>
          <w:szCs w:val="28"/>
          <w:lang w:eastAsia="zh-CN"/>
        </w:rPr>
        <w:t>然后</w:t>
      </w:r>
      <w:r w:rsidRPr="009A491D">
        <w:rPr>
          <w:rFonts w:eastAsia="宋体" w:hAnsi="宋体" w:hint="eastAsia"/>
          <w:szCs w:val="28"/>
          <w:lang w:eastAsia="zh-CN"/>
        </w:rPr>
        <w:t>加入</w:t>
      </w:r>
      <w:r w:rsidR="001E67D9">
        <w:rPr>
          <w:rFonts w:eastAsia="宋体" w:hAnsi="宋体" w:hint="eastAsia"/>
          <w:szCs w:val="28"/>
          <w:lang w:eastAsia="zh-CN"/>
        </w:rPr>
        <w:t>所有</w:t>
      </w:r>
      <w:r w:rsidRPr="009A491D">
        <w:rPr>
          <w:rFonts w:eastAsia="宋体" w:hAnsi="宋体" w:hint="eastAsia"/>
          <w:szCs w:val="28"/>
          <w:lang w:eastAsia="zh-CN"/>
        </w:rPr>
        <w:t>纤维，继续搅拌</w:t>
      </w:r>
      <w:r w:rsidRPr="009A491D">
        <w:rPr>
          <w:rFonts w:eastAsia="宋体" w:hAnsi="宋体" w:hint="eastAsia"/>
          <w:szCs w:val="28"/>
          <w:lang w:eastAsia="zh-CN"/>
        </w:rPr>
        <w:t>2min</w:t>
      </w:r>
      <w:r>
        <w:rPr>
          <w:rFonts w:eastAsia="宋体" w:hAnsi="宋体" w:hint="eastAsia"/>
          <w:szCs w:val="28"/>
          <w:lang w:eastAsia="zh-CN"/>
        </w:rPr>
        <w:t>；</w:t>
      </w:r>
      <w:r>
        <w:rPr>
          <w:rFonts w:eastAsia="宋体" w:hAnsi="宋体"/>
          <w:szCs w:val="28"/>
          <w:lang w:eastAsia="zh-CN"/>
        </w:rPr>
        <w:t xml:space="preserve"> </w:t>
      </w:r>
    </w:p>
    <w:p w14:paraId="0BD25E95" w14:textId="3B2A25D5" w:rsidR="007D197E" w:rsidRDefault="007D197E" w:rsidP="007D197E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B42FAD">
        <w:rPr>
          <w:rFonts w:eastAsia="宋体" w:hAnsi="宋体" w:hint="eastAsia"/>
          <w:szCs w:val="28"/>
          <w:lang w:eastAsia="zh-CN"/>
        </w:rPr>
        <w:t>步骤</w:t>
      </w:r>
      <w:r>
        <w:rPr>
          <w:rFonts w:eastAsia="宋体" w:hAnsi="宋体" w:hint="eastAsia"/>
          <w:szCs w:val="28"/>
          <w:lang w:eastAsia="zh-CN"/>
        </w:rPr>
        <w:t>2</w:t>
      </w:r>
      <w:r w:rsidRPr="00B42FAD">
        <w:rPr>
          <w:rFonts w:eastAsia="宋体" w:hAnsi="宋体" w:hint="eastAsia"/>
          <w:szCs w:val="28"/>
          <w:lang w:eastAsia="zh-CN"/>
        </w:rPr>
        <w:t>、</w:t>
      </w:r>
      <w:r w:rsidR="001E67D9" w:rsidRPr="00B42FAD">
        <w:rPr>
          <w:rFonts w:eastAsia="宋体" w:hAnsi="宋体" w:hint="eastAsia"/>
          <w:szCs w:val="28"/>
          <w:lang w:eastAsia="zh-CN"/>
        </w:rPr>
        <w:t>将</w:t>
      </w:r>
      <w:r w:rsidR="001E67D9">
        <w:rPr>
          <w:rFonts w:eastAsia="宋体" w:hAnsi="宋体" w:hint="eastAsia"/>
          <w:szCs w:val="28"/>
          <w:lang w:eastAsia="zh-CN"/>
        </w:rPr>
        <w:t>制备好的预混料通过多个出料口</w:t>
      </w:r>
      <w:proofErr w:type="gramStart"/>
      <w:r w:rsidR="001E67D9" w:rsidRPr="00B42FAD">
        <w:rPr>
          <w:rFonts w:eastAsia="宋体" w:hAnsi="宋体" w:hint="eastAsia"/>
          <w:szCs w:val="28"/>
          <w:lang w:eastAsia="zh-CN"/>
        </w:rPr>
        <w:t>均匀</w:t>
      </w:r>
      <w:r w:rsidR="001E67D9">
        <w:rPr>
          <w:rFonts w:eastAsia="宋体" w:hAnsi="宋体" w:hint="eastAsia"/>
          <w:szCs w:val="28"/>
          <w:lang w:eastAsia="zh-CN"/>
        </w:rPr>
        <w:t>浇布</w:t>
      </w:r>
      <w:r w:rsidR="001E67D9" w:rsidRPr="00B42FAD">
        <w:rPr>
          <w:rFonts w:eastAsia="宋体" w:hAnsi="宋体" w:hint="eastAsia"/>
          <w:szCs w:val="28"/>
          <w:lang w:eastAsia="zh-CN"/>
        </w:rPr>
        <w:t>在</w:t>
      </w:r>
      <w:proofErr w:type="gramEnd"/>
      <w:r w:rsidR="001E67D9" w:rsidRPr="00B42FAD">
        <w:rPr>
          <w:rFonts w:eastAsia="宋体" w:hAnsi="宋体" w:hint="eastAsia"/>
          <w:szCs w:val="28"/>
          <w:lang w:eastAsia="zh-CN"/>
        </w:rPr>
        <w:t>钢桥面上</w:t>
      </w:r>
      <w:r>
        <w:rPr>
          <w:rFonts w:eastAsia="宋体" w:hAnsi="宋体" w:hint="eastAsia"/>
          <w:szCs w:val="28"/>
          <w:lang w:eastAsia="zh-CN"/>
        </w:rPr>
        <w:t>；</w:t>
      </w:r>
    </w:p>
    <w:p w14:paraId="208328F6" w14:textId="77777777" w:rsidR="007D197E" w:rsidRPr="00B42FAD" w:rsidRDefault="007D197E" w:rsidP="007D197E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B42FAD">
        <w:rPr>
          <w:rFonts w:eastAsia="宋体" w:hAnsi="宋体" w:hint="eastAsia"/>
          <w:szCs w:val="28"/>
          <w:lang w:eastAsia="zh-CN"/>
        </w:rPr>
        <w:t>步骤</w:t>
      </w:r>
      <w:r>
        <w:rPr>
          <w:rFonts w:eastAsia="宋体" w:hAnsi="宋体" w:hint="eastAsia"/>
          <w:szCs w:val="28"/>
          <w:lang w:eastAsia="zh-CN"/>
        </w:rPr>
        <w:t>3</w:t>
      </w:r>
      <w:r w:rsidRPr="00B42FAD">
        <w:rPr>
          <w:rFonts w:eastAsia="宋体" w:hAnsi="宋体" w:hint="eastAsia"/>
          <w:szCs w:val="28"/>
          <w:lang w:eastAsia="zh-CN"/>
        </w:rPr>
        <w:t>、</w:t>
      </w:r>
      <w:proofErr w:type="gramStart"/>
      <w:r>
        <w:rPr>
          <w:rFonts w:eastAsia="宋体" w:hAnsi="宋体" w:hint="eastAsia"/>
          <w:szCs w:val="28"/>
          <w:lang w:eastAsia="zh-CN"/>
        </w:rPr>
        <w:t>进行振</w:t>
      </w:r>
      <w:r w:rsidRPr="00B42FAD">
        <w:rPr>
          <w:rFonts w:eastAsia="宋体" w:hAnsi="宋体" w:hint="eastAsia"/>
          <w:szCs w:val="28"/>
          <w:lang w:eastAsia="zh-CN"/>
        </w:rPr>
        <w:t>实</w:t>
      </w:r>
      <w:r>
        <w:rPr>
          <w:rFonts w:eastAsia="宋体" w:hAnsi="宋体" w:hint="eastAsia"/>
          <w:szCs w:val="28"/>
          <w:lang w:eastAsia="zh-CN"/>
        </w:rPr>
        <w:t>和</w:t>
      </w:r>
      <w:proofErr w:type="gramEnd"/>
      <w:r>
        <w:rPr>
          <w:rFonts w:eastAsia="宋体" w:hAnsi="宋体" w:hint="eastAsia"/>
          <w:szCs w:val="28"/>
          <w:lang w:eastAsia="zh-CN"/>
        </w:rPr>
        <w:t>整平操作，控制铺装</w:t>
      </w:r>
      <w:r w:rsidRPr="00B42FAD">
        <w:rPr>
          <w:rFonts w:eastAsia="宋体" w:hAnsi="宋体" w:hint="eastAsia"/>
          <w:szCs w:val="28"/>
          <w:lang w:eastAsia="zh-CN"/>
        </w:rPr>
        <w:t>厚度</w:t>
      </w:r>
      <w:r>
        <w:rPr>
          <w:rFonts w:eastAsia="宋体" w:hAnsi="宋体" w:hint="eastAsia"/>
          <w:szCs w:val="28"/>
          <w:lang w:eastAsia="zh-CN"/>
        </w:rPr>
        <w:t>为</w:t>
      </w:r>
      <w:r w:rsidRPr="00B42FAD">
        <w:rPr>
          <w:rFonts w:eastAsia="宋体" w:hAnsi="宋体" w:hint="eastAsia"/>
          <w:szCs w:val="28"/>
          <w:lang w:eastAsia="zh-CN"/>
        </w:rPr>
        <w:t>50mm</w:t>
      </w:r>
      <w:r w:rsidRPr="00B42FAD">
        <w:rPr>
          <w:rFonts w:eastAsia="宋体" w:hAnsi="宋体" w:hint="eastAsia"/>
          <w:szCs w:val="28"/>
          <w:lang w:eastAsia="zh-CN"/>
        </w:rPr>
        <w:t>；</w:t>
      </w:r>
    </w:p>
    <w:p w14:paraId="62C72CFF" w14:textId="77777777" w:rsidR="007D197E" w:rsidRPr="00B42FAD" w:rsidRDefault="007D197E" w:rsidP="000A3924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B42FAD">
        <w:rPr>
          <w:rFonts w:eastAsia="宋体" w:hAnsi="宋体" w:hint="eastAsia"/>
          <w:szCs w:val="28"/>
          <w:lang w:eastAsia="zh-CN"/>
        </w:rPr>
        <w:t>步骤</w:t>
      </w:r>
      <w:r>
        <w:rPr>
          <w:rFonts w:eastAsia="宋体" w:hAnsi="宋体" w:hint="eastAsia"/>
          <w:szCs w:val="28"/>
          <w:lang w:eastAsia="zh-CN"/>
        </w:rPr>
        <w:t>4</w:t>
      </w:r>
      <w:r w:rsidRPr="00B42FAD">
        <w:rPr>
          <w:rFonts w:eastAsia="宋体" w:hAnsi="宋体" w:hint="eastAsia"/>
          <w:szCs w:val="28"/>
          <w:lang w:eastAsia="zh-CN"/>
        </w:rPr>
        <w:t>、铺设覆盖薄膜，进行保湿养护。</w:t>
      </w:r>
    </w:p>
    <w:p w14:paraId="34DADC89" w14:textId="18AC8944" w:rsidR="000A3924" w:rsidRPr="009E1235" w:rsidRDefault="00684D47" w:rsidP="000A3924">
      <w:pPr>
        <w:spacing w:line="360" w:lineRule="auto"/>
        <w:ind w:firstLine="560"/>
        <w:rPr>
          <w:rFonts w:eastAsia="宋体" w:hAnsi="宋体"/>
          <w:szCs w:val="28"/>
          <w:lang w:eastAsia="zh-CN"/>
          <w:rPrChange w:id="30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</w:pPr>
      <w:r>
        <w:rPr>
          <w:rFonts w:eastAsia="宋体" w:hAnsi="宋体" w:hint="eastAsia"/>
          <w:szCs w:val="28"/>
          <w:lang w:eastAsia="zh-CN"/>
        </w:rPr>
        <w:t>本实施例的桥面的相关性能指标为：</w:t>
      </w:r>
      <w:r w:rsidR="000A3924" w:rsidRPr="000A3924">
        <w:rPr>
          <w:rFonts w:eastAsia="宋体" w:hAnsi="宋体" w:hint="eastAsia"/>
          <w:szCs w:val="28"/>
          <w:lang w:eastAsia="zh-CN"/>
        </w:rPr>
        <w:t>STC</w:t>
      </w:r>
      <w:r w:rsidR="000A3924" w:rsidRPr="000A3924">
        <w:rPr>
          <w:rFonts w:eastAsia="宋体" w:hAnsi="宋体" w:hint="eastAsia"/>
          <w:szCs w:val="28"/>
          <w:lang w:eastAsia="zh-CN"/>
        </w:rPr>
        <w:t>组合桥面钢面板上</w:t>
      </w:r>
      <w:r w:rsidR="000A3924" w:rsidRPr="000A3924">
        <w:rPr>
          <w:rFonts w:eastAsia="宋体" w:hAnsi="宋体" w:hint="eastAsia"/>
          <w:szCs w:val="28"/>
          <w:lang w:eastAsia="zh-CN"/>
        </w:rPr>
        <w:t>STC</w:t>
      </w:r>
      <w:r w:rsidR="000A3924" w:rsidRPr="000A3924">
        <w:rPr>
          <w:rFonts w:eastAsia="宋体" w:hAnsi="宋体" w:hint="eastAsia"/>
          <w:szCs w:val="28"/>
          <w:lang w:eastAsia="zh-CN"/>
        </w:rPr>
        <w:t>层厚</w:t>
      </w:r>
      <w:bookmarkStart w:id="31" w:name="_GoBack"/>
      <w:bookmarkEnd w:id="31"/>
      <w:r w:rsidR="000A3924" w:rsidRPr="000A3924">
        <w:rPr>
          <w:rFonts w:eastAsia="宋体" w:hAnsi="宋体" w:hint="eastAsia"/>
          <w:szCs w:val="28"/>
          <w:lang w:eastAsia="zh-CN"/>
        </w:rPr>
        <w:t>度</w:t>
      </w:r>
      <w:del w:id="32" w:author="Engineering" w:date="2022-05-13T05:21:00Z">
        <w:r w:rsidR="000A3924" w:rsidRPr="0002352E" w:rsidDel="0002352E">
          <w:rPr>
            <w:rFonts w:eastAsia="宋体" w:hAnsi="宋体" w:hint="eastAsia"/>
            <w:szCs w:val="28"/>
            <w:lang w:eastAsia="zh-CN"/>
          </w:rPr>
          <w:delText>50mm</w:delText>
        </w:r>
      </w:del>
      <w:ins w:id="33" w:author="Engineering" w:date="2022-05-13T05:21:00Z">
        <w:r w:rsidR="0002352E">
          <w:rPr>
            <w:rFonts w:eastAsia="宋体" w:hAnsi="宋体" w:hint="eastAsia"/>
            <w:szCs w:val="28"/>
            <w:lang w:eastAsia="zh-CN"/>
          </w:rPr>
          <w:t>45</w:t>
        </w:r>
        <w:r w:rsidR="0002352E" w:rsidRPr="0002352E">
          <w:rPr>
            <w:rFonts w:eastAsia="宋体" w:hAnsi="宋体" w:hint="eastAsia"/>
            <w:szCs w:val="28"/>
            <w:lang w:eastAsia="zh-CN"/>
          </w:rPr>
          <w:t>mm</w:t>
        </w:r>
      </w:ins>
      <w:r w:rsidR="000A3924" w:rsidRPr="0002352E">
        <w:rPr>
          <w:rFonts w:eastAsia="宋体" w:hAnsi="宋体" w:hint="eastAsia"/>
          <w:szCs w:val="28"/>
          <w:lang w:eastAsia="zh-CN"/>
        </w:rPr>
        <w:t>，</w:t>
      </w:r>
      <w:r w:rsidR="000A3924" w:rsidRPr="0002352E">
        <w:rPr>
          <w:rFonts w:eastAsia="宋体" w:hAnsi="宋体" w:hint="eastAsia"/>
          <w:szCs w:val="28"/>
          <w:lang w:eastAsia="zh-CN"/>
        </w:rPr>
        <w:t>S</w:t>
      </w:r>
      <w:r w:rsidR="000A3924" w:rsidRPr="000A3924">
        <w:rPr>
          <w:rFonts w:eastAsia="宋体" w:hAnsi="宋体" w:hint="eastAsia"/>
          <w:szCs w:val="28"/>
          <w:lang w:eastAsia="zh-CN"/>
        </w:rPr>
        <w:t>TC</w:t>
      </w:r>
      <w:r w:rsidR="000A3924" w:rsidRPr="000A3924">
        <w:rPr>
          <w:rFonts w:eastAsia="宋体" w:hAnsi="宋体" w:hint="eastAsia"/>
          <w:szCs w:val="28"/>
          <w:lang w:eastAsia="zh-CN"/>
        </w:rPr>
        <w:t>抗压强度</w:t>
      </w:r>
      <w:r w:rsidR="000A3924" w:rsidRPr="000A3924">
        <w:rPr>
          <w:rFonts w:eastAsia="宋体" w:hAnsi="宋体" w:hint="eastAsia"/>
          <w:szCs w:val="28"/>
          <w:lang w:eastAsia="zh-CN"/>
        </w:rPr>
        <w:t>139.4M</w:t>
      </w:r>
      <w:r w:rsidR="00816A0E" w:rsidRPr="000A3924">
        <w:rPr>
          <w:rFonts w:eastAsia="宋体" w:hAnsi="宋体"/>
          <w:szCs w:val="28"/>
          <w:lang w:eastAsia="zh-CN"/>
        </w:rPr>
        <w:t>p</w:t>
      </w:r>
      <w:r w:rsidR="000A3924" w:rsidRPr="000A3924">
        <w:rPr>
          <w:rFonts w:eastAsia="宋体" w:hAnsi="宋体" w:hint="eastAsia"/>
          <w:szCs w:val="28"/>
          <w:lang w:eastAsia="zh-CN"/>
        </w:rPr>
        <w:t>a</w:t>
      </w:r>
      <w:r w:rsidR="00816A0E">
        <w:rPr>
          <w:rFonts w:eastAsia="宋体" w:hAnsi="宋体" w:hint="eastAsia"/>
          <w:szCs w:val="28"/>
          <w:lang w:eastAsia="zh-CN"/>
        </w:rPr>
        <w:t>，</w:t>
      </w:r>
      <w:r w:rsidR="000A3924" w:rsidRPr="000A3924">
        <w:rPr>
          <w:rFonts w:eastAsia="宋体" w:hAnsi="宋体" w:hint="eastAsia"/>
          <w:szCs w:val="28"/>
          <w:lang w:eastAsia="zh-CN"/>
        </w:rPr>
        <w:t>抗折强度</w:t>
      </w:r>
      <w:r w:rsidR="000A3924" w:rsidRPr="000A3924">
        <w:rPr>
          <w:rFonts w:eastAsia="宋体" w:hAnsi="宋体" w:hint="eastAsia"/>
          <w:szCs w:val="28"/>
          <w:lang w:eastAsia="zh-CN"/>
        </w:rPr>
        <w:t>23.4MPa</w:t>
      </w:r>
      <w:r w:rsidR="000A3924" w:rsidRPr="000A3924">
        <w:rPr>
          <w:rFonts w:eastAsia="宋体" w:hAnsi="宋体" w:hint="eastAsia"/>
          <w:szCs w:val="28"/>
          <w:lang w:eastAsia="zh-CN"/>
        </w:rPr>
        <w:t>，抗压弹性模量</w:t>
      </w:r>
      <w:r w:rsidR="000A3924" w:rsidRPr="000A3924">
        <w:rPr>
          <w:rFonts w:eastAsia="宋体" w:hAnsi="宋体" w:hint="eastAsia"/>
          <w:szCs w:val="28"/>
          <w:lang w:eastAsia="zh-CN"/>
        </w:rPr>
        <w:t>46.3GPa</w:t>
      </w:r>
      <w:r w:rsidR="000A3924" w:rsidRPr="000A3924">
        <w:rPr>
          <w:rFonts w:eastAsia="宋体" w:hAnsi="宋体" w:hint="eastAsia"/>
          <w:szCs w:val="28"/>
          <w:lang w:eastAsia="zh-CN"/>
        </w:rPr>
        <w:t>，</w:t>
      </w:r>
      <w:r w:rsidR="000A3924" w:rsidRPr="00191FA1">
        <w:rPr>
          <w:rFonts w:eastAsia="宋体" w:hAnsi="宋体" w:hint="eastAsia"/>
          <w:szCs w:val="28"/>
          <w:lang w:eastAsia="zh-CN"/>
        </w:rPr>
        <w:t>弹性极限抗拉强度</w:t>
      </w:r>
      <w:r w:rsidR="000A3924" w:rsidRPr="00191FA1">
        <w:rPr>
          <w:rFonts w:eastAsia="宋体" w:hAnsi="宋体" w:hint="eastAsia"/>
          <w:szCs w:val="28"/>
          <w:lang w:eastAsia="zh-CN"/>
        </w:rPr>
        <w:t>8.53MPa</w:t>
      </w:r>
      <w:r w:rsidR="000A3924" w:rsidRPr="00191FA1">
        <w:rPr>
          <w:rFonts w:eastAsia="宋体" w:hAnsi="宋体" w:hint="eastAsia"/>
          <w:szCs w:val="28"/>
          <w:lang w:eastAsia="zh-CN"/>
        </w:rPr>
        <w:t>，极限抗拉强度</w:t>
      </w:r>
      <w:r w:rsidR="000A3924" w:rsidRPr="00191FA1">
        <w:rPr>
          <w:rFonts w:eastAsia="宋体" w:hAnsi="宋体" w:hint="eastAsia"/>
          <w:szCs w:val="28"/>
          <w:lang w:eastAsia="zh-CN"/>
        </w:rPr>
        <w:t>10.34MPa</w:t>
      </w:r>
      <w:r w:rsidR="000A3924" w:rsidRPr="00191FA1">
        <w:rPr>
          <w:rFonts w:eastAsia="宋体" w:hAnsi="宋体" w:hint="eastAsia"/>
          <w:szCs w:val="28"/>
          <w:lang w:eastAsia="zh-CN"/>
        </w:rPr>
        <w:t>；</w:t>
      </w:r>
      <w:r w:rsidR="000A3924" w:rsidRPr="00FC67F8">
        <w:rPr>
          <w:rFonts w:eastAsia="宋体" w:hAnsi="宋体" w:hint="eastAsia"/>
          <w:szCs w:val="28"/>
          <w:lang w:eastAsia="zh-CN"/>
        </w:rPr>
        <w:t>面层沥青混凝土厚</w:t>
      </w:r>
      <w:r w:rsidR="000A3924" w:rsidRPr="00FC67F8">
        <w:rPr>
          <w:rFonts w:eastAsia="宋体" w:hAnsi="宋体" w:hint="eastAsia"/>
          <w:szCs w:val="28"/>
          <w:lang w:eastAsia="zh-CN"/>
        </w:rPr>
        <w:t>2cm</w:t>
      </w:r>
      <w:r w:rsidR="000A3924" w:rsidRPr="00FC67F8">
        <w:rPr>
          <w:rFonts w:eastAsia="宋体" w:hAnsi="宋体" w:hint="eastAsia"/>
          <w:szCs w:val="28"/>
          <w:lang w:eastAsia="zh-CN"/>
        </w:rPr>
        <w:t>。</w:t>
      </w:r>
      <w:commentRangeStart w:id="34"/>
      <w:r w:rsidR="000A3924" w:rsidRPr="009E1235">
        <w:rPr>
          <w:rFonts w:eastAsia="宋体" w:hAnsi="宋体"/>
          <w:szCs w:val="28"/>
          <w:lang w:eastAsia="zh-CN"/>
          <w:rPrChange w:id="35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经计算，采用组合桥面后</w:t>
      </w:r>
      <w:r w:rsidR="000A3924" w:rsidRPr="009E1235">
        <w:rPr>
          <w:rFonts w:eastAsia="宋体" w:hAnsi="宋体" w:hint="eastAsia"/>
          <w:szCs w:val="28"/>
          <w:lang w:eastAsia="zh-CN"/>
          <w:rPrChange w:id="36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桥面板刚度增加</w:t>
      </w:r>
      <w:r w:rsidR="000A3924" w:rsidRPr="009E1235">
        <w:rPr>
          <w:rFonts w:eastAsia="宋体" w:hAnsi="宋体"/>
          <w:szCs w:val="28"/>
          <w:lang w:eastAsia="zh-CN"/>
          <w:rPrChange w:id="37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40</w:t>
      </w:r>
      <w:r w:rsidR="000A3924" w:rsidRPr="009E1235">
        <w:rPr>
          <w:rFonts w:eastAsia="宋体" w:hAnsi="宋体" w:hint="eastAsia"/>
          <w:szCs w:val="28"/>
          <w:lang w:eastAsia="zh-CN"/>
          <w:rPrChange w:id="38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倍，</w:t>
      </w:r>
      <w:proofErr w:type="gramStart"/>
      <w:r w:rsidR="000A3924" w:rsidRPr="009E1235">
        <w:rPr>
          <w:rFonts w:eastAsia="宋体" w:hAnsi="宋体" w:hint="eastAsia"/>
          <w:szCs w:val="28"/>
          <w:lang w:eastAsia="zh-CN"/>
          <w:rPrChange w:id="39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相当于钢面板厚</w:t>
      </w:r>
      <w:proofErr w:type="gramEnd"/>
      <w:r w:rsidR="000A3924" w:rsidRPr="009E1235">
        <w:rPr>
          <w:rFonts w:eastAsia="宋体" w:hAnsi="宋体" w:hint="eastAsia"/>
          <w:szCs w:val="28"/>
          <w:lang w:eastAsia="zh-CN"/>
          <w:rPrChange w:id="40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由</w:t>
      </w:r>
      <w:r w:rsidR="000A3924" w:rsidRPr="009E1235">
        <w:rPr>
          <w:rFonts w:eastAsia="宋体" w:hAnsi="宋体"/>
          <w:szCs w:val="28"/>
          <w:lang w:eastAsia="zh-CN"/>
          <w:rPrChange w:id="41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12mm</w:t>
      </w:r>
      <w:r w:rsidR="000A3924" w:rsidRPr="009E1235">
        <w:rPr>
          <w:rFonts w:eastAsia="宋体" w:hAnsi="宋体" w:hint="eastAsia"/>
          <w:szCs w:val="28"/>
          <w:lang w:eastAsia="zh-CN"/>
          <w:rPrChange w:id="42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增</w:t>
      </w:r>
      <w:del w:id="43" w:author="Engineering" w:date="2022-05-13T05:22:00Z">
        <w:r w:rsidR="000A3924" w:rsidRPr="009E1235" w:rsidDel="00391DDC">
          <w:rPr>
            <w:rFonts w:eastAsia="宋体" w:hAnsi="宋体" w:hint="eastAsia"/>
            <w:szCs w:val="28"/>
            <w:lang w:eastAsia="zh-CN"/>
            <w:rPrChange w:id="44" w:author="Engineering" w:date="2022-05-13T05:31:00Z">
              <w:rPr>
                <w:rFonts w:eastAsia="宋体" w:hAnsi="宋体" w:hint="eastAsia"/>
                <w:szCs w:val="28"/>
                <w:highlight w:val="yellow"/>
                <w:lang w:eastAsia="zh-CN"/>
              </w:rPr>
            </w:rPrChange>
          </w:rPr>
          <w:delText>降</w:delText>
        </w:r>
      </w:del>
      <w:r w:rsidR="000A3924" w:rsidRPr="009E1235">
        <w:rPr>
          <w:rFonts w:eastAsia="宋体" w:hAnsi="宋体" w:hint="eastAsia"/>
          <w:szCs w:val="28"/>
          <w:lang w:eastAsia="zh-CN"/>
          <w:rPrChange w:id="45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至</w:t>
      </w:r>
      <w:r w:rsidR="000A3924" w:rsidRPr="009E1235">
        <w:rPr>
          <w:rFonts w:eastAsia="宋体" w:hAnsi="宋体"/>
          <w:szCs w:val="28"/>
          <w:lang w:eastAsia="zh-CN"/>
          <w:rPrChange w:id="46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40mm</w:t>
      </w:r>
      <w:r w:rsidR="000A3924" w:rsidRPr="009E1235">
        <w:rPr>
          <w:rFonts w:eastAsia="宋体" w:hAnsi="宋体" w:hint="eastAsia"/>
          <w:szCs w:val="28"/>
          <w:lang w:eastAsia="zh-CN"/>
          <w:rPrChange w:id="47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。应力大幅下降，其中钢面板横向拉应力由</w:t>
      </w:r>
      <w:r w:rsidR="000A3924" w:rsidRPr="009E1235">
        <w:rPr>
          <w:rFonts w:eastAsia="宋体" w:hAnsi="宋体"/>
          <w:szCs w:val="28"/>
          <w:lang w:eastAsia="zh-CN"/>
          <w:rPrChange w:id="48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100MPa</w:t>
      </w:r>
      <w:r w:rsidR="000A3924" w:rsidRPr="009E1235">
        <w:rPr>
          <w:rFonts w:eastAsia="宋体" w:hAnsi="宋体" w:hint="eastAsia"/>
          <w:szCs w:val="28"/>
          <w:lang w:eastAsia="zh-CN"/>
          <w:rPrChange w:id="49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降至</w:t>
      </w:r>
      <w:r w:rsidR="000A3924" w:rsidRPr="009E1235">
        <w:rPr>
          <w:rFonts w:eastAsia="宋体" w:hAnsi="宋体"/>
          <w:szCs w:val="28"/>
          <w:lang w:eastAsia="zh-CN"/>
          <w:rPrChange w:id="50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21.9MPa</w:t>
      </w:r>
      <w:r w:rsidR="000A3924" w:rsidRPr="009E1235">
        <w:rPr>
          <w:rFonts w:eastAsia="宋体" w:hAnsi="宋体" w:hint="eastAsia"/>
          <w:szCs w:val="28"/>
          <w:lang w:eastAsia="zh-CN"/>
          <w:rPrChange w:id="51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（降幅</w:t>
      </w:r>
      <w:r w:rsidR="000A3924" w:rsidRPr="009E1235">
        <w:rPr>
          <w:rFonts w:eastAsia="宋体" w:hAnsi="宋体"/>
          <w:szCs w:val="28"/>
          <w:lang w:eastAsia="zh-CN"/>
          <w:rPrChange w:id="52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78%</w:t>
      </w:r>
      <w:r w:rsidR="000A3924" w:rsidRPr="009E1235">
        <w:rPr>
          <w:rFonts w:eastAsia="宋体" w:hAnsi="宋体" w:hint="eastAsia"/>
          <w:szCs w:val="28"/>
          <w:lang w:eastAsia="zh-CN"/>
          <w:rPrChange w:id="53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）；面板与纵肋焊缝拉应力由</w:t>
      </w:r>
      <w:r w:rsidR="000A3924" w:rsidRPr="009E1235">
        <w:rPr>
          <w:rFonts w:eastAsia="宋体" w:hAnsi="宋体"/>
          <w:szCs w:val="28"/>
          <w:lang w:eastAsia="zh-CN"/>
          <w:rPrChange w:id="54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76.9MPa</w:t>
      </w:r>
      <w:r w:rsidR="000A3924" w:rsidRPr="009E1235">
        <w:rPr>
          <w:rFonts w:eastAsia="宋体" w:hAnsi="宋体" w:hint="eastAsia"/>
          <w:szCs w:val="28"/>
          <w:lang w:eastAsia="zh-CN"/>
          <w:rPrChange w:id="55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降至</w:t>
      </w:r>
      <w:r w:rsidR="000A3924" w:rsidRPr="009E1235">
        <w:rPr>
          <w:rFonts w:eastAsia="宋体" w:hAnsi="宋体"/>
          <w:szCs w:val="28"/>
          <w:lang w:eastAsia="zh-CN"/>
          <w:rPrChange w:id="56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24.6MPa</w:t>
      </w:r>
      <w:r w:rsidR="000A3924" w:rsidRPr="009E1235">
        <w:rPr>
          <w:rFonts w:eastAsia="宋体" w:hAnsi="宋体" w:hint="eastAsia"/>
          <w:szCs w:val="28"/>
          <w:lang w:eastAsia="zh-CN"/>
          <w:rPrChange w:id="57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（降幅</w:t>
      </w:r>
      <w:r w:rsidR="000A3924" w:rsidRPr="009E1235">
        <w:rPr>
          <w:rFonts w:eastAsia="宋体" w:hAnsi="宋体"/>
          <w:szCs w:val="28"/>
          <w:lang w:eastAsia="zh-CN"/>
          <w:rPrChange w:id="58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68%</w:t>
      </w:r>
      <w:r w:rsidR="000A3924" w:rsidRPr="009E1235">
        <w:rPr>
          <w:rFonts w:eastAsia="宋体" w:hAnsi="宋体" w:hint="eastAsia"/>
          <w:szCs w:val="28"/>
          <w:lang w:eastAsia="zh-CN"/>
          <w:rPrChange w:id="59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）。</w:t>
      </w:r>
    </w:p>
    <w:p w14:paraId="2B12B859" w14:textId="4B4B3DF3" w:rsidR="00684D47" w:rsidRDefault="000A3924" w:rsidP="000A3924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9E1235">
        <w:rPr>
          <w:rFonts w:eastAsia="宋体" w:hAnsi="宋体"/>
          <w:szCs w:val="28"/>
          <w:lang w:eastAsia="zh-CN"/>
          <w:rPrChange w:id="60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STC</w:t>
      </w:r>
      <w:r w:rsidRPr="009E1235">
        <w:rPr>
          <w:rFonts w:eastAsia="宋体" w:hAnsi="宋体" w:hint="eastAsia"/>
          <w:szCs w:val="28"/>
          <w:lang w:eastAsia="zh-CN"/>
          <w:rPrChange w:id="61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桥面板顺桥向的拉应力为</w:t>
      </w:r>
      <w:r w:rsidRPr="009E1235">
        <w:rPr>
          <w:rFonts w:eastAsia="宋体" w:hAnsi="宋体"/>
          <w:szCs w:val="28"/>
          <w:lang w:eastAsia="zh-CN"/>
          <w:rPrChange w:id="62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 xml:space="preserve">10 </w:t>
      </w:r>
      <w:proofErr w:type="spellStart"/>
      <w:r w:rsidRPr="009E1235">
        <w:rPr>
          <w:rFonts w:eastAsia="宋体" w:hAnsi="宋体"/>
          <w:szCs w:val="28"/>
          <w:lang w:eastAsia="zh-CN"/>
          <w:rPrChange w:id="63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MPa</w:t>
      </w:r>
      <w:proofErr w:type="spellEnd"/>
      <w:r w:rsidRPr="009E1235">
        <w:rPr>
          <w:rFonts w:eastAsia="宋体" w:hAnsi="宋体" w:hint="eastAsia"/>
          <w:szCs w:val="28"/>
          <w:lang w:eastAsia="zh-CN"/>
          <w:rPrChange w:id="64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，压应力为</w:t>
      </w:r>
      <w:r w:rsidRPr="009E1235">
        <w:rPr>
          <w:rFonts w:eastAsia="宋体" w:hAnsi="宋体"/>
          <w:szCs w:val="28"/>
          <w:lang w:eastAsia="zh-CN"/>
          <w:rPrChange w:id="65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 xml:space="preserve">19.3 </w:t>
      </w:r>
      <w:proofErr w:type="spellStart"/>
      <w:r w:rsidRPr="009E1235">
        <w:rPr>
          <w:rFonts w:eastAsia="宋体" w:hAnsi="宋体"/>
          <w:szCs w:val="28"/>
          <w:lang w:eastAsia="zh-CN"/>
          <w:rPrChange w:id="66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MPa</w:t>
      </w:r>
      <w:proofErr w:type="spellEnd"/>
      <w:r w:rsidRPr="009E1235">
        <w:rPr>
          <w:rFonts w:eastAsia="宋体" w:hAnsi="宋体" w:hint="eastAsia"/>
          <w:szCs w:val="28"/>
          <w:lang w:eastAsia="zh-CN"/>
          <w:rPrChange w:id="67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；横桥向的拉应力</w:t>
      </w:r>
      <w:r w:rsidRPr="009E1235">
        <w:rPr>
          <w:rFonts w:eastAsia="宋体" w:hAnsi="宋体"/>
          <w:szCs w:val="28"/>
          <w:lang w:eastAsia="zh-CN"/>
          <w:rPrChange w:id="68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 xml:space="preserve">6.4 </w:t>
      </w:r>
      <w:proofErr w:type="spellStart"/>
      <w:r w:rsidRPr="009E1235">
        <w:rPr>
          <w:rFonts w:eastAsia="宋体" w:hAnsi="宋体"/>
          <w:szCs w:val="28"/>
          <w:lang w:eastAsia="zh-CN"/>
          <w:rPrChange w:id="69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MPa</w:t>
      </w:r>
      <w:proofErr w:type="spellEnd"/>
      <w:r w:rsidRPr="009E1235">
        <w:rPr>
          <w:rFonts w:eastAsia="宋体" w:hAnsi="宋体" w:hint="eastAsia"/>
          <w:szCs w:val="28"/>
          <w:lang w:eastAsia="zh-CN"/>
          <w:rPrChange w:id="70" w:author="Engineering" w:date="2022-05-13T05:31:00Z">
            <w:rPr>
              <w:rFonts w:eastAsia="宋体" w:hAnsi="宋体" w:hint="eastAsia"/>
              <w:szCs w:val="28"/>
              <w:highlight w:val="yellow"/>
              <w:lang w:eastAsia="zh-CN"/>
            </w:rPr>
          </w:rPrChange>
        </w:rPr>
        <w:t>，压应力</w:t>
      </w:r>
      <w:r w:rsidRPr="009E1235">
        <w:rPr>
          <w:rFonts w:eastAsia="宋体" w:hAnsi="宋体"/>
          <w:szCs w:val="28"/>
          <w:lang w:eastAsia="zh-CN"/>
          <w:rPrChange w:id="71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 xml:space="preserve">10.6 </w:t>
      </w:r>
      <w:proofErr w:type="spellStart"/>
      <w:r w:rsidRPr="009E1235">
        <w:rPr>
          <w:rFonts w:eastAsia="宋体" w:hAnsi="宋体"/>
          <w:szCs w:val="28"/>
          <w:lang w:eastAsia="zh-CN"/>
          <w:rPrChange w:id="72" w:author="Engineering" w:date="2022-05-13T05:31:00Z">
            <w:rPr>
              <w:rFonts w:eastAsia="宋体" w:hAnsi="宋体"/>
              <w:szCs w:val="28"/>
              <w:highlight w:val="yellow"/>
              <w:lang w:eastAsia="zh-CN"/>
            </w:rPr>
          </w:rPrChange>
        </w:rPr>
        <w:t>MPa</w:t>
      </w:r>
      <w:commentRangeEnd w:id="34"/>
      <w:proofErr w:type="spellEnd"/>
      <w:r w:rsidR="009E1235" w:rsidRPr="009E1235">
        <w:rPr>
          <w:rStyle w:val="af0"/>
        </w:rPr>
        <w:commentReference w:id="34"/>
      </w:r>
      <w:r w:rsidRPr="009E1235">
        <w:rPr>
          <w:rFonts w:eastAsia="宋体" w:hAnsi="宋体" w:hint="eastAsia"/>
          <w:szCs w:val="28"/>
          <w:lang w:eastAsia="zh-CN"/>
        </w:rPr>
        <w:t>。</w:t>
      </w:r>
    </w:p>
    <w:p w14:paraId="61C8C4E0" w14:textId="57141D28" w:rsidR="003825F2" w:rsidRPr="00391DDC" w:rsidRDefault="003825F2" w:rsidP="00391DDC">
      <w:pPr>
        <w:snapToGrid w:val="0"/>
        <w:spacing w:line="360" w:lineRule="auto"/>
        <w:ind w:firstLine="560"/>
        <w:rPr>
          <w:rFonts w:eastAsia="宋体" w:hAnsi="宋体"/>
          <w:color w:val="FF0000"/>
          <w:szCs w:val="28"/>
          <w:lang w:eastAsia="zh-CN"/>
        </w:rPr>
      </w:pPr>
      <w:r w:rsidRPr="00391DDC">
        <w:rPr>
          <w:rFonts w:eastAsia="宋体" w:hAnsi="宋体" w:hint="eastAsia"/>
          <w:color w:val="FF0000"/>
          <w:szCs w:val="28"/>
          <w:lang w:eastAsia="zh-CN"/>
        </w:rPr>
        <w:t>桥面结构为：钢箱梁上铺设</w:t>
      </w:r>
      <w:r w:rsidRPr="00391DDC">
        <w:rPr>
          <w:rFonts w:eastAsia="宋体" w:hAnsi="宋体" w:hint="eastAsia"/>
          <w:color w:val="FF0000"/>
          <w:szCs w:val="28"/>
          <w:lang w:eastAsia="zh-CN"/>
        </w:rPr>
        <w:t>2cm</w:t>
      </w:r>
      <w:r w:rsidRPr="00391DDC">
        <w:rPr>
          <w:rFonts w:eastAsia="宋体" w:hAnsi="宋体" w:hint="eastAsia"/>
          <w:color w:val="FF0000"/>
          <w:szCs w:val="28"/>
          <w:lang w:eastAsia="zh-CN"/>
        </w:rPr>
        <w:t>厚沥青混凝土</w:t>
      </w:r>
      <w:r w:rsidRPr="00391DDC">
        <w:rPr>
          <w:rFonts w:eastAsia="宋体" w:hAnsi="宋体" w:hint="eastAsia"/>
          <w:color w:val="FF0000"/>
          <w:szCs w:val="28"/>
          <w:lang w:eastAsia="zh-CN"/>
        </w:rPr>
        <w:t>+4.5cm</w:t>
      </w:r>
      <w:r w:rsidRPr="00391DDC">
        <w:rPr>
          <w:rFonts w:eastAsia="宋体" w:hAnsi="宋体" w:hint="eastAsia"/>
          <w:color w:val="FF0000"/>
          <w:szCs w:val="28"/>
          <w:lang w:eastAsia="zh-CN"/>
        </w:rPr>
        <w:t>厚</w:t>
      </w:r>
      <w:r w:rsidRPr="00391DDC">
        <w:rPr>
          <w:rFonts w:eastAsia="宋体" w:hAnsi="宋体" w:hint="eastAsia"/>
          <w:color w:val="FF0000"/>
          <w:szCs w:val="28"/>
          <w:lang w:eastAsia="zh-CN"/>
        </w:rPr>
        <w:t>STC</w:t>
      </w:r>
      <w:r w:rsidRPr="00391DDC">
        <w:rPr>
          <w:rFonts w:eastAsia="宋体" w:hAnsi="宋体" w:hint="eastAsia"/>
          <w:color w:val="FF0000"/>
          <w:szCs w:val="28"/>
          <w:lang w:eastAsia="zh-CN"/>
        </w:rPr>
        <w:t>层。</w:t>
      </w:r>
    </w:p>
    <w:p w14:paraId="15AD7535" w14:textId="74FB05CC" w:rsidR="00722CE2" w:rsidDel="001700EF" w:rsidRDefault="00722CE2" w:rsidP="000A3924">
      <w:pPr>
        <w:spacing w:line="360" w:lineRule="auto"/>
        <w:ind w:firstLineChars="0" w:firstLine="0"/>
        <w:rPr>
          <w:del w:id="73" w:author="Engineering" w:date="2022-05-13T05:17:00Z"/>
          <w:rFonts w:eastAsia="宋体" w:hAnsi="宋体"/>
          <w:szCs w:val="28"/>
          <w:lang w:eastAsia="zh-CN"/>
        </w:rPr>
      </w:pPr>
      <w:commentRangeStart w:id="74"/>
      <w:del w:id="75" w:author="Engineering" w:date="2022-05-13T05:17:00Z">
        <w:r w:rsidDel="001700EF">
          <w:rPr>
            <w:rFonts w:eastAsia="宋体" w:hAnsi="宋体" w:hint="eastAsia"/>
            <w:szCs w:val="28"/>
            <w:lang w:eastAsia="zh-CN"/>
          </w:rPr>
          <w:lastRenderedPageBreak/>
          <w:delText>实施例</w:delText>
        </w:r>
        <w:r w:rsidDel="001700EF">
          <w:rPr>
            <w:rFonts w:eastAsia="宋体" w:hAnsi="宋体" w:hint="eastAsia"/>
            <w:szCs w:val="28"/>
            <w:lang w:eastAsia="zh-CN"/>
          </w:rPr>
          <w:delText>6</w:delText>
        </w:r>
      </w:del>
      <w:commentRangeEnd w:id="74"/>
      <w:r w:rsidR="001700EF">
        <w:rPr>
          <w:rStyle w:val="af0"/>
        </w:rPr>
        <w:commentReference w:id="74"/>
      </w:r>
    </w:p>
    <w:p w14:paraId="193D45C8" w14:textId="5DECD983" w:rsidR="00CA2662" w:rsidDel="001700EF" w:rsidRDefault="00CA2662" w:rsidP="00CA2662">
      <w:pPr>
        <w:snapToGrid w:val="0"/>
        <w:spacing w:line="360" w:lineRule="auto"/>
        <w:ind w:firstLine="560"/>
        <w:rPr>
          <w:del w:id="76" w:author="Engineering" w:date="2022-05-13T05:17:00Z"/>
          <w:rFonts w:eastAsia="宋体" w:hAnsi="宋体"/>
          <w:szCs w:val="28"/>
          <w:lang w:eastAsia="zh-CN"/>
        </w:rPr>
      </w:pPr>
      <w:del w:id="77" w:author="Engineering" w:date="2022-05-13T05:17:00Z">
        <w:r w:rsidDel="001700EF">
          <w:rPr>
            <w:rFonts w:eastAsia="宋体" w:hint="eastAsia"/>
            <w:bCs/>
            <w:szCs w:val="28"/>
            <w:lang w:eastAsia="zh-CN"/>
          </w:rPr>
          <w:delText>本实施例提供</w:delText>
        </w:r>
        <w:r w:rsidRPr="00B419C5" w:rsidDel="001700EF">
          <w:rPr>
            <w:rFonts w:eastAsia="宋体" w:hAnsi="宋体" w:hint="eastAsia"/>
            <w:szCs w:val="28"/>
          </w:rPr>
          <w:delText>一种</w:delText>
        </w:r>
        <w:r w:rsidRPr="00B660E8" w:rsidDel="001700EF">
          <w:rPr>
            <w:rFonts w:eastAsia="宋体" w:hAnsi="宋体" w:hint="eastAsia"/>
            <w:szCs w:val="28"/>
            <w:lang w:eastAsia="zh-CN"/>
          </w:rPr>
          <w:delText>钢</w:delText>
        </w:r>
        <w:r w:rsidRPr="00B660E8" w:rsidDel="001700EF">
          <w:rPr>
            <w:rFonts w:eastAsia="宋体" w:hAnsi="宋体" w:hint="eastAsia"/>
            <w:szCs w:val="28"/>
            <w:lang w:eastAsia="zh-CN"/>
          </w:rPr>
          <w:delText>-STC</w:delText>
        </w:r>
        <w:r w:rsidRPr="00B660E8" w:rsidDel="001700EF">
          <w:rPr>
            <w:rFonts w:eastAsia="宋体" w:hAnsi="宋体" w:hint="eastAsia"/>
            <w:szCs w:val="28"/>
            <w:lang w:eastAsia="zh-CN"/>
          </w:rPr>
          <w:delText>轻型组合结构桥面</w:delText>
        </w:r>
        <w:r w:rsidDel="001700EF">
          <w:rPr>
            <w:rFonts w:eastAsia="宋体" w:hAnsi="宋体" w:hint="eastAsia"/>
            <w:szCs w:val="28"/>
            <w:lang w:eastAsia="zh-CN"/>
          </w:rPr>
          <w:delText>的免蒸养施工工艺，包括以下步骤：</w:delText>
        </w:r>
      </w:del>
    </w:p>
    <w:p w14:paraId="5EAAD0FD" w14:textId="3C41E629" w:rsidR="00CA2662" w:rsidRPr="004807F9" w:rsidDel="001700EF" w:rsidRDefault="00CA2662" w:rsidP="00CA2662">
      <w:pPr>
        <w:spacing w:line="360" w:lineRule="auto"/>
        <w:ind w:firstLine="560"/>
        <w:rPr>
          <w:del w:id="78" w:author="Engineering" w:date="2022-05-13T05:17:00Z"/>
          <w:rFonts w:eastAsia="宋体" w:hAnsi="宋体"/>
          <w:szCs w:val="28"/>
          <w:lang w:eastAsia="zh-CN"/>
        </w:rPr>
      </w:pPr>
      <w:del w:id="79" w:author="Engineering" w:date="2022-05-13T05:17:00Z">
        <w:r w:rsidDel="001700EF">
          <w:rPr>
            <w:rFonts w:eastAsia="宋体" w:hAnsi="宋体" w:hint="eastAsia"/>
            <w:szCs w:val="28"/>
            <w:lang w:eastAsia="zh-CN"/>
          </w:rPr>
          <w:delText>步骤</w:delText>
        </w:r>
        <w:r w:rsidDel="001700EF">
          <w:rPr>
            <w:rFonts w:eastAsia="宋体" w:hAnsi="宋体" w:hint="eastAsia"/>
            <w:szCs w:val="28"/>
            <w:lang w:eastAsia="zh-CN"/>
          </w:rPr>
          <w:delText>1</w:delText>
        </w:r>
        <w:r w:rsidDel="001700EF">
          <w:rPr>
            <w:rFonts w:eastAsia="宋体" w:hAnsi="宋体" w:hint="eastAsia"/>
            <w:szCs w:val="28"/>
            <w:lang w:eastAsia="zh-CN"/>
          </w:rPr>
          <w:delText>，按照实施例</w:delText>
        </w:r>
        <w:r w:rsidDel="001700EF">
          <w:rPr>
            <w:rFonts w:eastAsia="宋体" w:hAnsi="宋体" w:hint="eastAsia"/>
            <w:szCs w:val="28"/>
            <w:lang w:eastAsia="zh-CN"/>
          </w:rPr>
          <w:delText>3</w:delText>
        </w:r>
        <w:r w:rsidDel="001700EF">
          <w:rPr>
            <w:rFonts w:eastAsia="宋体" w:hAnsi="宋体" w:hint="eastAsia"/>
            <w:szCs w:val="28"/>
            <w:lang w:eastAsia="zh-CN"/>
          </w:rPr>
          <w:delText>的铺装材料的重量份组成配料并制备预混料；具体包括：（</w:delText>
        </w:r>
        <w:r w:rsidDel="001700EF">
          <w:rPr>
            <w:rFonts w:eastAsia="宋体" w:hAnsi="宋体" w:hint="eastAsia"/>
            <w:szCs w:val="28"/>
            <w:lang w:eastAsia="zh-CN"/>
          </w:rPr>
          <w:delText>1</w:delText>
        </w:r>
        <w:r w:rsidDel="001700EF">
          <w:rPr>
            <w:rFonts w:eastAsia="宋体" w:hAnsi="宋体" w:hint="eastAsia"/>
            <w:szCs w:val="28"/>
            <w:lang w:eastAsia="zh-CN"/>
          </w:rPr>
          <w:delText>）</w:delText>
        </w:r>
        <w:r w:rsidRPr="004807F9" w:rsidDel="001700EF">
          <w:rPr>
            <w:rFonts w:eastAsia="宋体" w:hAnsi="宋体" w:hint="eastAsia"/>
            <w:szCs w:val="28"/>
            <w:lang w:eastAsia="zh-CN"/>
          </w:rPr>
          <w:delText>将铺装材料按照质量比：干混料：水</w:delText>
        </w:r>
        <w:r w:rsidRPr="004807F9" w:rsidDel="001700EF">
          <w:rPr>
            <w:rFonts w:eastAsia="宋体" w:hAnsi="宋体" w:hint="eastAsia"/>
            <w:szCs w:val="28"/>
            <w:lang w:eastAsia="zh-CN"/>
          </w:rPr>
          <w:delText xml:space="preserve">= </w:delText>
        </w:r>
        <w:r w:rsidR="00191FA1" w:rsidDel="001700EF">
          <w:rPr>
            <w:rFonts w:eastAsia="宋体" w:hAnsi="宋体" w:hint="eastAsia"/>
            <w:szCs w:val="28"/>
            <w:lang w:eastAsia="zh-CN"/>
          </w:rPr>
          <w:delText>8.4</w:delText>
        </w:r>
        <w:r w:rsidDel="001700EF">
          <w:rPr>
            <w:rFonts w:eastAsia="宋体" w:hAnsi="宋体" w:hint="eastAsia"/>
            <w:szCs w:val="28"/>
            <w:lang w:eastAsia="zh-CN"/>
          </w:rPr>
          <w:delText>:1</w:delText>
        </w:r>
        <w:r w:rsidDel="001700EF">
          <w:rPr>
            <w:rFonts w:eastAsia="宋体" w:hAnsi="宋体" w:hint="eastAsia"/>
            <w:szCs w:val="28"/>
            <w:lang w:eastAsia="zh-CN"/>
          </w:rPr>
          <w:delText>，在</w:delText>
        </w:r>
        <w:r w:rsidDel="001700EF">
          <w:rPr>
            <w:rFonts w:eastAsia="宋体" w:hAnsi="宋体" w:hint="eastAsia"/>
            <w:szCs w:val="28"/>
            <w:lang w:eastAsia="zh-CN"/>
          </w:rPr>
          <w:delText>30r/min</w:delText>
        </w:r>
        <w:r w:rsidDel="001700EF">
          <w:rPr>
            <w:rFonts w:eastAsia="宋体" w:hAnsi="宋体" w:hint="eastAsia"/>
            <w:szCs w:val="28"/>
            <w:lang w:eastAsia="zh-CN"/>
          </w:rPr>
          <w:delText>转速下</w:delText>
        </w:r>
        <w:r w:rsidRPr="004807F9" w:rsidDel="001700EF">
          <w:rPr>
            <w:rFonts w:eastAsia="宋体" w:hAnsi="宋体" w:hint="eastAsia"/>
            <w:szCs w:val="28"/>
            <w:lang w:eastAsia="zh-CN"/>
          </w:rPr>
          <w:delText>混合搅拌至拌和物呈流态；</w:delText>
        </w:r>
      </w:del>
    </w:p>
    <w:p w14:paraId="5A2050C0" w14:textId="7FAC82F6" w:rsidR="00CA2662" w:rsidDel="001700EF" w:rsidRDefault="00CA2662" w:rsidP="00CA2662">
      <w:pPr>
        <w:snapToGrid w:val="0"/>
        <w:spacing w:line="360" w:lineRule="auto"/>
        <w:ind w:firstLine="560"/>
        <w:rPr>
          <w:del w:id="80" w:author="Engineering" w:date="2022-05-13T05:17:00Z"/>
          <w:rFonts w:eastAsia="宋体" w:hAnsi="宋体"/>
          <w:szCs w:val="28"/>
          <w:lang w:eastAsia="zh-CN"/>
        </w:rPr>
      </w:pPr>
      <w:del w:id="81" w:author="Engineering" w:date="2022-05-13T05:17:00Z">
        <w:r w:rsidDel="001700EF">
          <w:rPr>
            <w:rFonts w:eastAsia="宋体" w:hAnsi="宋体" w:hint="eastAsia"/>
            <w:szCs w:val="28"/>
            <w:lang w:eastAsia="zh-CN"/>
          </w:rPr>
          <w:delText>（</w:delText>
        </w:r>
        <w:r w:rsidDel="001700EF">
          <w:rPr>
            <w:rFonts w:eastAsia="宋体" w:hAnsi="宋体" w:hint="eastAsia"/>
            <w:szCs w:val="28"/>
            <w:lang w:eastAsia="zh-CN"/>
          </w:rPr>
          <w:delText>2</w:delText>
        </w:r>
        <w:r w:rsidDel="001700EF">
          <w:rPr>
            <w:rFonts w:eastAsia="宋体" w:hAnsi="宋体" w:hint="eastAsia"/>
            <w:szCs w:val="28"/>
            <w:lang w:eastAsia="zh-CN"/>
          </w:rPr>
          <w:delText>）</w:delText>
        </w:r>
      </w:del>
      <w:del w:id="82" w:author="Engineering" w:date="2022-05-12T12:47:00Z">
        <w:r w:rsidRPr="009A491D" w:rsidDel="00E276A8">
          <w:rPr>
            <w:rFonts w:eastAsia="宋体" w:hAnsi="宋体" w:hint="eastAsia"/>
            <w:szCs w:val="28"/>
            <w:lang w:eastAsia="zh-CN"/>
          </w:rPr>
          <w:delText>按照质量比：拌和物：镀铜钢纤维</w:delText>
        </w:r>
        <w:r w:rsidRPr="009A491D" w:rsidDel="00E276A8">
          <w:rPr>
            <w:rFonts w:eastAsia="宋体" w:hAnsi="宋体" w:hint="eastAsia"/>
            <w:szCs w:val="28"/>
            <w:lang w:eastAsia="zh-CN"/>
          </w:rPr>
          <w:delText xml:space="preserve">= </w:delText>
        </w:r>
        <w:r w:rsidDel="00E276A8">
          <w:rPr>
            <w:rFonts w:eastAsia="宋体" w:hAnsi="宋体" w:hint="eastAsia"/>
            <w:szCs w:val="28"/>
            <w:lang w:eastAsia="zh-CN"/>
          </w:rPr>
          <w:delText>15:1</w:delText>
        </w:r>
        <w:r w:rsidRPr="009A491D" w:rsidDel="00E276A8">
          <w:rPr>
            <w:rFonts w:eastAsia="宋体" w:hAnsi="宋体" w:hint="eastAsia"/>
            <w:szCs w:val="28"/>
            <w:lang w:eastAsia="zh-CN"/>
          </w:rPr>
          <w:delText>，</w:delText>
        </w:r>
      </w:del>
      <w:del w:id="83" w:author="Engineering" w:date="2022-05-13T05:17:00Z">
        <w:r w:rsidRPr="009A491D" w:rsidDel="001700EF">
          <w:rPr>
            <w:rFonts w:eastAsia="宋体" w:hAnsi="宋体" w:hint="eastAsia"/>
            <w:szCs w:val="28"/>
            <w:lang w:eastAsia="zh-CN"/>
          </w:rPr>
          <w:delText>加入</w:delText>
        </w:r>
      </w:del>
      <w:del w:id="84" w:author="Engineering" w:date="2022-05-12T12:47:00Z">
        <w:r w:rsidRPr="009A491D" w:rsidDel="00E276A8">
          <w:rPr>
            <w:rFonts w:eastAsia="宋体" w:hAnsi="宋体" w:hint="eastAsia"/>
            <w:szCs w:val="28"/>
            <w:lang w:eastAsia="zh-CN"/>
          </w:rPr>
          <w:delText>钢</w:delText>
        </w:r>
      </w:del>
      <w:del w:id="85" w:author="Engineering" w:date="2022-05-13T05:17:00Z">
        <w:r w:rsidRPr="009A491D" w:rsidDel="001700EF">
          <w:rPr>
            <w:rFonts w:eastAsia="宋体" w:hAnsi="宋体" w:hint="eastAsia"/>
            <w:szCs w:val="28"/>
            <w:lang w:eastAsia="zh-CN"/>
          </w:rPr>
          <w:delText>纤维，继续搅拌</w:delText>
        </w:r>
        <w:r w:rsidRPr="009A491D" w:rsidDel="001700EF">
          <w:rPr>
            <w:rFonts w:eastAsia="宋体" w:hAnsi="宋体" w:hint="eastAsia"/>
            <w:szCs w:val="28"/>
            <w:lang w:eastAsia="zh-CN"/>
          </w:rPr>
          <w:delText>2min</w:delText>
        </w:r>
        <w:r w:rsidDel="001700EF">
          <w:rPr>
            <w:rFonts w:eastAsia="宋体" w:hAnsi="宋体" w:hint="eastAsia"/>
            <w:szCs w:val="28"/>
            <w:lang w:eastAsia="zh-CN"/>
          </w:rPr>
          <w:delText>；</w:delText>
        </w:r>
        <w:r w:rsidDel="001700EF">
          <w:rPr>
            <w:rFonts w:eastAsia="宋体" w:hAnsi="宋体"/>
            <w:szCs w:val="28"/>
            <w:lang w:eastAsia="zh-CN"/>
          </w:rPr>
          <w:delText xml:space="preserve"> </w:delText>
        </w:r>
      </w:del>
    </w:p>
    <w:p w14:paraId="24C6C399" w14:textId="24EE1C70" w:rsidR="00CA2662" w:rsidDel="001700EF" w:rsidRDefault="00CA2662" w:rsidP="00CA2662">
      <w:pPr>
        <w:snapToGrid w:val="0"/>
        <w:spacing w:line="360" w:lineRule="auto"/>
        <w:ind w:firstLine="560"/>
        <w:rPr>
          <w:del w:id="86" w:author="Engineering" w:date="2022-05-13T05:17:00Z"/>
          <w:rFonts w:eastAsia="宋体" w:hAnsi="宋体"/>
          <w:szCs w:val="28"/>
          <w:lang w:eastAsia="zh-CN"/>
        </w:rPr>
      </w:pPr>
      <w:del w:id="87" w:author="Engineering" w:date="2022-05-13T05:17:00Z">
        <w:r w:rsidRPr="00B42FAD" w:rsidDel="001700EF">
          <w:rPr>
            <w:rFonts w:eastAsia="宋体" w:hAnsi="宋体" w:hint="eastAsia"/>
            <w:szCs w:val="28"/>
            <w:lang w:eastAsia="zh-CN"/>
          </w:rPr>
          <w:delText>步骤</w:delText>
        </w:r>
        <w:r w:rsidDel="001700EF">
          <w:rPr>
            <w:rFonts w:eastAsia="宋体" w:hAnsi="宋体" w:hint="eastAsia"/>
            <w:szCs w:val="28"/>
            <w:lang w:eastAsia="zh-CN"/>
          </w:rPr>
          <w:delText>2</w:delText>
        </w:r>
        <w:r w:rsidRPr="00B42FAD" w:rsidDel="001700EF">
          <w:rPr>
            <w:rFonts w:eastAsia="宋体" w:hAnsi="宋体" w:hint="eastAsia"/>
            <w:szCs w:val="28"/>
            <w:lang w:eastAsia="zh-CN"/>
          </w:rPr>
          <w:delText>、</w:delText>
        </w:r>
      </w:del>
      <w:del w:id="88" w:author="Engineering" w:date="2022-05-12T12:48:00Z">
        <w:r w:rsidRPr="00B42FAD" w:rsidDel="00E276A8">
          <w:rPr>
            <w:rFonts w:eastAsia="宋体" w:hAnsi="宋体" w:hint="eastAsia"/>
            <w:szCs w:val="28"/>
            <w:lang w:eastAsia="zh-CN"/>
          </w:rPr>
          <w:delText>将</w:delText>
        </w:r>
        <w:r w:rsidDel="00E276A8">
          <w:rPr>
            <w:rFonts w:eastAsia="宋体" w:hAnsi="宋体" w:hint="eastAsia"/>
            <w:szCs w:val="28"/>
            <w:lang w:eastAsia="zh-CN"/>
          </w:rPr>
          <w:delText>制备好的预混料</w:delText>
        </w:r>
        <w:r w:rsidRPr="00B42FAD" w:rsidDel="00E276A8">
          <w:rPr>
            <w:rFonts w:eastAsia="宋体" w:hAnsi="宋体" w:hint="eastAsia"/>
            <w:szCs w:val="28"/>
            <w:lang w:eastAsia="zh-CN"/>
          </w:rPr>
          <w:delText>均匀铺装在钢桥面上</w:delText>
        </w:r>
        <w:r w:rsidDel="00E276A8">
          <w:rPr>
            <w:rFonts w:eastAsia="宋体" w:hAnsi="宋体" w:hint="eastAsia"/>
            <w:szCs w:val="28"/>
            <w:lang w:eastAsia="zh-CN"/>
          </w:rPr>
          <w:delText>，</w:delText>
        </w:r>
        <w:r w:rsidRPr="00B42FAD" w:rsidDel="00E276A8">
          <w:rPr>
            <w:rFonts w:eastAsia="宋体" w:hAnsi="宋体" w:hint="eastAsia"/>
            <w:szCs w:val="28"/>
            <w:lang w:eastAsia="zh-CN"/>
          </w:rPr>
          <w:delText>铺装厚度</w:delText>
        </w:r>
        <w:r w:rsidDel="00E276A8">
          <w:rPr>
            <w:rFonts w:eastAsia="宋体" w:hAnsi="宋体" w:hint="eastAsia"/>
            <w:szCs w:val="28"/>
            <w:lang w:eastAsia="zh-CN"/>
          </w:rPr>
          <w:delText>为</w:delText>
        </w:r>
        <w:r w:rsidRPr="00B42FAD" w:rsidDel="00E276A8">
          <w:rPr>
            <w:rFonts w:eastAsia="宋体" w:hAnsi="宋体" w:hint="eastAsia"/>
            <w:szCs w:val="28"/>
            <w:lang w:eastAsia="zh-CN"/>
          </w:rPr>
          <w:delText>60mm</w:delText>
        </w:r>
      </w:del>
      <w:del w:id="89" w:author="Engineering" w:date="2022-05-13T05:17:00Z">
        <w:r w:rsidDel="001700EF">
          <w:rPr>
            <w:rFonts w:eastAsia="宋体" w:hAnsi="宋体" w:hint="eastAsia"/>
            <w:szCs w:val="28"/>
            <w:lang w:eastAsia="zh-CN"/>
          </w:rPr>
          <w:delText>；</w:delText>
        </w:r>
      </w:del>
    </w:p>
    <w:p w14:paraId="784A82FF" w14:textId="2BF0EEA4" w:rsidR="00CA2662" w:rsidRPr="00B42FAD" w:rsidDel="001700EF" w:rsidRDefault="00CA2662" w:rsidP="00CA2662">
      <w:pPr>
        <w:snapToGrid w:val="0"/>
        <w:spacing w:line="360" w:lineRule="auto"/>
        <w:ind w:firstLine="560"/>
        <w:rPr>
          <w:del w:id="90" w:author="Engineering" w:date="2022-05-13T05:17:00Z"/>
          <w:rFonts w:eastAsia="宋体" w:hAnsi="宋体"/>
          <w:szCs w:val="28"/>
          <w:lang w:eastAsia="zh-CN"/>
        </w:rPr>
      </w:pPr>
      <w:del w:id="91" w:author="Engineering" w:date="2022-05-13T05:17:00Z">
        <w:r w:rsidRPr="00B42FAD" w:rsidDel="001700EF">
          <w:rPr>
            <w:rFonts w:eastAsia="宋体" w:hAnsi="宋体" w:hint="eastAsia"/>
            <w:szCs w:val="28"/>
            <w:lang w:eastAsia="zh-CN"/>
          </w:rPr>
          <w:delText>步骤</w:delText>
        </w:r>
        <w:r w:rsidDel="001700EF">
          <w:rPr>
            <w:rFonts w:eastAsia="宋体" w:hAnsi="宋体" w:hint="eastAsia"/>
            <w:szCs w:val="28"/>
            <w:lang w:eastAsia="zh-CN"/>
          </w:rPr>
          <w:delText>3</w:delText>
        </w:r>
        <w:r w:rsidRPr="00B42FAD" w:rsidDel="001700EF">
          <w:rPr>
            <w:rFonts w:eastAsia="宋体" w:hAnsi="宋体" w:hint="eastAsia"/>
            <w:szCs w:val="28"/>
            <w:lang w:eastAsia="zh-CN"/>
          </w:rPr>
          <w:delText>、</w:delText>
        </w:r>
        <w:r w:rsidDel="001700EF">
          <w:rPr>
            <w:rFonts w:eastAsia="宋体" w:hAnsi="宋体" w:hint="eastAsia"/>
            <w:szCs w:val="28"/>
            <w:lang w:eastAsia="zh-CN"/>
          </w:rPr>
          <w:delText>进行振</w:delText>
        </w:r>
        <w:r w:rsidRPr="00B42FAD" w:rsidDel="001700EF">
          <w:rPr>
            <w:rFonts w:eastAsia="宋体" w:hAnsi="宋体" w:hint="eastAsia"/>
            <w:szCs w:val="28"/>
            <w:lang w:eastAsia="zh-CN"/>
          </w:rPr>
          <w:delText>实</w:delText>
        </w:r>
        <w:r w:rsidDel="001700EF">
          <w:rPr>
            <w:rFonts w:eastAsia="宋体" w:hAnsi="宋体" w:hint="eastAsia"/>
            <w:szCs w:val="28"/>
            <w:lang w:eastAsia="zh-CN"/>
          </w:rPr>
          <w:delText>和整平操作，控制铺装</w:delText>
        </w:r>
        <w:r w:rsidRPr="00B42FAD" w:rsidDel="001700EF">
          <w:rPr>
            <w:rFonts w:eastAsia="宋体" w:hAnsi="宋体" w:hint="eastAsia"/>
            <w:szCs w:val="28"/>
            <w:lang w:eastAsia="zh-CN"/>
          </w:rPr>
          <w:delText>厚度</w:delText>
        </w:r>
        <w:r w:rsidDel="001700EF">
          <w:rPr>
            <w:rFonts w:eastAsia="宋体" w:hAnsi="宋体" w:hint="eastAsia"/>
            <w:szCs w:val="28"/>
            <w:lang w:eastAsia="zh-CN"/>
          </w:rPr>
          <w:delText>为</w:delText>
        </w:r>
        <w:r w:rsidRPr="00B42FAD" w:rsidDel="001700EF">
          <w:rPr>
            <w:rFonts w:eastAsia="宋体" w:hAnsi="宋体" w:hint="eastAsia"/>
            <w:szCs w:val="28"/>
            <w:lang w:eastAsia="zh-CN"/>
          </w:rPr>
          <w:delText>5</w:delText>
        </w:r>
        <w:r w:rsidR="00E276A8" w:rsidDel="001700EF">
          <w:rPr>
            <w:rFonts w:eastAsia="宋体" w:hAnsi="宋体" w:hint="eastAsia"/>
            <w:szCs w:val="28"/>
            <w:lang w:eastAsia="zh-CN"/>
          </w:rPr>
          <w:delText>5</w:delText>
        </w:r>
        <w:r w:rsidRPr="00B42FAD" w:rsidDel="001700EF">
          <w:rPr>
            <w:rFonts w:eastAsia="宋体" w:hAnsi="宋体" w:hint="eastAsia"/>
            <w:szCs w:val="28"/>
            <w:lang w:eastAsia="zh-CN"/>
          </w:rPr>
          <w:delText>mm</w:delText>
        </w:r>
        <w:r w:rsidRPr="00B42FAD" w:rsidDel="001700EF">
          <w:rPr>
            <w:rFonts w:eastAsia="宋体" w:hAnsi="宋体" w:hint="eastAsia"/>
            <w:szCs w:val="28"/>
            <w:lang w:eastAsia="zh-CN"/>
          </w:rPr>
          <w:delText>；</w:delText>
        </w:r>
      </w:del>
    </w:p>
    <w:p w14:paraId="5D90563D" w14:textId="3DD9933C" w:rsidR="00CA2662" w:rsidRPr="00B42FAD" w:rsidDel="001700EF" w:rsidRDefault="00CA2662" w:rsidP="00CA2662">
      <w:pPr>
        <w:snapToGrid w:val="0"/>
        <w:spacing w:line="360" w:lineRule="auto"/>
        <w:ind w:firstLine="560"/>
        <w:rPr>
          <w:del w:id="92" w:author="Engineering" w:date="2022-05-13T05:17:00Z"/>
          <w:rFonts w:eastAsia="宋体" w:hAnsi="宋体"/>
          <w:szCs w:val="28"/>
          <w:lang w:eastAsia="zh-CN"/>
        </w:rPr>
      </w:pPr>
      <w:del w:id="93" w:author="Engineering" w:date="2022-05-13T05:17:00Z">
        <w:r w:rsidRPr="00B42FAD" w:rsidDel="001700EF">
          <w:rPr>
            <w:rFonts w:eastAsia="宋体" w:hAnsi="宋体" w:hint="eastAsia"/>
            <w:szCs w:val="28"/>
            <w:lang w:eastAsia="zh-CN"/>
          </w:rPr>
          <w:delText>步骤</w:delText>
        </w:r>
        <w:r w:rsidDel="001700EF">
          <w:rPr>
            <w:rFonts w:eastAsia="宋体" w:hAnsi="宋体" w:hint="eastAsia"/>
            <w:szCs w:val="28"/>
            <w:lang w:eastAsia="zh-CN"/>
          </w:rPr>
          <w:delText>4</w:delText>
        </w:r>
        <w:r w:rsidRPr="00B42FAD" w:rsidDel="001700EF">
          <w:rPr>
            <w:rFonts w:eastAsia="宋体" w:hAnsi="宋体" w:hint="eastAsia"/>
            <w:szCs w:val="28"/>
            <w:lang w:eastAsia="zh-CN"/>
          </w:rPr>
          <w:delText>、铺设覆盖薄膜，进行保湿养护。</w:delText>
        </w:r>
      </w:del>
    </w:p>
    <w:p w14:paraId="064E4C8D" w14:textId="6E88AC00" w:rsidR="00C82417" w:rsidRPr="00C82417" w:rsidDel="001700EF" w:rsidRDefault="00684D47" w:rsidP="00C82417">
      <w:pPr>
        <w:ind w:firstLine="560"/>
        <w:rPr>
          <w:del w:id="94" w:author="Engineering" w:date="2022-05-13T05:17:00Z"/>
          <w:rFonts w:eastAsia="宋体" w:hAnsi="宋体"/>
          <w:szCs w:val="28"/>
          <w:highlight w:val="yellow"/>
          <w:lang w:eastAsia="zh-CN"/>
        </w:rPr>
      </w:pPr>
      <w:del w:id="95" w:author="Engineering" w:date="2022-05-13T05:17:00Z">
        <w:r w:rsidDel="001700EF">
          <w:rPr>
            <w:rFonts w:eastAsia="宋体" w:hAnsi="宋体" w:hint="eastAsia"/>
            <w:szCs w:val="28"/>
            <w:lang w:eastAsia="zh-CN"/>
          </w:rPr>
          <w:delText>本实施例的桥面的相关性能指标为：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STC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组合桥面钢面板上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STC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层厚度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55mm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，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STC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抗压强度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132.6MPa,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抗折强度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22.5MPa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，抗压弹性模量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43.5GPa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，弹性极限抗拉强度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7.96MPa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，极限抗拉强度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9.88MPa</w:delText>
        </w:r>
        <w:r w:rsidR="00C82417" w:rsidRPr="00C82417" w:rsidDel="001700EF">
          <w:rPr>
            <w:rFonts w:eastAsia="宋体" w:hAnsi="宋体" w:hint="eastAsia"/>
            <w:szCs w:val="28"/>
            <w:lang w:eastAsia="zh-CN"/>
          </w:rPr>
          <w:delText>；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面层沥青混凝土厚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2cm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。</w:delText>
        </w:r>
        <w:r w:rsidR="00C82417" w:rsidRPr="00C82417" w:rsidDel="001700EF">
          <w:rPr>
            <w:rFonts w:eastAsia="宋体" w:hAnsi="宋体"/>
            <w:szCs w:val="28"/>
            <w:highlight w:val="yellow"/>
            <w:lang w:eastAsia="zh-CN"/>
          </w:rPr>
          <w:delText>经计算，采用组合桥面后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桥面板刚度增加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40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倍，相当于钢面板厚由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12mm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增降至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40mm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。应力大幅下降，其中钢面板横向拉应力由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100MPa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降至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21.9MPa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（降幅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78%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）；面板与纵肋焊缝拉应力由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76.9MPa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降至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24.6MPa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（降幅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68%</w:delText>
        </w:r>
        <w:r w:rsidR="00C82417"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）。</w:delText>
        </w:r>
      </w:del>
    </w:p>
    <w:p w14:paraId="0836F9A4" w14:textId="2D3F6B85" w:rsidR="00684D47" w:rsidRPr="00B42FAD" w:rsidDel="001700EF" w:rsidRDefault="00C82417" w:rsidP="00C82417">
      <w:pPr>
        <w:snapToGrid w:val="0"/>
        <w:spacing w:line="360" w:lineRule="auto"/>
        <w:ind w:firstLine="560"/>
        <w:rPr>
          <w:del w:id="96" w:author="Engineering" w:date="2022-05-13T05:17:00Z"/>
          <w:rFonts w:eastAsia="宋体" w:hAnsi="宋体"/>
          <w:szCs w:val="28"/>
          <w:lang w:eastAsia="zh-CN"/>
        </w:rPr>
      </w:pPr>
      <w:del w:id="97" w:author="Engineering" w:date="2022-05-13T05:17:00Z">
        <w:r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STC</w:delText>
        </w:r>
        <w:r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桥面板顺桥向的拉应力为</w:delText>
        </w:r>
        <w:r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10 MPa</w:delText>
        </w:r>
        <w:r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，压应力为</w:delText>
        </w:r>
        <w:r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19.3 MPa</w:delText>
        </w:r>
        <w:r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；横桥向的拉应力</w:delText>
        </w:r>
        <w:r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6.4 MPa</w:delText>
        </w:r>
        <w:r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，压应力</w:delText>
        </w:r>
        <w:r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10.6 MPa</w:delText>
        </w:r>
        <w:r w:rsidRPr="00C82417" w:rsidDel="001700EF">
          <w:rPr>
            <w:rFonts w:eastAsia="宋体" w:hAnsi="宋体" w:hint="eastAsia"/>
            <w:szCs w:val="28"/>
            <w:highlight w:val="yellow"/>
            <w:lang w:eastAsia="zh-CN"/>
          </w:rPr>
          <w:delText>。</w:delText>
        </w:r>
      </w:del>
    </w:p>
    <w:p w14:paraId="7D5BAC54" w14:textId="77777777" w:rsidR="000976CB" w:rsidRDefault="00082A0A" w:rsidP="00082A0A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综上所述，本发明的</w:t>
      </w:r>
      <w:r w:rsidR="000976CB">
        <w:rPr>
          <w:rFonts w:eastAsia="宋体" w:hAnsi="宋体" w:hint="eastAsia"/>
          <w:szCs w:val="28"/>
          <w:lang w:eastAsia="zh-CN"/>
        </w:rPr>
        <w:t>桥面结构具有以下优势：</w:t>
      </w:r>
    </w:p>
    <w:p w14:paraId="77881E35" w14:textId="40EF1078" w:rsidR="00082A0A" w:rsidRPr="004807F9" w:rsidRDefault="00082A0A" w:rsidP="00082A0A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723AE0">
        <w:rPr>
          <w:rFonts w:eastAsia="宋体" w:hAnsi="宋体" w:hint="eastAsia"/>
          <w:szCs w:val="28"/>
          <w:lang w:eastAsia="zh-CN"/>
        </w:rPr>
        <w:t>1</w:t>
      </w:r>
      <w:r w:rsidRPr="00723AE0">
        <w:rPr>
          <w:rFonts w:eastAsia="宋体" w:hAnsi="宋体" w:hint="eastAsia"/>
          <w:szCs w:val="28"/>
          <w:lang w:eastAsia="zh-CN"/>
        </w:rPr>
        <w:t>、与传统正交异性钢桥面系相比，钢</w:t>
      </w:r>
      <w:r w:rsidRPr="00723AE0">
        <w:rPr>
          <w:rFonts w:eastAsia="宋体" w:hAnsi="宋体" w:hint="eastAsia"/>
          <w:szCs w:val="28"/>
          <w:lang w:eastAsia="zh-CN"/>
        </w:rPr>
        <w:t>-STC</w:t>
      </w:r>
      <w:r w:rsidRPr="00723AE0">
        <w:rPr>
          <w:rFonts w:eastAsia="宋体" w:hAnsi="宋体" w:hint="eastAsia"/>
          <w:szCs w:val="28"/>
          <w:lang w:eastAsia="zh-CN"/>
        </w:rPr>
        <w:t>轻型组合桥面结构的局部刚度显著提高。大幅度降低了正交异性钢桥面各构造细节处的荷载应力，降低了疲劳开裂的风险。</w:t>
      </w:r>
    </w:p>
    <w:p w14:paraId="3BFBDEF3" w14:textId="77777777" w:rsidR="00082A0A" w:rsidRPr="004807F9" w:rsidRDefault="00082A0A" w:rsidP="00082A0A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4807F9">
        <w:rPr>
          <w:rFonts w:eastAsia="宋体" w:hAnsi="宋体" w:hint="eastAsia"/>
          <w:szCs w:val="28"/>
          <w:lang w:eastAsia="zh-CN"/>
        </w:rPr>
        <w:t>2</w:t>
      </w:r>
      <w:r w:rsidRPr="004807F9">
        <w:rPr>
          <w:rFonts w:eastAsia="宋体" w:hAnsi="宋体" w:hint="eastAsia"/>
          <w:szCs w:val="28"/>
          <w:lang w:eastAsia="zh-CN"/>
        </w:rPr>
        <w:t>、</w:t>
      </w:r>
      <w:r w:rsidRPr="004807F9">
        <w:rPr>
          <w:rFonts w:eastAsia="宋体" w:hAnsi="宋体" w:hint="eastAsia"/>
          <w:szCs w:val="28"/>
          <w:lang w:eastAsia="zh-CN"/>
        </w:rPr>
        <w:t xml:space="preserve"> STC</w:t>
      </w:r>
      <w:r w:rsidRPr="004807F9">
        <w:rPr>
          <w:rFonts w:eastAsia="宋体" w:hAnsi="宋体" w:hint="eastAsia"/>
          <w:szCs w:val="28"/>
          <w:lang w:eastAsia="zh-CN"/>
        </w:rPr>
        <w:t>层为永久结构，在整个钢</w:t>
      </w:r>
      <w:r w:rsidRPr="004807F9">
        <w:rPr>
          <w:rFonts w:eastAsia="宋体" w:hAnsi="宋体" w:hint="eastAsia"/>
          <w:szCs w:val="28"/>
          <w:lang w:eastAsia="zh-CN"/>
        </w:rPr>
        <w:t>-STC</w:t>
      </w:r>
      <w:r w:rsidRPr="004807F9">
        <w:rPr>
          <w:rFonts w:eastAsia="宋体" w:hAnsi="宋体" w:hint="eastAsia"/>
          <w:szCs w:val="28"/>
          <w:lang w:eastAsia="zh-CN"/>
        </w:rPr>
        <w:t>轻型组合桥面结构使用年限内无需更换，只需更换价格较低的普通沥青磨耗层。</w:t>
      </w:r>
    </w:p>
    <w:p w14:paraId="48A4E851" w14:textId="77777777" w:rsidR="00082A0A" w:rsidRPr="004807F9" w:rsidRDefault="00082A0A" w:rsidP="00082A0A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4807F9">
        <w:rPr>
          <w:rFonts w:eastAsia="宋体" w:hAnsi="宋体" w:hint="eastAsia"/>
          <w:szCs w:val="28"/>
          <w:lang w:eastAsia="zh-CN"/>
        </w:rPr>
        <w:t>3</w:t>
      </w:r>
      <w:r w:rsidRPr="004807F9">
        <w:rPr>
          <w:rFonts w:eastAsia="宋体" w:hAnsi="宋体" w:hint="eastAsia"/>
          <w:szCs w:val="28"/>
          <w:lang w:eastAsia="zh-CN"/>
        </w:rPr>
        <w:t>、相较于其他类型的铺装层，其全寿命周期造价和</w:t>
      </w:r>
      <w:proofErr w:type="gramStart"/>
      <w:r w:rsidRPr="004807F9">
        <w:rPr>
          <w:rFonts w:eastAsia="宋体" w:hAnsi="宋体" w:hint="eastAsia"/>
          <w:szCs w:val="28"/>
          <w:lang w:eastAsia="zh-CN"/>
        </w:rPr>
        <w:t>碳排放</w:t>
      </w:r>
      <w:proofErr w:type="gramEnd"/>
      <w:r w:rsidRPr="004807F9">
        <w:rPr>
          <w:rFonts w:eastAsia="宋体" w:hAnsi="宋体" w:hint="eastAsia"/>
          <w:szCs w:val="28"/>
          <w:lang w:eastAsia="zh-CN"/>
        </w:rPr>
        <w:t>具有压倒性优势。以目前普遍使用的环氧沥青铺装为例，均价约</w:t>
      </w:r>
      <w:r w:rsidRPr="004807F9">
        <w:rPr>
          <w:rFonts w:eastAsia="宋体" w:hAnsi="宋体" w:hint="eastAsia"/>
          <w:szCs w:val="28"/>
          <w:lang w:eastAsia="zh-CN"/>
        </w:rPr>
        <w:t>1600</w:t>
      </w:r>
      <w:r w:rsidRPr="004807F9">
        <w:rPr>
          <w:rFonts w:eastAsia="宋体" w:hAnsi="宋体" w:hint="eastAsia"/>
          <w:szCs w:val="28"/>
          <w:lang w:eastAsia="zh-CN"/>
        </w:rPr>
        <w:t>元</w:t>
      </w:r>
      <w:r w:rsidRPr="004807F9">
        <w:rPr>
          <w:rFonts w:eastAsia="宋体" w:hAnsi="宋体" w:hint="eastAsia"/>
          <w:szCs w:val="28"/>
          <w:lang w:eastAsia="zh-CN"/>
        </w:rPr>
        <w:t>/</w:t>
      </w:r>
      <w:r w:rsidRPr="004807F9">
        <w:rPr>
          <w:rFonts w:eastAsia="宋体" w:hAnsi="宋体" w:hint="eastAsia"/>
          <w:szCs w:val="28"/>
          <w:lang w:eastAsia="zh-CN"/>
        </w:rPr>
        <w:t>㎡，每</w:t>
      </w:r>
      <w:r w:rsidRPr="004807F9">
        <w:rPr>
          <w:rFonts w:eastAsia="宋体" w:hAnsi="宋体" w:hint="eastAsia"/>
          <w:szCs w:val="28"/>
          <w:lang w:eastAsia="zh-CN"/>
        </w:rPr>
        <w:t>8</w:t>
      </w:r>
      <w:r w:rsidRPr="004807F9">
        <w:rPr>
          <w:rFonts w:eastAsia="宋体" w:hAnsi="宋体" w:hint="eastAsia"/>
          <w:szCs w:val="28"/>
          <w:lang w:eastAsia="zh-CN"/>
        </w:rPr>
        <w:t>年更换一次。</w:t>
      </w:r>
      <w:r w:rsidRPr="004807F9">
        <w:rPr>
          <w:rFonts w:eastAsia="宋体" w:hAnsi="宋体" w:hint="eastAsia"/>
          <w:szCs w:val="28"/>
          <w:lang w:eastAsia="zh-CN"/>
        </w:rPr>
        <w:t>STC</w:t>
      </w:r>
      <w:proofErr w:type="gramStart"/>
      <w:r w:rsidRPr="004807F9">
        <w:rPr>
          <w:rFonts w:eastAsia="宋体" w:hAnsi="宋体" w:hint="eastAsia"/>
          <w:szCs w:val="28"/>
          <w:lang w:eastAsia="zh-CN"/>
        </w:rPr>
        <w:lastRenderedPageBreak/>
        <w:t>层约</w:t>
      </w:r>
      <w:r w:rsidRPr="004807F9">
        <w:rPr>
          <w:rFonts w:eastAsia="宋体" w:hAnsi="宋体" w:hint="eastAsia"/>
          <w:szCs w:val="28"/>
          <w:lang w:eastAsia="zh-CN"/>
        </w:rPr>
        <w:t>1800</w:t>
      </w:r>
      <w:r w:rsidRPr="004807F9">
        <w:rPr>
          <w:rFonts w:eastAsia="宋体" w:hAnsi="宋体" w:hint="eastAsia"/>
          <w:szCs w:val="28"/>
          <w:lang w:eastAsia="zh-CN"/>
        </w:rPr>
        <w:t>元</w:t>
      </w:r>
      <w:proofErr w:type="gramEnd"/>
      <w:r w:rsidRPr="004807F9">
        <w:rPr>
          <w:rFonts w:eastAsia="宋体" w:hAnsi="宋体" w:hint="eastAsia"/>
          <w:szCs w:val="28"/>
          <w:lang w:eastAsia="zh-CN"/>
        </w:rPr>
        <w:t>/</w:t>
      </w:r>
      <w:r w:rsidRPr="004807F9">
        <w:rPr>
          <w:rFonts w:eastAsia="宋体" w:hAnsi="宋体" w:hint="eastAsia"/>
          <w:szCs w:val="28"/>
          <w:lang w:eastAsia="zh-CN"/>
        </w:rPr>
        <w:t>㎡，无需更换，磨耗层约</w:t>
      </w:r>
      <w:r w:rsidRPr="004807F9">
        <w:rPr>
          <w:rFonts w:eastAsia="宋体" w:hAnsi="宋体" w:hint="eastAsia"/>
          <w:szCs w:val="28"/>
          <w:lang w:eastAsia="zh-CN"/>
        </w:rPr>
        <w:t>80</w:t>
      </w:r>
      <w:r w:rsidRPr="004807F9">
        <w:rPr>
          <w:rFonts w:eastAsia="宋体" w:hAnsi="宋体" w:hint="eastAsia"/>
          <w:szCs w:val="28"/>
          <w:lang w:eastAsia="zh-CN"/>
        </w:rPr>
        <w:t>元</w:t>
      </w:r>
      <w:r w:rsidRPr="004807F9">
        <w:rPr>
          <w:rFonts w:eastAsia="宋体" w:hAnsi="宋体" w:hint="eastAsia"/>
          <w:szCs w:val="28"/>
          <w:lang w:eastAsia="zh-CN"/>
        </w:rPr>
        <w:t>/</w:t>
      </w:r>
      <w:r w:rsidRPr="004807F9">
        <w:rPr>
          <w:rFonts w:eastAsia="宋体" w:hAnsi="宋体" w:hint="eastAsia"/>
          <w:szCs w:val="28"/>
          <w:lang w:eastAsia="zh-CN"/>
        </w:rPr>
        <w:t>㎡，每</w:t>
      </w:r>
      <w:r w:rsidRPr="004807F9">
        <w:rPr>
          <w:rFonts w:eastAsia="宋体" w:hAnsi="宋体" w:hint="eastAsia"/>
          <w:szCs w:val="28"/>
          <w:lang w:eastAsia="zh-CN"/>
        </w:rPr>
        <w:t>8</w:t>
      </w:r>
      <w:r w:rsidRPr="004807F9">
        <w:rPr>
          <w:rFonts w:eastAsia="宋体" w:hAnsi="宋体" w:hint="eastAsia"/>
          <w:szCs w:val="28"/>
          <w:lang w:eastAsia="zh-CN"/>
        </w:rPr>
        <w:t>年更换一次。从第</w:t>
      </w:r>
      <w:r w:rsidRPr="004807F9">
        <w:rPr>
          <w:rFonts w:eastAsia="宋体" w:hAnsi="宋体" w:hint="eastAsia"/>
          <w:szCs w:val="28"/>
          <w:lang w:eastAsia="zh-CN"/>
        </w:rPr>
        <w:t>8</w:t>
      </w:r>
      <w:r w:rsidRPr="004807F9">
        <w:rPr>
          <w:rFonts w:eastAsia="宋体" w:hAnsi="宋体" w:hint="eastAsia"/>
          <w:szCs w:val="28"/>
          <w:lang w:eastAsia="zh-CN"/>
        </w:rPr>
        <w:t>年</w:t>
      </w:r>
      <w:r w:rsidRPr="004807F9">
        <w:rPr>
          <w:rFonts w:eastAsia="宋体" w:hAnsi="宋体" w:hint="eastAsia"/>
          <w:szCs w:val="28"/>
          <w:lang w:eastAsia="zh-CN"/>
        </w:rPr>
        <w:t>(</w:t>
      </w:r>
      <w:r w:rsidRPr="004807F9">
        <w:rPr>
          <w:rFonts w:eastAsia="宋体" w:hAnsi="宋体" w:hint="eastAsia"/>
          <w:szCs w:val="28"/>
          <w:lang w:eastAsia="zh-CN"/>
        </w:rPr>
        <w:t>第一次大修更换</w:t>
      </w:r>
      <w:r w:rsidRPr="004807F9">
        <w:rPr>
          <w:rFonts w:eastAsia="宋体" w:hAnsi="宋体" w:hint="eastAsia"/>
          <w:szCs w:val="28"/>
          <w:lang w:eastAsia="zh-CN"/>
        </w:rPr>
        <w:t>)</w:t>
      </w:r>
      <w:r w:rsidRPr="004807F9">
        <w:rPr>
          <w:rFonts w:eastAsia="宋体" w:hAnsi="宋体" w:hint="eastAsia"/>
          <w:szCs w:val="28"/>
          <w:lang w:eastAsia="zh-CN"/>
        </w:rPr>
        <w:t>开始，钢</w:t>
      </w:r>
      <w:r w:rsidRPr="004807F9">
        <w:rPr>
          <w:rFonts w:eastAsia="宋体" w:hAnsi="宋体" w:hint="eastAsia"/>
          <w:szCs w:val="28"/>
          <w:lang w:eastAsia="zh-CN"/>
        </w:rPr>
        <w:t>-STC</w:t>
      </w:r>
      <w:r w:rsidRPr="004807F9">
        <w:rPr>
          <w:rFonts w:eastAsia="宋体" w:hAnsi="宋体" w:hint="eastAsia"/>
          <w:szCs w:val="28"/>
          <w:lang w:eastAsia="zh-CN"/>
        </w:rPr>
        <w:t>轻型组合桥面的经济优势就</w:t>
      </w:r>
      <w:proofErr w:type="gramStart"/>
      <w:r w:rsidRPr="004807F9">
        <w:rPr>
          <w:rFonts w:eastAsia="宋体" w:hAnsi="宋体" w:hint="eastAsia"/>
          <w:szCs w:val="28"/>
          <w:lang w:eastAsia="zh-CN"/>
        </w:rPr>
        <w:t>凸</w:t>
      </w:r>
      <w:proofErr w:type="gramEnd"/>
      <w:r w:rsidRPr="004807F9">
        <w:rPr>
          <w:rFonts w:eastAsia="宋体" w:hAnsi="宋体" w:hint="eastAsia"/>
          <w:szCs w:val="28"/>
          <w:lang w:eastAsia="zh-CN"/>
        </w:rPr>
        <w:t>显出来。到第</w:t>
      </w:r>
      <w:r w:rsidRPr="004807F9">
        <w:rPr>
          <w:rFonts w:eastAsia="宋体" w:hAnsi="宋体" w:hint="eastAsia"/>
          <w:szCs w:val="28"/>
          <w:lang w:eastAsia="zh-CN"/>
        </w:rPr>
        <w:t>50</w:t>
      </w:r>
      <w:r w:rsidRPr="004807F9">
        <w:rPr>
          <w:rFonts w:eastAsia="宋体" w:hAnsi="宋体" w:hint="eastAsia"/>
          <w:szCs w:val="28"/>
          <w:lang w:eastAsia="zh-CN"/>
        </w:rPr>
        <w:t>年</w:t>
      </w:r>
      <w:r w:rsidRPr="004807F9">
        <w:rPr>
          <w:rFonts w:eastAsia="宋体" w:hAnsi="宋体" w:hint="eastAsia"/>
          <w:szCs w:val="28"/>
          <w:lang w:eastAsia="zh-CN"/>
        </w:rPr>
        <w:t>(STC</w:t>
      </w:r>
      <w:r w:rsidRPr="004807F9">
        <w:rPr>
          <w:rFonts w:eastAsia="宋体" w:hAnsi="宋体" w:hint="eastAsia"/>
          <w:szCs w:val="28"/>
          <w:lang w:eastAsia="zh-CN"/>
        </w:rPr>
        <w:t>层最低设计使用寿命</w:t>
      </w:r>
      <w:r w:rsidRPr="004807F9">
        <w:rPr>
          <w:rFonts w:eastAsia="宋体" w:hAnsi="宋体" w:hint="eastAsia"/>
          <w:szCs w:val="28"/>
          <w:lang w:eastAsia="zh-CN"/>
        </w:rPr>
        <w:t>)</w:t>
      </w:r>
      <w:r w:rsidRPr="004807F9">
        <w:rPr>
          <w:rFonts w:eastAsia="宋体" w:hAnsi="宋体" w:hint="eastAsia"/>
          <w:szCs w:val="28"/>
          <w:lang w:eastAsia="zh-CN"/>
        </w:rPr>
        <w:t>，钢</w:t>
      </w:r>
      <w:r w:rsidRPr="004807F9">
        <w:rPr>
          <w:rFonts w:eastAsia="宋体" w:hAnsi="宋体" w:hint="eastAsia"/>
          <w:szCs w:val="28"/>
          <w:lang w:eastAsia="zh-CN"/>
        </w:rPr>
        <w:t>-STC</w:t>
      </w:r>
      <w:r w:rsidRPr="004807F9">
        <w:rPr>
          <w:rFonts w:eastAsia="宋体" w:hAnsi="宋体" w:hint="eastAsia"/>
          <w:szCs w:val="28"/>
          <w:lang w:eastAsia="zh-CN"/>
        </w:rPr>
        <w:t>轻型组合桥面铺装材料总造价只有不到前者的四分之一。</w:t>
      </w:r>
    </w:p>
    <w:p w14:paraId="797155AC" w14:textId="77777777" w:rsidR="00082A0A" w:rsidRPr="004807F9" w:rsidRDefault="00082A0A" w:rsidP="00082A0A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 w:rsidRPr="004807F9">
        <w:rPr>
          <w:rFonts w:eastAsia="宋体" w:hAnsi="宋体" w:hint="eastAsia"/>
          <w:szCs w:val="28"/>
          <w:lang w:eastAsia="zh-CN"/>
        </w:rPr>
        <w:t>4</w:t>
      </w:r>
      <w:r w:rsidRPr="004807F9">
        <w:rPr>
          <w:rFonts w:eastAsia="宋体" w:hAnsi="宋体" w:hint="eastAsia"/>
          <w:szCs w:val="28"/>
          <w:lang w:eastAsia="zh-CN"/>
        </w:rPr>
        <w:t>、免蒸养工艺不仅可以节省蒸养设备，降低施工难度，还可节约大量能源，降低碳排放，经济优势和环境保护优势更为明显。</w:t>
      </w:r>
    </w:p>
    <w:p w14:paraId="7ED26562" w14:textId="2B9DD230" w:rsidR="00E27AAC" w:rsidRPr="00B8056B" w:rsidRDefault="00E76362">
      <w:pPr>
        <w:spacing w:line="360" w:lineRule="auto"/>
        <w:ind w:firstLine="560"/>
        <w:rPr>
          <w:rFonts w:eastAsia="宋体"/>
          <w:szCs w:val="28"/>
          <w:lang w:eastAsia="zh-CN"/>
        </w:rPr>
      </w:pPr>
      <w:r w:rsidRPr="00B8056B">
        <w:rPr>
          <w:rFonts w:eastAsia="宋体" w:hAnsi="宋体"/>
          <w:szCs w:val="28"/>
          <w:lang w:eastAsia="zh-CN"/>
        </w:rPr>
        <w:t>以上所述实施例仅表达了本发明的</w:t>
      </w:r>
      <w:r w:rsidRPr="00B8056B">
        <w:rPr>
          <w:rFonts w:eastAsia="宋体" w:hAnsi="宋体"/>
          <w:szCs w:val="28"/>
        </w:rPr>
        <w:t>几种实施方式，其描述较为具体和详细，但并不能因此而理解为对本发明专利范围的限制。应当指出的是，对于本领域的普通技术人员来说，在不脱离本发明构思的前提下，还可以做出若干变形和改进，这些都属于本发明的保护范围。因此，本发明专利的保护范围应以所附权利要求为准。</w:t>
      </w:r>
    </w:p>
    <w:p w14:paraId="68885DF4" w14:textId="77777777" w:rsidR="00E27AAC" w:rsidRPr="00B8056B" w:rsidRDefault="00E27AAC">
      <w:pPr>
        <w:spacing w:line="360" w:lineRule="auto"/>
        <w:ind w:firstLine="560"/>
        <w:rPr>
          <w:rFonts w:eastAsia="宋体"/>
          <w:szCs w:val="28"/>
        </w:rPr>
        <w:sectPr w:rsidR="00E27AAC" w:rsidRPr="00B8056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pgSz w:w="11905" w:h="16837"/>
          <w:pgMar w:top="1361" w:right="851" w:bottom="851" w:left="1418" w:header="794" w:footer="284" w:gutter="0"/>
          <w:pgNumType w:start="1"/>
          <w:cols w:space="720"/>
          <w:docGrid w:type="lines" w:linePitch="381"/>
        </w:sectPr>
      </w:pPr>
    </w:p>
    <w:p w14:paraId="2C2EA483" w14:textId="490CBA0F" w:rsidR="00E27AAC" w:rsidRPr="00B8056B" w:rsidRDefault="00B75B42">
      <w:pPr>
        <w:adjustRightInd w:val="0"/>
        <w:snapToGrid w:val="0"/>
        <w:spacing w:line="360" w:lineRule="auto"/>
        <w:ind w:firstLine="560"/>
        <w:jc w:val="center"/>
        <w:rPr>
          <w:rFonts w:eastAsia="宋体"/>
          <w:szCs w:val="28"/>
          <w:lang w:eastAsia="zh-CN"/>
        </w:rPr>
      </w:pPr>
      <w:r>
        <w:rPr>
          <w:rFonts w:eastAsia="宋体"/>
          <w:szCs w:val="28"/>
          <w:lang w:eastAsia="zh-CN"/>
        </w:rPr>
        <w:lastRenderedPageBreak/>
        <w:t>无</w:t>
      </w:r>
    </w:p>
    <w:p w14:paraId="146A034B" w14:textId="77777777" w:rsidR="00E27AAC" w:rsidRPr="00B8056B" w:rsidRDefault="00E27AAC">
      <w:pPr>
        <w:adjustRightInd w:val="0"/>
        <w:snapToGrid w:val="0"/>
        <w:spacing w:line="360" w:lineRule="auto"/>
        <w:ind w:firstLine="560"/>
        <w:jc w:val="center"/>
        <w:rPr>
          <w:rFonts w:eastAsia="宋体"/>
          <w:szCs w:val="28"/>
        </w:rPr>
      </w:pPr>
    </w:p>
    <w:p w14:paraId="420D1595" w14:textId="77777777" w:rsidR="00E27AAC" w:rsidRPr="00B8056B" w:rsidRDefault="00E27AAC">
      <w:pPr>
        <w:adjustRightInd w:val="0"/>
        <w:snapToGrid w:val="0"/>
        <w:spacing w:line="360" w:lineRule="auto"/>
        <w:ind w:firstLine="560"/>
        <w:jc w:val="center"/>
        <w:rPr>
          <w:rFonts w:eastAsia="宋体"/>
          <w:szCs w:val="28"/>
        </w:rPr>
      </w:pPr>
    </w:p>
    <w:p w14:paraId="0B01DDF5" w14:textId="77777777" w:rsidR="00E27AAC" w:rsidRPr="00B8056B" w:rsidRDefault="00E27AAC">
      <w:pPr>
        <w:adjustRightInd w:val="0"/>
        <w:snapToGrid w:val="0"/>
        <w:spacing w:line="360" w:lineRule="auto"/>
        <w:ind w:firstLine="560"/>
        <w:jc w:val="center"/>
        <w:rPr>
          <w:rFonts w:eastAsia="宋体"/>
          <w:szCs w:val="28"/>
        </w:rPr>
      </w:pPr>
    </w:p>
    <w:p w14:paraId="61ACB7E6" w14:textId="77777777" w:rsidR="00E27AAC" w:rsidRPr="00B8056B" w:rsidRDefault="00E27AAC">
      <w:pPr>
        <w:adjustRightInd w:val="0"/>
        <w:snapToGrid w:val="0"/>
        <w:spacing w:line="360" w:lineRule="auto"/>
        <w:ind w:firstLine="560"/>
        <w:jc w:val="center"/>
        <w:rPr>
          <w:rFonts w:eastAsia="宋体"/>
          <w:szCs w:val="28"/>
        </w:rPr>
      </w:pPr>
    </w:p>
    <w:p w14:paraId="3A17DFBA" w14:textId="77777777" w:rsidR="00E27AAC" w:rsidRPr="00B8056B" w:rsidRDefault="00E27AAC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  <w:sectPr w:rsidR="00E27AAC" w:rsidRPr="00B8056B">
          <w:headerReference w:type="default" r:id="rId17"/>
          <w:footerReference w:type="default" r:id="rId18"/>
          <w:footnotePr>
            <w:pos w:val="beneathText"/>
          </w:footnotePr>
          <w:pgSz w:w="11905" w:h="16837"/>
          <w:pgMar w:top="1418" w:right="851" w:bottom="851" w:left="1418" w:header="794" w:footer="284" w:gutter="0"/>
          <w:pgNumType w:start="1"/>
          <w:cols w:space="720"/>
          <w:docGrid w:type="lines" w:linePitch="312"/>
        </w:sectPr>
      </w:pPr>
    </w:p>
    <w:p w14:paraId="40EEAEFF" w14:textId="403B9296" w:rsidR="00E27AAC" w:rsidRPr="00B8056B" w:rsidRDefault="00B75B42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 w:rsidRPr="00B419C5">
        <w:rPr>
          <w:rFonts w:eastAsia="宋体" w:hAnsi="宋体" w:hint="eastAsia"/>
          <w:szCs w:val="28"/>
        </w:rPr>
        <w:lastRenderedPageBreak/>
        <w:t>一种</w:t>
      </w:r>
      <w:r w:rsidRPr="00B660E8">
        <w:rPr>
          <w:rFonts w:eastAsia="宋体" w:hAnsi="宋体" w:hint="eastAsia"/>
          <w:szCs w:val="28"/>
          <w:lang w:eastAsia="zh-CN"/>
        </w:rPr>
        <w:t>钢</w:t>
      </w:r>
      <w:r w:rsidRPr="00B660E8">
        <w:rPr>
          <w:rFonts w:eastAsia="宋体" w:hAnsi="宋体" w:hint="eastAsia"/>
          <w:szCs w:val="28"/>
          <w:lang w:eastAsia="zh-CN"/>
        </w:rPr>
        <w:t>-STC</w:t>
      </w:r>
      <w:r w:rsidRPr="00B660E8">
        <w:rPr>
          <w:rFonts w:eastAsia="宋体" w:hAnsi="宋体" w:hint="eastAsia"/>
          <w:szCs w:val="28"/>
          <w:lang w:eastAsia="zh-CN"/>
        </w:rPr>
        <w:t>轻型组合结构桥面</w:t>
      </w:r>
      <w:r>
        <w:rPr>
          <w:rFonts w:eastAsia="宋体" w:hAnsi="宋体" w:hint="eastAsia"/>
          <w:szCs w:val="28"/>
          <w:lang w:eastAsia="zh-CN"/>
        </w:rPr>
        <w:t>铺装材料</w:t>
      </w:r>
      <w:r w:rsidR="00E76362" w:rsidRPr="00B8056B">
        <w:rPr>
          <w:rFonts w:eastAsia="宋体" w:hAnsi="宋体"/>
          <w:szCs w:val="28"/>
        </w:rPr>
        <w:t>，其特征在于：</w:t>
      </w:r>
      <w:r w:rsidR="007F03E3">
        <w:rPr>
          <w:rFonts w:eastAsia="宋体" w:hAnsi="宋体" w:hint="eastAsia"/>
          <w:szCs w:val="28"/>
          <w:lang w:eastAsia="zh-CN"/>
        </w:rPr>
        <w:t>按照重量份的组成包括：</w:t>
      </w:r>
      <w:r w:rsidR="00EA29B8">
        <w:rPr>
          <w:rFonts w:eastAsia="宋体" w:hAnsi="宋体"/>
          <w:szCs w:val="28"/>
          <w:lang w:eastAsia="zh-CN"/>
        </w:rPr>
        <w:t>P.O42.5</w:t>
      </w:r>
      <w:r w:rsidR="00EA29B8">
        <w:rPr>
          <w:rFonts w:eastAsia="宋体" w:hAnsi="宋体" w:hint="eastAsia"/>
          <w:szCs w:val="28"/>
          <w:lang w:eastAsia="zh-CN"/>
        </w:rPr>
        <w:t>普通硅酸盐水泥：</w:t>
      </w:r>
      <w:r w:rsidR="00EA29B8">
        <w:rPr>
          <w:rFonts w:eastAsia="宋体" w:hAnsi="宋体"/>
          <w:szCs w:val="28"/>
          <w:lang w:eastAsia="zh-CN"/>
        </w:rPr>
        <w:t>20</w:t>
      </w:r>
      <w:r w:rsidR="00EA29B8">
        <w:rPr>
          <w:rFonts w:eastAsia="宋体" w:hAnsi="宋体"/>
          <w:szCs w:val="28"/>
          <w:lang w:eastAsia="zh-CN"/>
        </w:rPr>
        <w:noBreakHyphen/>
        <w:t>35</w:t>
      </w:r>
      <w:r w:rsidR="00EA29B8">
        <w:rPr>
          <w:rFonts w:eastAsia="宋体" w:hAnsi="宋体" w:hint="eastAsia"/>
          <w:szCs w:val="28"/>
          <w:lang w:eastAsia="zh-CN"/>
        </w:rPr>
        <w:t>份；粉煤灰：</w:t>
      </w:r>
      <w:r w:rsidR="00EA29B8">
        <w:rPr>
          <w:rFonts w:eastAsia="宋体" w:hAnsi="宋体"/>
          <w:szCs w:val="28"/>
          <w:lang w:eastAsia="zh-CN"/>
        </w:rPr>
        <w:t>10-25</w:t>
      </w:r>
      <w:r w:rsidR="00EA29B8">
        <w:rPr>
          <w:rFonts w:eastAsia="宋体" w:hAnsi="宋体" w:hint="eastAsia"/>
          <w:szCs w:val="28"/>
          <w:lang w:eastAsia="zh-CN"/>
        </w:rPr>
        <w:t>份；碳酸钙晶须：</w:t>
      </w:r>
      <w:r w:rsidR="00EA29B8">
        <w:rPr>
          <w:rFonts w:eastAsia="宋体" w:hAnsi="宋体"/>
          <w:szCs w:val="28"/>
          <w:lang w:eastAsia="zh-CN"/>
        </w:rPr>
        <w:t>0.4-1</w:t>
      </w:r>
      <w:r w:rsidR="00EA29B8">
        <w:rPr>
          <w:rFonts w:eastAsia="宋体" w:hAnsi="宋体" w:hint="eastAsia"/>
          <w:szCs w:val="28"/>
          <w:lang w:eastAsia="zh-CN"/>
        </w:rPr>
        <w:t>份；微硅粉：</w:t>
      </w:r>
      <w:r w:rsidR="00EA29B8">
        <w:rPr>
          <w:rFonts w:eastAsia="宋体" w:hAnsi="宋体"/>
          <w:szCs w:val="28"/>
          <w:lang w:eastAsia="zh-CN"/>
        </w:rPr>
        <w:t>5-10</w:t>
      </w:r>
      <w:r w:rsidR="00EA29B8">
        <w:rPr>
          <w:rFonts w:eastAsia="宋体" w:hAnsi="宋体" w:hint="eastAsia"/>
          <w:szCs w:val="28"/>
          <w:lang w:eastAsia="zh-CN"/>
        </w:rPr>
        <w:t>份；</w:t>
      </w:r>
      <w:r w:rsidR="00EA29B8">
        <w:rPr>
          <w:rFonts w:eastAsia="宋体" w:hAnsi="宋体"/>
          <w:szCs w:val="28"/>
          <w:lang w:eastAsia="zh-CN"/>
        </w:rPr>
        <w:t>100~200</w:t>
      </w:r>
      <w:r w:rsidR="00EA29B8">
        <w:rPr>
          <w:rFonts w:eastAsia="宋体" w:hAnsi="宋体" w:hint="eastAsia"/>
          <w:szCs w:val="28"/>
          <w:lang w:eastAsia="zh-CN"/>
        </w:rPr>
        <w:t>目石英粉：</w:t>
      </w:r>
      <w:r w:rsidR="00EA29B8">
        <w:rPr>
          <w:rFonts w:eastAsia="宋体" w:hAnsi="宋体"/>
          <w:szCs w:val="28"/>
          <w:lang w:eastAsia="zh-CN"/>
        </w:rPr>
        <w:t>10-20</w:t>
      </w:r>
      <w:r w:rsidR="00EA29B8">
        <w:rPr>
          <w:rFonts w:eastAsia="宋体" w:hAnsi="宋体" w:hint="eastAsia"/>
          <w:szCs w:val="28"/>
          <w:lang w:eastAsia="zh-CN"/>
        </w:rPr>
        <w:t>份；</w:t>
      </w:r>
      <w:r w:rsidR="00EA29B8">
        <w:rPr>
          <w:rFonts w:eastAsia="宋体" w:hAnsi="宋体"/>
          <w:szCs w:val="28"/>
          <w:lang w:eastAsia="zh-CN"/>
        </w:rPr>
        <w:t>40-100</w:t>
      </w:r>
      <w:r w:rsidR="00EA29B8">
        <w:rPr>
          <w:rFonts w:eastAsia="宋体" w:hAnsi="宋体" w:hint="eastAsia"/>
          <w:szCs w:val="28"/>
          <w:lang w:eastAsia="zh-CN"/>
        </w:rPr>
        <w:t>目石英砂：</w:t>
      </w:r>
      <w:r w:rsidR="00EA29B8">
        <w:rPr>
          <w:rFonts w:eastAsia="宋体" w:hAnsi="宋体"/>
          <w:szCs w:val="28"/>
          <w:lang w:eastAsia="zh-CN"/>
        </w:rPr>
        <w:t>10-20</w:t>
      </w:r>
      <w:r w:rsidR="00EA29B8">
        <w:rPr>
          <w:rFonts w:eastAsia="宋体" w:hAnsi="宋体" w:hint="eastAsia"/>
          <w:szCs w:val="28"/>
          <w:lang w:eastAsia="zh-CN"/>
        </w:rPr>
        <w:t>份；镀铜钢纤维：</w:t>
      </w:r>
      <w:r w:rsidR="00EA29B8">
        <w:rPr>
          <w:rFonts w:eastAsia="宋体" w:hAnsi="宋体"/>
          <w:szCs w:val="28"/>
          <w:lang w:eastAsia="zh-CN"/>
        </w:rPr>
        <w:t>1-8</w:t>
      </w:r>
      <w:r w:rsidR="00EA29B8">
        <w:rPr>
          <w:rFonts w:eastAsia="宋体" w:hAnsi="宋体" w:hint="eastAsia"/>
          <w:szCs w:val="28"/>
          <w:lang w:eastAsia="zh-CN"/>
        </w:rPr>
        <w:t>份；聚羧酸高性能减水剂：</w:t>
      </w:r>
      <w:r w:rsidR="00EA29B8">
        <w:rPr>
          <w:rFonts w:eastAsia="宋体" w:hAnsi="宋体"/>
          <w:szCs w:val="28"/>
          <w:lang w:eastAsia="zh-CN"/>
        </w:rPr>
        <w:t>0.4-1</w:t>
      </w:r>
      <w:r w:rsidR="00EA29B8">
        <w:rPr>
          <w:rFonts w:eastAsia="宋体" w:hAnsi="宋体" w:hint="eastAsia"/>
          <w:szCs w:val="28"/>
          <w:lang w:eastAsia="zh-CN"/>
        </w:rPr>
        <w:t>份；水：</w:t>
      </w:r>
      <w:r w:rsidR="00EA29B8">
        <w:rPr>
          <w:rFonts w:eastAsia="宋体" w:hAnsi="宋体"/>
          <w:szCs w:val="28"/>
          <w:lang w:eastAsia="zh-CN"/>
        </w:rPr>
        <w:t>7-15</w:t>
      </w:r>
      <w:r w:rsidR="00EA29B8">
        <w:rPr>
          <w:rFonts w:eastAsia="宋体" w:hAnsi="宋体" w:hint="eastAsia"/>
          <w:szCs w:val="28"/>
          <w:lang w:eastAsia="zh-CN"/>
        </w:rPr>
        <w:t>份</w:t>
      </w:r>
      <w:r w:rsidR="00E76362" w:rsidRPr="00B8056B">
        <w:rPr>
          <w:rFonts w:eastAsia="宋体" w:hAnsi="宋体"/>
          <w:bCs/>
          <w:szCs w:val="28"/>
          <w:lang w:eastAsia="zh-CN"/>
        </w:rPr>
        <w:t>。</w:t>
      </w:r>
    </w:p>
    <w:p w14:paraId="167AF5E4" w14:textId="18539257" w:rsidR="00E27AAC" w:rsidRPr="00680D23" w:rsidRDefault="00E76362" w:rsidP="007F03E3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 w:rsidRPr="007F03E3">
        <w:rPr>
          <w:rFonts w:eastAsia="宋体" w:hAnsi="宋体"/>
          <w:szCs w:val="28"/>
          <w:lang w:eastAsia="zh-CN"/>
        </w:rPr>
        <w:t>根据权利要求</w:t>
      </w:r>
      <w:r w:rsidRPr="007F03E3">
        <w:rPr>
          <w:rFonts w:eastAsia="宋体"/>
          <w:szCs w:val="28"/>
          <w:lang w:eastAsia="zh-CN"/>
        </w:rPr>
        <w:t>1</w:t>
      </w:r>
      <w:r w:rsidRPr="007F03E3">
        <w:rPr>
          <w:rFonts w:eastAsia="宋体" w:hAnsi="宋体"/>
          <w:szCs w:val="28"/>
          <w:lang w:eastAsia="zh-CN"/>
        </w:rPr>
        <w:t>所述的</w:t>
      </w:r>
      <w:r w:rsidR="00A8198D" w:rsidRPr="007F03E3">
        <w:rPr>
          <w:rFonts w:eastAsia="宋体" w:hAnsi="宋体" w:hint="eastAsia"/>
          <w:szCs w:val="28"/>
        </w:rPr>
        <w:t>一种</w:t>
      </w:r>
      <w:r w:rsidR="00A8198D" w:rsidRPr="007F03E3">
        <w:rPr>
          <w:rFonts w:eastAsia="宋体" w:hAnsi="宋体" w:hint="eastAsia"/>
          <w:szCs w:val="28"/>
          <w:lang w:eastAsia="zh-CN"/>
        </w:rPr>
        <w:t>钢</w:t>
      </w:r>
      <w:r w:rsidR="00A8198D" w:rsidRPr="007F03E3">
        <w:rPr>
          <w:rFonts w:eastAsia="宋体" w:hAnsi="宋体" w:hint="eastAsia"/>
          <w:szCs w:val="28"/>
          <w:lang w:eastAsia="zh-CN"/>
        </w:rPr>
        <w:t>-STC</w:t>
      </w:r>
      <w:r w:rsidR="00A8198D" w:rsidRPr="007F03E3">
        <w:rPr>
          <w:rFonts w:eastAsia="宋体" w:hAnsi="宋体" w:hint="eastAsia"/>
          <w:szCs w:val="28"/>
          <w:lang w:eastAsia="zh-CN"/>
        </w:rPr>
        <w:t>轻型组合结构桥面铺装材料</w:t>
      </w:r>
      <w:r w:rsidRPr="007F03E3">
        <w:rPr>
          <w:rFonts w:eastAsia="宋体" w:hAnsi="宋体"/>
          <w:szCs w:val="28"/>
        </w:rPr>
        <w:t>，其特征在于：</w:t>
      </w:r>
      <w:r w:rsidR="0095741B">
        <w:rPr>
          <w:rFonts w:eastAsia="宋体" w:hAnsi="宋体" w:hint="eastAsia"/>
          <w:szCs w:val="28"/>
          <w:lang w:eastAsia="zh-CN"/>
        </w:rPr>
        <w:t>所述钢</w:t>
      </w:r>
      <w:r w:rsidR="0095741B">
        <w:rPr>
          <w:rFonts w:eastAsia="宋体" w:hAnsi="宋体"/>
          <w:szCs w:val="28"/>
          <w:lang w:eastAsia="zh-CN"/>
        </w:rPr>
        <w:t>-STC</w:t>
      </w:r>
      <w:r w:rsidR="0095741B">
        <w:rPr>
          <w:rFonts w:eastAsia="宋体" w:hAnsi="宋体" w:hint="eastAsia"/>
          <w:szCs w:val="28"/>
          <w:lang w:eastAsia="zh-CN"/>
        </w:rPr>
        <w:t>轻型组合结构桥面铺装材料还包括：</w:t>
      </w:r>
      <w:proofErr w:type="gramStart"/>
      <w:r w:rsidR="0095741B">
        <w:rPr>
          <w:rFonts w:eastAsia="宋体" w:hAnsi="宋体" w:hint="eastAsia"/>
          <w:szCs w:val="28"/>
          <w:lang w:eastAsia="zh-CN"/>
        </w:rPr>
        <w:t>硫铝酸</w:t>
      </w:r>
      <w:proofErr w:type="gramEnd"/>
      <w:r w:rsidR="0095741B">
        <w:rPr>
          <w:rFonts w:eastAsia="宋体" w:hAnsi="宋体" w:hint="eastAsia"/>
          <w:szCs w:val="28"/>
          <w:lang w:eastAsia="zh-CN"/>
        </w:rPr>
        <w:t>盐水泥</w:t>
      </w:r>
      <w:r w:rsidR="0095741B">
        <w:rPr>
          <w:rFonts w:eastAsia="宋体" w:hAnsi="宋体"/>
          <w:szCs w:val="28"/>
          <w:lang w:eastAsia="zh-CN"/>
        </w:rPr>
        <w:t>5~20</w:t>
      </w:r>
      <w:r w:rsidR="0095741B">
        <w:rPr>
          <w:rFonts w:eastAsia="宋体" w:hAnsi="宋体" w:hint="eastAsia"/>
          <w:szCs w:val="28"/>
          <w:lang w:eastAsia="zh-CN"/>
        </w:rPr>
        <w:t>份、铁铝酸盐水泥</w:t>
      </w:r>
      <w:r w:rsidR="0095741B">
        <w:rPr>
          <w:rFonts w:eastAsia="宋体" w:hAnsi="宋体"/>
          <w:szCs w:val="28"/>
          <w:lang w:eastAsia="zh-CN"/>
        </w:rPr>
        <w:t>5~20</w:t>
      </w:r>
      <w:r w:rsidR="0095741B">
        <w:rPr>
          <w:rFonts w:eastAsia="宋体" w:hAnsi="宋体" w:hint="eastAsia"/>
          <w:szCs w:val="28"/>
          <w:lang w:eastAsia="zh-CN"/>
        </w:rPr>
        <w:t>份、磷铝酸盐水泥</w:t>
      </w:r>
      <w:r w:rsidR="0095741B">
        <w:rPr>
          <w:rFonts w:eastAsia="宋体" w:hAnsi="宋体"/>
          <w:szCs w:val="28"/>
          <w:lang w:eastAsia="zh-CN"/>
        </w:rPr>
        <w:t>30~35</w:t>
      </w:r>
      <w:r w:rsidR="0095741B">
        <w:rPr>
          <w:rFonts w:eastAsia="宋体" w:hAnsi="宋体" w:hint="eastAsia"/>
          <w:szCs w:val="28"/>
          <w:lang w:eastAsia="zh-CN"/>
        </w:rPr>
        <w:t>份、磨细矿渣</w:t>
      </w:r>
      <w:r w:rsidR="0095741B">
        <w:rPr>
          <w:rFonts w:eastAsia="宋体" w:hAnsi="宋体"/>
          <w:szCs w:val="28"/>
          <w:lang w:eastAsia="zh-CN"/>
        </w:rPr>
        <w:t>5-15</w:t>
      </w:r>
      <w:r w:rsidR="0095741B">
        <w:rPr>
          <w:rFonts w:eastAsia="宋体" w:hAnsi="宋体" w:hint="eastAsia"/>
          <w:szCs w:val="28"/>
          <w:lang w:eastAsia="zh-CN"/>
        </w:rPr>
        <w:t>份、纳米二氧化硅</w:t>
      </w:r>
      <w:r w:rsidR="0095741B">
        <w:rPr>
          <w:rFonts w:eastAsia="宋体" w:hAnsi="宋体"/>
          <w:szCs w:val="28"/>
          <w:lang w:eastAsia="zh-CN"/>
        </w:rPr>
        <w:t>0.01~0.1</w:t>
      </w:r>
      <w:r w:rsidR="0095741B">
        <w:rPr>
          <w:rFonts w:eastAsia="宋体" w:hAnsi="宋体" w:hint="eastAsia"/>
          <w:szCs w:val="28"/>
          <w:lang w:eastAsia="zh-CN"/>
        </w:rPr>
        <w:t>份、</w:t>
      </w:r>
      <w:r w:rsidR="0095741B">
        <w:rPr>
          <w:rFonts w:eastAsia="宋体" w:hAnsi="宋体"/>
          <w:szCs w:val="28"/>
          <w:lang w:eastAsia="zh-CN"/>
        </w:rPr>
        <w:t>PP</w:t>
      </w:r>
      <w:r w:rsidR="0095741B">
        <w:rPr>
          <w:rFonts w:eastAsia="宋体" w:hAnsi="宋体" w:hint="eastAsia"/>
          <w:szCs w:val="28"/>
          <w:lang w:eastAsia="zh-CN"/>
        </w:rPr>
        <w:t>纤维</w:t>
      </w:r>
      <w:r w:rsidR="0095741B">
        <w:rPr>
          <w:rFonts w:eastAsia="宋体" w:hAnsi="宋体"/>
          <w:szCs w:val="28"/>
          <w:lang w:eastAsia="zh-CN"/>
        </w:rPr>
        <w:t>1~3</w:t>
      </w:r>
      <w:r w:rsidR="0095741B">
        <w:rPr>
          <w:rFonts w:eastAsia="宋体" w:hAnsi="宋体" w:hint="eastAsia"/>
          <w:szCs w:val="28"/>
          <w:lang w:eastAsia="zh-CN"/>
        </w:rPr>
        <w:t>份、</w:t>
      </w:r>
      <w:r w:rsidR="0095741B">
        <w:rPr>
          <w:rFonts w:eastAsia="宋体" w:hAnsi="宋体"/>
          <w:szCs w:val="28"/>
          <w:lang w:eastAsia="zh-CN"/>
        </w:rPr>
        <w:t>PE</w:t>
      </w:r>
      <w:r w:rsidR="0095741B">
        <w:rPr>
          <w:rFonts w:eastAsia="宋体" w:hAnsi="宋体" w:hint="eastAsia"/>
          <w:szCs w:val="28"/>
          <w:lang w:eastAsia="zh-CN"/>
        </w:rPr>
        <w:t>纤维</w:t>
      </w:r>
      <w:r w:rsidR="0095741B">
        <w:rPr>
          <w:rFonts w:eastAsia="宋体" w:hAnsi="宋体"/>
          <w:szCs w:val="28"/>
          <w:lang w:eastAsia="zh-CN"/>
        </w:rPr>
        <w:t>0.5~2</w:t>
      </w:r>
      <w:r w:rsidR="0095741B">
        <w:rPr>
          <w:rFonts w:eastAsia="宋体" w:hAnsi="宋体" w:hint="eastAsia"/>
          <w:szCs w:val="28"/>
          <w:lang w:eastAsia="zh-CN"/>
        </w:rPr>
        <w:t>份、</w:t>
      </w:r>
      <w:r w:rsidR="0095741B">
        <w:rPr>
          <w:rFonts w:eastAsia="宋体" w:hAnsi="宋体"/>
          <w:szCs w:val="28"/>
          <w:lang w:eastAsia="zh-CN"/>
        </w:rPr>
        <w:t>POM</w:t>
      </w:r>
      <w:r w:rsidR="0095741B">
        <w:rPr>
          <w:rFonts w:eastAsia="宋体" w:hAnsi="宋体" w:hint="eastAsia"/>
          <w:szCs w:val="28"/>
          <w:lang w:eastAsia="zh-CN"/>
        </w:rPr>
        <w:t>纤维</w:t>
      </w:r>
      <w:r w:rsidR="0095741B">
        <w:rPr>
          <w:rFonts w:eastAsia="宋体" w:hAnsi="宋体"/>
          <w:szCs w:val="28"/>
          <w:lang w:eastAsia="zh-CN"/>
        </w:rPr>
        <w:t>2~5</w:t>
      </w:r>
      <w:r w:rsidR="0095741B">
        <w:rPr>
          <w:rFonts w:eastAsia="宋体" w:hAnsi="宋体" w:hint="eastAsia"/>
          <w:szCs w:val="28"/>
          <w:lang w:eastAsia="zh-CN"/>
        </w:rPr>
        <w:t>份、</w:t>
      </w:r>
      <w:r w:rsidR="0095741B">
        <w:rPr>
          <w:rFonts w:eastAsia="宋体" w:hAnsi="宋体"/>
          <w:szCs w:val="28"/>
          <w:lang w:eastAsia="zh-CN"/>
        </w:rPr>
        <w:t>PVA</w:t>
      </w:r>
      <w:r w:rsidR="0095741B">
        <w:rPr>
          <w:rFonts w:eastAsia="宋体" w:hAnsi="宋体" w:hint="eastAsia"/>
          <w:szCs w:val="28"/>
          <w:lang w:eastAsia="zh-CN"/>
        </w:rPr>
        <w:t>纤维</w:t>
      </w:r>
      <w:r w:rsidR="0095741B">
        <w:rPr>
          <w:rFonts w:eastAsia="宋体" w:hAnsi="宋体"/>
          <w:szCs w:val="28"/>
          <w:lang w:eastAsia="zh-CN"/>
        </w:rPr>
        <w:t>0.5~2</w:t>
      </w:r>
      <w:r w:rsidR="0095741B">
        <w:rPr>
          <w:rFonts w:eastAsia="宋体" w:hAnsi="宋体" w:hint="eastAsia"/>
          <w:szCs w:val="28"/>
          <w:lang w:eastAsia="zh-CN"/>
        </w:rPr>
        <w:t>份、玄武岩纤维</w:t>
      </w:r>
      <w:r w:rsidR="0095741B">
        <w:rPr>
          <w:rFonts w:eastAsia="宋体" w:hAnsi="宋体"/>
          <w:szCs w:val="28"/>
          <w:lang w:eastAsia="zh-CN"/>
        </w:rPr>
        <w:t>1~2</w:t>
      </w:r>
      <w:r w:rsidR="0095741B">
        <w:rPr>
          <w:rFonts w:eastAsia="宋体" w:hAnsi="宋体" w:hint="eastAsia"/>
          <w:szCs w:val="28"/>
          <w:lang w:eastAsia="zh-CN"/>
        </w:rPr>
        <w:t>份</w:t>
      </w:r>
      <w:r w:rsidRPr="007F03E3">
        <w:rPr>
          <w:rFonts w:eastAsia="宋体" w:hAnsi="宋体"/>
          <w:szCs w:val="28"/>
          <w:lang w:eastAsia="zh-CN"/>
        </w:rPr>
        <w:t>。</w:t>
      </w:r>
    </w:p>
    <w:p w14:paraId="20794E83" w14:textId="268DA0C5" w:rsidR="00680D23" w:rsidRPr="00EF66F2" w:rsidRDefault="00680D23" w:rsidP="007F03E3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 w:rsidRPr="007F03E3">
        <w:rPr>
          <w:rFonts w:eastAsia="宋体" w:hAnsi="宋体"/>
          <w:szCs w:val="28"/>
          <w:lang w:eastAsia="zh-CN"/>
        </w:rPr>
        <w:t>根据权利要求</w:t>
      </w:r>
      <w:r w:rsidRPr="007F03E3">
        <w:rPr>
          <w:rFonts w:eastAsia="宋体"/>
          <w:szCs w:val="28"/>
          <w:lang w:eastAsia="zh-CN"/>
        </w:rPr>
        <w:t>1</w:t>
      </w:r>
      <w:r w:rsidRPr="007F03E3">
        <w:rPr>
          <w:rFonts w:eastAsia="宋体" w:hAnsi="宋体"/>
          <w:szCs w:val="28"/>
          <w:lang w:eastAsia="zh-CN"/>
        </w:rPr>
        <w:t>所述的</w:t>
      </w:r>
      <w:r w:rsidRPr="007F03E3">
        <w:rPr>
          <w:rFonts w:eastAsia="宋体" w:hAnsi="宋体" w:hint="eastAsia"/>
          <w:szCs w:val="28"/>
        </w:rPr>
        <w:t>一种</w:t>
      </w:r>
      <w:r w:rsidRPr="007F03E3">
        <w:rPr>
          <w:rFonts w:eastAsia="宋体" w:hAnsi="宋体" w:hint="eastAsia"/>
          <w:szCs w:val="28"/>
          <w:lang w:eastAsia="zh-CN"/>
        </w:rPr>
        <w:t>钢</w:t>
      </w:r>
      <w:r w:rsidRPr="007F03E3">
        <w:rPr>
          <w:rFonts w:eastAsia="宋体" w:hAnsi="宋体" w:hint="eastAsia"/>
          <w:szCs w:val="28"/>
          <w:lang w:eastAsia="zh-CN"/>
        </w:rPr>
        <w:t>-STC</w:t>
      </w:r>
      <w:r w:rsidRPr="007F03E3">
        <w:rPr>
          <w:rFonts w:eastAsia="宋体" w:hAnsi="宋体" w:hint="eastAsia"/>
          <w:szCs w:val="28"/>
          <w:lang w:eastAsia="zh-CN"/>
        </w:rPr>
        <w:t>轻型组合结构桥面铺装材料</w:t>
      </w:r>
      <w:r w:rsidRPr="007F03E3">
        <w:rPr>
          <w:rFonts w:eastAsia="宋体" w:hAnsi="宋体"/>
          <w:szCs w:val="28"/>
        </w:rPr>
        <w:t>，其特征在于：</w:t>
      </w:r>
      <w:r w:rsidR="00EF66F2" w:rsidRPr="0019483B">
        <w:rPr>
          <w:rFonts w:eastAsia="宋体" w:hAnsi="宋体" w:hint="eastAsia"/>
          <w:szCs w:val="28"/>
          <w:lang w:eastAsia="zh-CN"/>
        </w:rPr>
        <w:t>按照重量份的组成包括：</w:t>
      </w:r>
      <w:r w:rsidR="00EF66F2" w:rsidRPr="0019483B">
        <w:rPr>
          <w:rFonts w:eastAsia="宋体" w:hAnsi="宋体" w:hint="eastAsia"/>
          <w:szCs w:val="28"/>
          <w:lang w:eastAsia="zh-CN"/>
        </w:rPr>
        <w:t>P.O42.5</w:t>
      </w:r>
      <w:r w:rsidR="00EF66F2" w:rsidRPr="0019483B">
        <w:rPr>
          <w:rFonts w:eastAsia="宋体" w:hAnsi="宋体" w:hint="eastAsia"/>
          <w:szCs w:val="28"/>
          <w:lang w:eastAsia="zh-CN"/>
        </w:rPr>
        <w:t>普通硅酸盐水泥：</w:t>
      </w:r>
      <w:r w:rsidR="00EF66F2" w:rsidRPr="0019483B">
        <w:rPr>
          <w:rFonts w:eastAsia="宋体" w:hAnsi="宋体" w:hint="eastAsia"/>
          <w:szCs w:val="28"/>
          <w:lang w:eastAsia="zh-CN"/>
        </w:rPr>
        <w:t>30</w:t>
      </w:r>
      <w:r w:rsidR="00EF66F2" w:rsidRPr="0019483B">
        <w:rPr>
          <w:rFonts w:eastAsia="宋体" w:hAnsi="宋体" w:hint="eastAsia"/>
          <w:szCs w:val="28"/>
          <w:lang w:eastAsia="zh-CN"/>
        </w:rPr>
        <w:t>份；粉煤灰：</w:t>
      </w:r>
      <w:r w:rsidR="00EF66F2" w:rsidRPr="0019483B">
        <w:rPr>
          <w:rFonts w:eastAsia="宋体" w:hAnsi="宋体" w:hint="eastAsia"/>
          <w:szCs w:val="28"/>
          <w:lang w:eastAsia="zh-CN"/>
        </w:rPr>
        <w:t>15</w:t>
      </w:r>
      <w:r w:rsidR="00EF66F2" w:rsidRPr="0019483B">
        <w:rPr>
          <w:rFonts w:eastAsia="宋体" w:hAnsi="宋体" w:hint="eastAsia"/>
          <w:szCs w:val="28"/>
          <w:lang w:eastAsia="zh-CN"/>
        </w:rPr>
        <w:t>份；碳酸钙晶须：</w:t>
      </w:r>
      <w:r w:rsidR="00EF66F2" w:rsidRPr="0019483B">
        <w:rPr>
          <w:rFonts w:eastAsia="宋体" w:hAnsi="宋体" w:hint="eastAsia"/>
          <w:szCs w:val="28"/>
          <w:lang w:eastAsia="zh-CN"/>
        </w:rPr>
        <w:t>0.6</w:t>
      </w:r>
      <w:r w:rsidR="00EF66F2" w:rsidRPr="0019483B">
        <w:rPr>
          <w:rFonts w:eastAsia="宋体" w:hAnsi="宋体" w:hint="eastAsia"/>
          <w:szCs w:val="28"/>
          <w:lang w:eastAsia="zh-CN"/>
        </w:rPr>
        <w:t>份；微硅粉：</w:t>
      </w:r>
      <w:r w:rsidR="00EF66F2" w:rsidRPr="0019483B">
        <w:rPr>
          <w:rFonts w:eastAsia="宋体" w:hAnsi="宋体" w:hint="eastAsia"/>
          <w:szCs w:val="28"/>
          <w:lang w:eastAsia="zh-CN"/>
        </w:rPr>
        <w:t>5</w:t>
      </w:r>
      <w:r w:rsidR="00EF66F2" w:rsidRPr="0019483B">
        <w:rPr>
          <w:rFonts w:eastAsia="宋体" w:hAnsi="宋体" w:hint="eastAsia"/>
          <w:szCs w:val="28"/>
          <w:lang w:eastAsia="zh-CN"/>
        </w:rPr>
        <w:t>份；</w:t>
      </w:r>
      <w:r w:rsidR="00EF66F2" w:rsidRPr="0019483B">
        <w:rPr>
          <w:rFonts w:eastAsia="宋体" w:hAnsi="宋体" w:hint="eastAsia"/>
          <w:szCs w:val="28"/>
          <w:lang w:eastAsia="zh-CN"/>
        </w:rPr>
        <w:t>100~200</w:t>
      </w:r>
      <w:r w:rsidR="00EF66F2" w:rsidRPr="0019483B">
        <w:rPr>
          <w:rFonts w:eastAsia="宋体" w:hAnsi="宋体" w:hint="eastAsia"/>
          <w:szCs w:val="28"/>
          <w:lang w:eastAsia="zh-CN"/>
        </w:rPr>
        <w:t>目石英粉：</w:t>
      </w:r>
      <w:r w:rsidR="00EF66F2" w:rsidRPr="0019483B">
        <w:rPr>
          <w:rFonts w:eastAsia="宋体" w:hAnsi="宋体" w:hint="eastAsia"/>
          <w:szCs w:val="28"/>
          <w:lang w:eastAsia="zh-CN"/>
        </w:rPr>
        <w:t>15</w:t>
      </w:r>
      <w:r w:rsidR="00EF66F2" w:rsidRPr="0019483B">
        <w:rPr>
          <w:rFonts w:eastAsia="宋体" w:hAnsi="宋体" w:hint="eastAsia"/>
          <w:szCs w:val="28"/>
          <w:lang w:eastAsia="zh-CN"/>
        </w:rPr>
        <w:t>份；</w:t>
      </w:r>
      <w:r w:rsidR="00EF66F2" w:rsidRPr="0019483B">
        <w:rPr>
          <w:rFonts w:eastAsia="宋体" w:hAnsi="宋体" w:hint="eastAsia"/>
          <w:szCs w:val="28"/>
          <w:lang w:eastAsia="zh-CN"/>
        </w:rPr>
        <w:t>40-100</w:t>
      </w:r>
      <w:r w:rsidR="00EF66F2" w:rsidRPr="0019483B">
        <w:rPr>
          <w:rFonts w:eastAsia="宋体" w:hAnsi="宋体" w:hint="eastAsia"/>
          <w:szCs w:val="28"/>
          <w:lang w:eastAsia="zh-CN"/>
        </w:rPr>
        <w:t>目石英砂：</w:t>
      </w:r>
      <w:r w:rsidR="00EF66F2" w:rsidRPr="0019483B">
        <w:rPr>
          <w:rFonts w:eastAsia="宋体" w:hAnsi="宋体" w:hint="eastAsia"/>
          <w:szCs w:val="28"/>
          <w:lang w:eastAsia="zh-CN"/>
        </w:rPr>
        <w:t>20</w:t>
      </w:r>
      <w:r w:rsidR="00EF66F2" w:rsidRPr="0019483B">
        <w:rPr>
          <w:rFonts w:eastAsia="宋体" w:hAnsi="宋体" w:hint="eastAsia"/>
          <w:szCs w:val="28"/>
          <w:lang w:eastAsia="zh-CN"/>
        </w:rPr>
        <w:t>份；镀铜钢纤维：</w:t>
      </w:r>
      <w:r w:rsidR="00EF66F2" w:rsidRPr="0019483B">
        <w:rPr>
          <w:rFonts w:eastAsia="宋体" w:hAnsi="宋体" w:hint="eastAsia"/>
          <w:szCs w:val="28"/>
          <w:lang w:eastAsia="zh-CN"/>
        </w:rPr>
        <w:t>4</w:t>
      </w:r>
      <w:r w:rsidR="00EF66F2" w:rsidRPr="0019483B">
        <w:rPr>
          <w:rFonts w:eastAsia="宋体" w:hAnsi="宋体" w:hint="eastAsia"/>
          <w:szCs w:val="28"/>
          <w:lang w:eastAsia="zh-CN"/>
        </w:rPr>
        <w:t>份；聚羧酸高性能减水剂：</w:t>
      </w:r>
      <w:r w:rsidR="00EF66F2" w:rsidRPr="0019483B">
        <w:rPr>
          <w:rFonts w:eastAsia="宋体" w:hAnsi="宋体" w:hint="eastAsia"/>
          <w:szCs w:val="28"/>
          <w:lang w:eastAsia="zh-CN"/>
        </w:rPr>
        <w:t>0.4</w:t>
      </w:r>
      <w:r w:rsidR="00EF66F2" w:rsidRPr="0019483B">
        <w:rPr>
          <w:rFonts w:eastAsia="宋体" w:hAnsi="宋体" w:hint="eastAsia"/>
          <w:szCs w:val="28"/>
          <w:lang w:eastAsia="zh-CN"/>
        </w:rPr>
        <w:t>份；水：</w:t>
      </w:r>
      <w:r w:rsidR="00EF66F2" w:rsidRPr="0019483B">
        <w:rPr>
          <w:rFonts w:eastAsia="宋体" w:hAnsi="宋体" w:hint="eastAsia"/>
          <w:szCs w:val="28"/>
          <w:lang w:eastAsia="zh-CN"/>
        </w:rPr>
        <w:t>10</w:t>
      </w:r>
      <w:r w:rsidR="00EF66F2" w:rsidRPr="0019483B">
        <w:rPr>
          <w:rFonts w:eastAsia="宋体" w:hAnsi="宋体" w:hint="eastAsia"/>
          <w:szCs w:val="28"/>
          <w:lang w:eastAsia="zh-CN"/>
        </w:rPr>
        <w:t>份</w:t>
      </w:r>
      <w:r w:rsidR="00EF66F2">
        <w:rPr>
          <w:rFonts w:eastAsia="宋体" w:hAnsi="宋体" w:hint="eastAsia"/>
          <w:szCs w:val="28"/>
          <w:lang w:eastAsia="zh-CN"/>
        </w:rPr>
        <w:t>。</w:t>
      </w:r>
    </w:p>
    <w:p w14:paraId="17D4CC57" w14:textId="2ADED203" w:rsidR="00EF66F2" w:rsidRPr="00EF66F2" w:rsidRDefault="00EF66F2" w:rsidP="007F03E3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 w:rsidRPr="007F03E3">
        <w:rPr>
          <w:rFonts w:eastAsia="宋体" w:hAnsi="宋体"/>
          <w:szCs w:val="28"/>
          <w:lang w:eastAsia="zh-CN"/>
        </w:rPr>
        <w:t>根据权利要求</w:t>
      </w:r>
      <w:r w:rsidRPr="007F03E3">
        <w:rPr>
          <w:rFonts w:eastAsia="宋体"/>
          <w:szCs w:val="28"/>
          <w:lang w:eastAsia="zh-CN"/>
        </w:rPr>
        <w:t>1</w:t>
      </w:r>
      <w:r w:rsidRPr="007F03E3">
        <w:rPr>
          <w:rFonts w:eastAsia="宋体" w:hAnsi="宋体"/>
          <w:szCs w:val="28"/>
          <w:lang w:eastAsia="zh-CN"/>
        </w:rPr>
        <w:t>所述的</w:t>
      </w:r>
      <w:r w:rsidRPr="007F03E3">
        <w:rPr>
          <w:rFonts w:eastAsia="宋体" w:hAnsi="宋体" w:hint="eastAsia"/>
          <w:szCs w:val="28"/>
        </w:rPr>
        <w:t>一种</w:t>
      </w:r>
      <w:r w:rsidRPr="007F03E3">
        <w:rPr>
          <w:rFonts w:eastAsia="宋体" w:hAnsi="宋体" w:hint="eastAsia"/>
          <w:szCs w:val="28"/>
          <w:lang w:eastAsia="zh-CN"/>
        </w:rPr>
        <w:t>钢</w:t>
      </w:r>
      <w:r w:rsidRPr="007F03E3">
        <w:rPr>
          <w:rFonts w:eastAsia="宋体" w:hAnsi="宋体" w:hint="eastAsia"/>
          <w:szCs w:val="28"/>
          <w:lang w:eastAsia="zh-CN"/>
        </w:rPr>
        <w:t>-STC</w:t>
      </w:r>
      <w:r w:rsidRPr="007F03E3">
        <w:rPr>
          <w:rFonts w:eastAsia="宋体" w:hAnsi="宋体" w:hint="eastAsia"/>
          <w:szCs w:val="28"/>
          <w:lang w:eastAsia="zh-CN"/>
        </w:rPr>
        <w:t>轻型组合结构桥面铺装材料</w:t>
      </w:r>
      <w:r w:rsidRPr="007F03E3">
        <w:rPr>
          <w:rFonts w:eastAsia="宋体" w:hAnsi="宋体"/>
          <w:szCs w:val="28"/>
        </w:rPr>
        <w:t>，其特征在于：</w:t>
      </w:r>
      <w:r>
        <w:rPr>
          <w:rFonts w:eastAsia="宋体" w:hAnsi="宋体" w:hint="eastAsia"/>
          <w:szCs w:val="28"/>
          <w:lang w:eastAsia="zh-CN"/>
        </w:rPr>
        <w:t>按照重量份的组成包括：</w:t>
      </w:r>
      <w:r w:rsidRPr="00C87793">
        <w:rPr>
          <w:rFonts w:eastAsia="宋体" w:hAnsi="宋体" w:hint="eastAsia"/>
          <w:szCs w:val="28"/>
          <w:lang w:eastAsia="zh-CN"/>
        </w:rPr>
        <w:t>P.O42.5</w:t>
      </w:r>
      <w:r w:rsidRPr="00C87793">
        <w:rPr>
          <w:rFonts w:eastAsia="宋体" w:hAnsi="宋体" w:hint="eastAsia"/>
          <w:szCs w:val="28"/>
          <w:lang w:eastAsia="zh-CN"/>
        </w:rPr>
        <w:t>普通硅酸盐水泥：</w:t>
      </w:r>
      <w:r>
        <w:rPr>
          <w:rFonts w:eastAsia="宋体" w:hAnsi="宋体" w:hint="eastAsia"/>
          <w:szCs w:val="28"/>
          <w:lang w:eastAsia="zh-CN"/>
        </w:rPr>
        <w:t>2</w:t>
      </w:r>
      <w:r w:rsidRPr="00C87793">
        <w:rPr>
          <w:rFonts w:eastAsia="宋体" w:hAnsi="宋体" w:hint="eastAsia"/>
          <w:szCs w:val="28"/>
          <w:lang w:eastAsia="zh-CN"/>
        </w:rPr>
        <w:t>5</w:t>
      </w:r>
      <w:r w:rsidRPr="00C87793">
        <w:rPr>
          <w:rFonts w:eastAsia="宋体" w:hAnsi="宋体" w:hint="eastAsia"/>
          <w:szCs w:val="28"/>
          <w:lang w:eastAsia="zh-CN"/>
        </w:rPr>
        <w:t>份；粉煤灰：</w:t>
      </w:r>
      <w:r w:rsidRPr="00C87793">
        <w:rPr>
          <w:rFonts w:eastAsia="宋体" w:hAnsi="宋体" w:hint="eastAsia"/>
          <w:szCs w:val="28"/>
          <w:lang w:eastAsia="zh-CN"/>
        </w:rPr>
        <w:t>15</w:t>
      </w:r>
      <w:r w:rsidRPr="00C87793">
        <w:rPr>
          <w:rFonts w:eastAsia="宋体" w:hAnsi="宋体" w:hint="eastAsia"/>
          <w:szCs w:val="28"/>
          <w:lang w:eastAsia="zh-CN"/>
        </w:rPr>
        <w:t>份；碳酸钙晶须：</w:t>
      </w:r>
      <w:r>
        <w:rPr>
          <w:rFonts w:eastAsia="宋体" w:hAnsi="宋体" w:hint="eastAsia"/>
          <w:szCs w:val="28"/>
          <w:lang w:eastAsia="zh-CN"/>
        </w:rPr>
        <w:t>0.4</w:t>
      </w:r>
      <w:r w:rsidRPr="00C87793">
        <w:rPr>
          <w:rFonts w:eastAsia="宋体" w:hAnsi="宋体" w:hint="eastAsia"/>
          <w:szCs w:val="28"/>
          <w:lang w:eastAsia="zh-CN"/>
        </w:rPr>
        <w:t>份</w:t>
      </w:r>
      <w:r>
        <w:rPr>
          <w:rFonts w:eastAsia="宋体" w:hAnsi="宋体" w:hint="eastAsia"/>
          <w:szCs w:val="28"/>
          <w:lang w:eastAsia="zh-CN"/>
        </w:rPr>
        <w:t>；</w:t>
      </w:r>
      <w:r w:rsidRPr="00C87793">
        <w:rPr>
          <w:rFonts w:eastAsia="宋体" w:hAnsi="宋体" w:hint="eastAsia"/>
          <w:szCs w:val="28"/>
          <w:lang w:eastAsia="zh-CN"/>
        </w:rPr>
        <w:t>微硅粉：</w:t>
      </w:r>
      <w:r>
        <w:rPr>
          <w:rFonts w:eastAsia="宋体" w:hAnsi="宋体" w:hint="eastAsia"/>
          <w:szCs w:val="28"/>
          <w:lang w:eastAsia="zh-CN"/>
        </w:rPr>
        <w:t>8</w:t>
      </w:r>
      <w:r w:rsidRPr="00C87793">
        <w:rPr>
          <w:rFonts w:eastAsia="宋体" w:hAnsi="宋体" w:hint="eastAsia"/>
          <w:szCs w:val="28"/>
          <w:lang w:eastAsia="zh-CN"/>
        </w:rPr>
        <w:t>份；</w:t>
      </w:r>
      <w:r w:rsidRPr="00C87793">
        <w:rPr>
          <w:rFonts w:eastAsia="宋体" w:hAnsi="宋体" w:hint="eastAsia"/>
          <w:szCs w:val="28"/>
          <w:lang w:eastAsia="zh-CN"/>
        </w:rPr>
        <w:t>100~200</w:t>
      </w:r>
      <w:r w:rsidRPr="00C87793">
        <w:rPr>
          <w:rFonts w:eastAsia="宋体" w:hAnsi="宋体" w:hint="eastAsia"/>
          <w:szCs w:val="28"/>
          <w:lang w:eastAsia="zh-CN"/>
        </w:rPr>
        <w:t>目石英粉</w:t>
      </w:r>
      <w:r>
        <w:rPr>
          <w:rFonts w:eastAsia="宋体" w:hAnsi="宋体" w:hint="eastAsia"/>
          <w:szCs w:val="28"/>
          <w:lang w:eastAsia="zh-CN"/>
        </w:rPr>
        <w:t>：</w:t>
      </w:r>
      <w:r w:rsidRPr="00C87793">
        <w:rPr>
          <w:rFonts w:eastAsia="宋体" w:hAnsi="宋体" w:hint="eastAsia"/>
          <w:szCs w:val="28"/>
          <w:lang w:eastAsia="zh-CN"/>
        </w:rPr>
        <w:t>20</w:t>
      </w:r>
      <w:r w:rsidRPr="00C87793">
        <w:rPr>
          <w:rFonts w:eastAsia="宋体" w:hAnsi="宋体" w:hint="eastAsia"/>
          <w:szCs w:val="28"/>
          <w:lang w:eastAsia="zh-CN"/>
        </w:rPr>
        <w:t>份</w:t>
      </w:r>
      <w:r>
        <w:rPr>
          <w:rFonts w:eastAsia="宋体" w:hAnsi="宋体" w:hint="eastAsia"/>
          <w:szCs w:val="28"/>
          <w:lang w:eastAsia="zh-CN"/>
        </w:rPr>
        <w:t>；</w:t>
      </w:r>
      <w:r w:rsidRPr="00C87793">
        <w:rPr>
          <w:rFonts w:eastAsia="宋体" w:hAnsi="宋体" w:hint="eastAsia"/>
          <w:szCs w:val="28"/>
          <w:lang w:eastAsia="zh-CN"/>
        </w:rPr>
        <w:t>40-100</w:t>
      </w:r>
      <w:r w:rsidRPr="00C87793">
        <w:rPr>
          <w:rFonts w:eastAsia="宋体" w:hAnsi="宋体" w:hint="eastAsia"/>
          <w:szCs w:val="28"/>
          <w:lang w:eastAsia="zh-CN"/>
        </w:rPr>
        <w:t>目石英砂：</w:t>
      </w:r>
      <w:r w:rsidRPr="00C87793">
        <w:rPr>
          <w:rFonts w:eastAsia="宋体" w:hAnsi="宋体" w:hint="eastAsia"/>
          <w:szCs w:val="28"/>
          <w:lang w:eastAsia="zh-CN"/>
        </w:rPr>
        <w:t>15</w:t>
      </w:r>
      <w:r w:rsidRPr="00C87793">
        <w:rPr>
          <w:rFonts w:eastAsia="宋体" w:hAnsi="宋体" w:hint="eastAsia"/>
          <w:szCs w:val="28"/>
          <w:lang w:eastAsia="zh-CN"/>
        </w:rPr>
        <w:t>份；镀铜钢纤维：</w:t>
      </w:r>
      <w:r>
        <w:rPr>
          <w:rFonts w:eastAsia="宋体" w:hAnsi="宋体" w:hint="eastAsia"/>
          <w:szCs w:val="28"/>
          <w:lang w:eastAsia="zh-CN"/>
        </w:rPr>
        <w:t>3</w:t>
      </w:r>
      <w:r w:rsidRPr="00C87793">
        <w:rPr>
          <w:rFonts w:eastAsia="宋体" w:hAnsi="宋体" w:hint="eastAsia"/>
          <w:szCs w:val="28"/>
          <w:lang w:eastAsia="zh-CN"/>
        </w:rPr>
        <w:t>份</w:t>
      </w:r>
      <w:r>
        <w:rPr>
          <w:rFonts w:eastAsia="宋体" w:hAnsi="宋体" w:hint="eastAsia"/>
          <w:szCs w:val="28"/>
          <w:lang w:eastAsia="zh-CN"/>
        </w:rPr>
        <w:t>，</w:t>
      </w:r>
      <w:r>
        <w:rPr>
          <w:rFonts w:eastAsia="宋体" w:hAnsi="宋体" w:hint="eastAsia"/>
          <w:szCs w:val="28"/>
          <w:lang w:eastAsia="zh-CN"/>
        </w:rPr>
        <w:t>POM</w:t>
      </w:r>
      <w:r>
        <w:rPr>
          <w:rFonts w:eastAsia="宋体" w:hAnsi="宋体" w:hint="eastAsia"/>
          <w:szCs w:val="28"/>
          <w:lang w:eastAsia="zh-CN"/>
        </w:rPr>
        <w:t>纤维：</w:t>
      </w:r>
      <w:r>
        <w:rPr>
          <w:rFonts w:eastAsia="宋体" w:hAnsi="宋体" w:hint="eastAsia"/>
          <w:szCs w:val="28"/>
          <w:lang w:eastAsia="zh-CN"/>
        </w:rPr>
        <w:t>3</w:t>
      </w:r>
      <w:r>
        <w:rPr>
          <w:rFonts w:eastAsia="宋体" w:hAnsi="宋体" w:hint="eastAsia"/>
          <w:szCs w:val="28"/>
          <w:lang w:eastAsia="zh-CN"/>
        </w:rPr>
        <w:t>份，玄武岩纤维：</w:t>
      </w:r>
      <w:r>
        <w:rPr>
          <w:rFonts w:eastAsia="宋体" w:hAnsi="宋体" w:hint="eastAsia"/>
          <w:szCs w:val="28"/>
          <w:lang w:eastAsia="zh-CN"/>
        </w:rPr>
        <w:t>1.8</w:t>
      </w:r>
      <w:r>
        <w:rPr>
          <w:rFonts w:eastAsia="宋体" w:hAnsi="宋体" w:hint="eastAsia"/>
          <w:szCs w:val="28"/>
          <w:lang w:eastAsia="zh-CN"/>
        </w:rPr>
        <w:t>份</w:t>
      </w:r>
      <w:r w:rsidRPr="00C87793">
        <w:rPr>
          <w:rFonts w:eastAsia="宋体" w:hAnsi="宋体" w:hint="eastAsia"/>
          <w:szCs w:val="28"/>
          <w:lang w:eastAsia="zh-CN"/>
        </w:rPr>
        <w:t>；聚羧酸高性能减水剂：</w:t>
      </w:r>
      <w:r>
        <w:rPr>
          <w:rFonts w:eastAsia="宋体" w:hAnsi="宋体" w:hint="eastAsia"/>
          <w:szCs w:val="28"/>
          <w:lang w:eastAsia="zh-CN"/>
        </w:rPr>
        <w:t>0.8</w:t>
      </w:r>
      <w:r w:rsidRPr="00C87793">
        <w:rPr>
          <w:rFonts w:eastAsia="宋体" w:hAnsi="宋体" w:hint="eastAsia"/>
          <w:szCs w:val="28"/>
          <w:lang w:eastAsia="zh-CN"/>
        </w:rPr>
        <w:t>份；水：</w:t>
      </w:r>
      <w:r>
        <w:rPr>
          <w:rFonts w:eastAsia="宋体" w:hAnsi="宋体" w:hint="eastAsia"/>
          <w:szCs w:val="28"/>
          <w:lang w:eastAsia="zh-CN"/>
        </w:rPr>
        <w:t>8</w:t>
      </w:r>
      <w:r w:rsidRPr="00C87793">
        <w:rPr>
          <w:rFonts w:eastAsia="宋体" w:hAnsi="宋体" w:hint="eastAsia"/>
          <w:szCs w:val="28"/>
          <w:lang w:eastAsia="zh-CN"/>
        </w:rPr>
        <w:t>份。</w:t>
      </w:r>
    </w:p>
    <w:p w14:paraId="4BB75A53" w14:textId="0BE38B04" w:rsidR="00EF66F2" w:rsidRPr="007F03E3" w:rsidRDefault="00EF66F2" w:rsidP="007F03E3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 w:rsidRPr="007F03E3">
        <w:rPr>
          <w:rFonts w:eastAsia="宋体" w:hAnsi="宋体"/>
          <w:szCs w:val="28"/>
          <w:lang w:eastAsia="zh-CN"/>
        </w:rPr>
        <w:t>根据权利要求</w:t>
      </w:r>
      <w:r w:rsidRPr="007F03E3">
        <w:rPr>
          <w:rFonts w:eastAsia="宋体"/>
          <w:szCs w:val="28"/>
          <w:lang w:eastAsia="zh-CN"/>
        </w:rPr>
        <w:t>1</w:t>
      </w:r>
      <w:r w:rsidRPr="007F03E3">
        <w:rPr>
          <w:rFonts w:eastAsia="宋体" w:hAnsi="宋体"/>
          <w:szCs w:val="28"/>
          <w:lang w:eastAsia="zh-CN"/>
        </w:rPr>
        <w:t>所述的</w:t>
      </w:r>
      <w:r w:rsidRPr="007F03E3">
        <w:rPr>
          <w:rFonts w:eastAsia="宋体" w:hAnsi="宋体" w:hint="eastAsia"/>
          <w:szCs w:val="28"/>
        </w:rPr>
        <w:t>一种</w:t>
      </w:r>
      <w:r w:rsidRPr="007F03E3">
        <w:rPr>
          <w:rFonts w:eastAsia="宋体" w:hAnsi="宋体" w:hint="eastAsia"/>
          <w:szCs w:val="28"/>
          <w:lang w:eastAsia="zh-CN"/>
        </w:rPr>
        <w:t>钢</w:t>
      </w:r>
      <w:r w:rsidRPr="007F03E3">
        <w:rPr>
          <w:rFonts w:eastAsia="宋体" w:hAnsi="宋体" w:hint="eastAsia"/>
          <w:szCs w:val="28"/>
          <w:lang w:eastAsia="zh-CN"/>
        </w:rPr>
        <w:t>-STC</w:t>
      </w:r>
      <w:r w:rsidRPr="007F03E3">
        <w:rPr>
          <w:rFonts w:eastAsia="宋体" w:hAnsi="宋体" w:hint="eastAsia"/>
          <w:szCs w:val="28"/>
          <w:lang w:eastAsia="zh-CN"/>
        </w:rPr>
        <w:t>轻型组合结构桥面铺装材料</w:t>
      </w:r>
      <w:r w:rsidRPr="007F03E3">
        <w:rPr>
          <w:rFonts w:eastAsia="宋体" w:hAnsi="宋体"/>
          <w:szCs w:val="28"/>
        </w:rPr>
        <w:t>，其特征在于：</w:t>
      </w:r>
      <w:r w:rsidR="0095741B" w:rsidRPr="00C87793">
        <w:rPr>
          <w:rFonts w:eastAsia="宋体" w:hAnsi="宋体" w:hint="eastAsia"/>
          <w:szCs w:val="28"/>
          <w:lang w:eastAsia="zh-CN"/>
        </w:rPr>
        <w:t>P.O42.5</w:t>
      </w:r>
      <w:r w:rsidR="0095741B" w:rsidRPr="00C87793">
        <w:rPr>
          <w:rFonts w:eastAsia="宋体" w:hAnsi="宋体" w:hint="eastAsia"/>
          <w:szCs w:val="28"/>
          <w:lang w:eastAsia="zh-CN"/>
        </w:rPr>
        <w:t>普通硅酸盐水泥：</w:t>
      </w:r>
      <w:r w:rsidR="0095741B">
        <w:rPr>
          <w:rFonts w:eastAsia="宋体" w:hAnsi="宋体" w:hint="eastAsia"/>
          <w:szCs w:val="28"/>
          <w:lang w:eastAsia="zh-CN"/>
        </w:rPr>
        <w:t>20</w:t>
      </w:r>
      <w:r w:rsidR="0095741B" w:rsidRPr="00C87793">
        <w:rPr>
          <w:rFonts w:eastAsia="宋体" w:hAnsi="宋体" w:hint="eastAsia"/>
          <w:szCs w:val="28"/>
          <w:lang w:eastAsia="zh-CN"/>
        </w:rPr>
        <w:t>份；</w:t>
      </w:r>
      <w:proofErr w:type="gramStart"/>
      <w:r w:rsidR="0095741B">
        <w:rPr>
          <w:rFonts w:eastAsia="宋体" w:hAnsi="宋体" w:hint="eastAsia"/>
          <w:szCs w:val="28"/>
          <w:lang w:eastAsia="zh-CN"/>
        </w:rPr>
        <w:t>硫铝酸</w:t>
      </w:r>
      <w:proofErr w:type="gramEnd"/>
      <w:r w:rsidR="0095741B">
        <w:rPr>
          <w:rFonts w:eastAsia="宋体" w:hAnsi="宋体" w:hint="eastAsia"/>
          <w:szCs w:val="28"/>
          <w:lang w:eastAsia="zh-CN"/>
        </w:rPr>
        <w:t>盐水泥</w:t>
      </w:r>
      <w:r w:rsidR="0095741B">
        <w:rPr>
          <w:rFonts w:eastAsia="宋体" w:hAnsi="宋体" w:hint="eastAsia"/>
          <w:szCs w:val="28"/>
          <w:lang w:eastAsia="zh-CN"/>
        </w:rPr>
        <w:t>5</w:t>
      </w:r>
      <w:r w:rsidR="0095741B">
        <w:rPr>
          <w:rFonts w:eastAsia="宋体" w:hAnsi="宋体" w:hint="eastAsia"/>
          <w:szCs w:val="28"/>
          <w:lang w:eastAsia="zh-CN"/>
        </w:rPr>
        <w:t>份；铁铝酸盐水泥</w:t>
      </w:r>
      <w:r w:rsidR="0095741B">
        <w:rPr>
          <w:rFonts w:eastAsia="宋体" w:hAnsi="宋体" w:hint="eastAsia"/>
          <w:szCs w:val="28"/>
          <w:lang w:eastAsia="zh-CN"/>
        </w:rPr>
        <w:t>5</w:t>
      </w:r>
      <w:r w:rsidR="0095741B">
        <w:rPr>
          <w:rFonts w:eastAsia="宋体" w:hAnsi="宋体" w:hint="eastAsia"/>
          <w:szCs w:val="28"/>
          <w:lang w:eastAsia="zh-CN"/>
        </w:rPr>
        <w:t>份；磨细矿渣</w:t>
      </w:r>
      <w:r w:rsidR="0095741B" w:rsidRPr="00C87793">
        <w:rPr>
          <w:rFonts w:eastAsia="宋体" w:hAnsi="宋体" w:hint="eastAsia"/>
          <w:szCs w:val="28"/>
          <w:lang w:eastAsia="zh-CN"/>
        </w:rPr>
        <w:t>：</w:t>
      </w:r>
      <w:r w:rsidR="0095741B">
        <w:rPr>
          <w:rFonts w:eastAsia="宋体" w:hAnsi="宋体" w:hint="eastAsia"/>
          <w:szCs w:val="28"/>
          <w:lang w:eastAsia="zh-CN"/>
        </w:rPr>
        <w:t>9</w:t>
      </w:r>
      <w:r w:rsidR="0095741B" w:rsidRPr="00C87793">
        <w:rPr>
          <w:rFonts w:eastAsia="宋体" w:hAnsi="宋体" w:hint="eastAsia"/>
          <w:szCs w:val="28"/>
          <w:lang w:eastAsia="zh-CN"/>
        </w:rPr>
        <w:t>份；</w:t>
      </w:r>
      <w:r w:rsidR="0095741B">
        <w:rPr>
          <w:rFonts w:eastAsia="宋体" w:hAnsi="宋体" w:hint="eastAsia"/>
          <w:szCs w:val="28"/>
          <w:lang w:eastAsia="zh-CN"/>
        </w:rPr>
        <w:t>纳米二氧化硅</w:t>
      </w:r>
      <w:r w:rsidR="0095741B" w:rsidRPr="00C87793">
        <w:rPr>
          <w:rFonts w:eastAsia="宋体" w:hAnsi="宋体" w:hint="eastAsia"/>
          <w:szCs w:val="28"/>
          <w:lang w:eastAsia="zh-CN"/>
        </w:rPr>
        <w:t>：</w:t>
      </w:r>
      <w:r w:rsidR="0095741B">
        <w:rPr>
          <w:rFonts w:eastAsia="宋体" w:hAnsi="宋体" w:hint="eastAsia"/>
          <w:szCs w:val="28"/>
          <w:lang w:eastAsia="zh-CN"/>
        </w:rPr>
        <w:t>0.1</w:t>
      </w:r>
      <w:r w:rsidR="0095741B" w:rsidRPr="00C87793">
        <w:rPr>
          <w:rFonts w:eastAsia="宋体" w:hAnsi="宋体" w:hint="eastAsia"/>
          <w:szCs w:val="28"/>
          <w:lang w:eastAsia="zh-CN"/>
        </w:rPr>
        <w:t>份</w:t>
      </w:r>
      <w:r w:rsidR="0095741B">
        <w:rPr>
          <w:rFonts w:eastAsia="宋体" w:hAnsi="宋体" w:hint="eastAsia"/>
          <w:szCs w:val="28"/>
          <w:lang w:eastAsia="zh-CN"/>
        </w:rPr>
        <w:t>；</w:t>
      </w:r>
      <w:commentRangeStart w:id="98"/>
      <w:ins w:id="99" w:author="Engineering" w:date="2022-05-13T05:26:00Z">
        <w:r w:rsidR="0095741B">
          <w:rPr>
            <w:rFonts w:eastAsia="宋体" w:hAnsi="宋体" w:hint="eastAsia"/>
            <w:szCs w:val="28"/>
            <w:lang w:eastAsia="zh-CN"/>
          </w:rPr>
          <w:t>粉</w:t>
        </w:r>
      </w:ins>
      <w:commentRangeEnd w:id="98"/>
      <w:ins w:id="100" w:author="Engineering" w:date="2022-05-13T05:30:00Z">
        <w:r w:rsidR="0095741B">
          <w:rPr>
            <w:rStyle w:val="af0"/>
          </w:rPr>
          <w:commentReference w:id="98"/>
        </w:r>
      </w:ins>
      <w:ins w:id="101" w:author="Engineering" w:date="2022-05-13T05:26:00Z">
        <w:r w:rsidR="0095741B">
          <w:rPr>
            <w:rFonts w:eastAsia="宋体" w:hAnsi="宋体" w:hint="eastAsia"/>
            <w:szCs w:val="28"/>
            <w:lang w:eastAsia="zh-CN"/>
          </w:rPr>
          <w:t>煤灰：</w:t>
        </w:r>
        <w:r w:rsidR="0095741B">
          <w:rPr>
            <w:rFonts w:eastAsia="宋体" w:hAnsi="宋体" w:hint="eastAsia"/>
            <w:szCs w:val="28"/>
            <w:lang w:eastAsia="zh-CN"/>
          </w:rPr>
          <w:t>20</w:t>
        </w:r>
        <w:r w:rsidR="0095741B">
          <w:rPr>
            <w:rFonts w:eastAsia="宋体" w:hAnsi="宋体" w:hint="eastAsia"/>
            <w:szCs w:val="28"/>
            <w:lang w:eastAsia="zh-CN"/>
          </w:rPr>
          <w:t>份；碳酸钙晶须：</w:t>
        </w:r>
      </w:ins>
      <w:ins w:id="102" w:author="Engineering" w:date="2022-05-13T05:27:00Z">
        <w:r w:rsidR="0095741B">
          <w:rPr>
            <w:rFonts w:eastAsia="宋体" w:hAnsi="宋体" w:hint="eastAsia"/>
            <w:szCs w:val="28"/>
            <w:lang w:eastAsia="zh-CN"/>
          </w:rPr>
          <w:t>1</w:t>
        </w:r>
        <w:r w:rsidR="0095741B">
          <w:rPr>
            <w:rFonts w:eastAsia="宋体" w:hAnsi="宋体" w:hint="eastAsia"/>
            <w:szCs w:val="28"/>
            <w:lang w:eastAsia="zh-CN"/>
          </w:rPr>
          <w:t>份</w:t>
        </w:r>
      </w:ins>
      <w:ins w:id="103" w:author="Engineering" w:date="2022-05-13T05:26:00Z">
        <w:r w:rsidR="0095741B">
          <w:rPr>
            <w:rFonts w:eastAsia="宋体" w:hAnsi="宋体" w:hint="eastAsia"/>
            <w:szCs w:val="28"/>
            <w:lang w:eastAsia="zh-CN"/>
          </w:rPr>
          <w:t>；</w:t>
        </w:r>
      </w:ins>
      <w:r w:rsidR="0095741B" w:rsidRPr="00C87793">
        <w:rPr>
          <w:rFonts w:eastAsia="宋体" w:hAnsi="宋体" w:hint="eastAsia"/>
          <w:szCs w:val="28"/>
          <w:lang w:eastAsia="zh-CN"/>
        </w:rPr>
        <w:t>微硅粉：</w:t>
      </w:r>
      <w:r w:rsidR="0095741B">
        <w:rPr>
          <w:rFonts w:eastAsia="宋体" w:hAnsi="宋体" w:hint="eastAsia"/>
          <w:szCs w:val="28"/>
          <w:lang w:eastAsia="zh-CN"/>
        </w:rPr>
        <w:t>10</w:t>
      </w:r>
      <w:r w:rsidR="0095741B" w:rsidRPr="00C87793">
        <w:rPr>
          <w:rFonts w:eastAsia="宋体" w:hAnsi="宋体" w:hint="eastAsia"/>
          <w:szCs w:val="28"/>
          <w:lang w:eastAsia="zh-CN"/>
        </w:rPr>
        <w:t>份；</w:t>
      </w:r>
      <w:r w:rsidR="0095741B" w:rsidRPr="00C87793">
        <w:rPr>
          <w:rFonts w:eastAsia="宋体" w:hAnsi="宋体" w:hint="eastAsia"/>
          <w:szCs w:val="28"/>
          <w:lang w:eastAsia="zh-CN"/>
        </w:rPr>
        <w:t>100~200</w:t>
      </w:r>
      <w:r w:rsidR="0095741B" w:rsidRPr="00C87793">
        <w:rPr>
          <w:rFonts w:eastAsia="宋体" w:hAnsi="宋体" w:hint="eastAsia"/>
          <w:szCs w:val="28"/>
          <w:lang w:eastAsia="zh-CN"/>
        </w:rPr>
        <w:t>目石英粉</w:t>
      </w:r>
      <w:r w:rsidR="0095741B">
        <w:rPr>
          <w:rFonts w:eastAsia="宋体" w:hAnsi="宋体" w:hint="eastAsia"/>
          <w:szCs w:val="28"/>
          <w:lang w:eastAsia="zh-CN"/>
        </w:rPr>
        <w:t>：</w:t>
      </w:r>
      <w:r w:rsidR="0095741B">
        <w:rPr>
          <w:rFonts w:eastAsia="宋体" w:hAnsi="宋体" w:hint="eastAsia"/>
          <w:szCs w:val="28"/>
          <w:lang w:eastAsia="zh-CN"/>
        </w:rPr>
        <w:t>17</w:t>
      </w:r>
      <w:r w:rsidR="0095741B" w:rsidRPr="00C87793">
        <w:rPr>
          <w:rFonts w:eastAsia="宋体" w:hAnsi="宋体" w:hint="eastAsia"/>
          <w:szCs w:val="28"/>
          <w:lang w:eastAsia="zh-CN"/>
        </w:rPr>
        <w:t>份</w:t>
      </w:r>
      <w:r w:rsidR="0095741B">
        <w:rPr>
          <w:rFonts w:eastAsia="宋体" w:hAnsi="宋体" w:hint="eastAsia"/>
          <w:szCs w:val="28"/>
          <w:lang w:eastAsia="zh-CN"/>
        </w:rPr>
        <w:t>；</w:t>
      </w:r>
      <w:r w:rsidR="0095741B" w:rsidRPr="00C87793">
        <w:rPr>
          <w:rFonts w:eastAsia="宋体" w:hAnsi="宋体" w:hint="eastAsia"/>
          <w:szCs w:val="28"/>
          <w:lang w:eastAsia="zh-CN"/>
        </w:rPr>
        <w:t>40-100</w:t>
      </w:r>
      <w:r w:rsidR="0095741B" w:rsidRPr="00C87793">
        <w:rPr>
          <w:rFonts w:eastAsia="宋体" w:hAnsi="宋体" w:hint="eastAsia"/>
          <w:szCs w:val="28"/>
          <w:lang w:eastAsia="zh-CN"/>
        </w:rPr>
        <w:t>目石英砂：</w:t>
      </w:r>
      <w:r w:rsidR="0095741B">
        <w:rPr>
          <w:rFonts w:eastAsia="宋体" w:hAnsi="宋体" w:hint="eastAsia"/>
          <w:szCs w:val="28"/>
          <w:lang w:eastAsia="zh-CN"/>
        </w:rPr>
        <w:t>18</w:t>
      </w:r>
      <w:r w:rsidR="0095741B" w:rsidRPr="00C87793">
        <w:rPr>
          <w:rFonts w:eastAsia="宋体" w:hAnsi="宋体" w:hint="eastAsia"/>
          <w:szCs w:val="28"/>
          <w:lang w:eastAsia="zh-CN"/>
        </w:rPr>
        <w:t>份；镀铜钢纤维：</w:t>
      </w:r>
      <w:r w:rsidR="0095741B">
        <w:rPr>
          <w:rFonts w:eastAsia="宋体" w:hAnsi="宋体" w:hint="eastAsia"/>
          <w:szCs w:val="28"/>
          <w:lang w:eastAsia="zh-CN"/>
        </w:rPr>
        <w:t>2</w:t>
      </w:r>
      <w:r w:rsidR="0095741B" w:rsidRPr="00C87793">
        <w:rPr>
          <w:rFonts w:eastAsia="宋体" w:hAnsi="宋体" w:hint="eastAsia"/>
          <w:szCs w:val="28"/>
          <w:lang w:eastAsia="zh-CN"/>
        </w:rPr>
        <w:t>份；聚羧酸高性能减水剂：</w:t>
      </w:r>
      <w:r w:rsidR="0095741B">
        <w:rPr>
          <w:rFonts w:eastAsia="宋体" w:hAnsi="宋体" w:hint="eastAsia"/>
          <w:szCs w:val="28"/>
          <w:lang w:eastAsia="zh-CN"/>
        </w:rPr>
        <w:t>0.6</w:t>
      </w:r>
      <w:r w:rsidR="0095741B" w:rsidRPr="00C87793">
        <w:rPr>
          <w:rFonts w:eastAsia="宋体" w:hAnsi="宋体" w:hint="eastAsia"/>
          <w:szCs w:val="28"/>
          <w:lang w:eastAsia="zh-CN"/>
        </w:rPr>
        <w:t>份；水：</w:t>
      </w:r>
      <w:r w:rsidR="0095741B">
        <w:rPr>
          <w:rFonts w:eastAsia="宋体" w:hAnsi="宋体" w:hint="eastAsia"/>
          <w:szCs w:val="28"/>
          <w:lang w:eastAsia="zh-CN"/>
        </w:rPr>
        <w:t>10</w:t>
      </w:r>
      <w:r w:rsidR="0095741B" w:rsidRPr="00C87793">
        <w:rPr>
          <w:rFonts w:eastAsia="宋体" w:hAnsi="宋体" w:hint="eastAsia"/>
          <w:szCs w:val="28"/>
          <w:lang w:eastAsia="zh-CN"/>
        </w:rPr>
        <w:t>份</w:t>
      </w:r>
      <w:r w:rsidR="0095741B">
        <w:rPr>
          <w:rFonts w:eastAsia="宋体" w:hAnsi="宋体" w:hint="eastAsia"/>
          <w:szCs w:val="28"/>
          <w:lang w:eastAsia="zh-CN"/>
        </w:rPr>
        <w:t>；</w:t>
      </w:r>
      <w:r w:rsidR="0095741B">
        <w:rPr>
          <w:rFonts w:eastAsia="宋体" w:hAnsi="宋体" w:hint="eastAsia"/>
          <w:szCs w:val="28"/>
          <w:lang w:eastAsia="zh-CN"/>
        </w:rPr>
        <w:t>PP</w:t>
      </w:r>
      <w:r w:rsidR="0095741B">
        <w:rPr>
          <w:rFonts w:eastAsia="宋体" w:hAnsi="宋体" w:hint="eastAsia"/>
          <w:szCs w:val="28"/>
          <w:lang w:eastAsia="zh-CN"/>
        </w:rPr>
        <w:t>纤维：</w:t>
      </w:r>
      <w:r w:rsidR="0095741B">
        <w:rPr>
          <w:rFonts w:eastAsia="宋体" w:hAnsi="宋体" w:hint="eastAsia"/>
          <w:szCs w:val="28"/>
          <w:lang w:eastAsia="zh-CN"/>
        </w:rPr>
        <w:t>1.3</w:t>
      </w:r>
      <w:r w:rsidR="0095741B">
        <w:rPr>
          <w:rFonts w:eastAsia="宋体" w:hAnsi="宋体" w:hint="eastAsia"/>
          <w:szCs w:val="28"/>
          <w:lang w:eastAsia="zh-CN"/>
        </w:rPr>
        <w:t>份；</w:t>
      </w:r>
      <w:r w:rsidR="0095741B">
        <w:rPr>
          <w:rFonts w:eastAsia="宋体" w:hAnsi="宋体" w:hint="eastAsia"/>
          <w:szCs w:val="28"/>
          <w:lang w:eastAsia="zh-CN"/>
        </w:rPr>
        <w:t>PE</w:t>
      </w:r>
      <w:r w:rsidR="0095741B">
        <w:rPr>
          <w:rFonts w:eastAsia="宋体" w:hAnsi="宋体" w:hint="eastAsia"/>
          <w:szCs w:val="28"/>
          <w:lang w:eastAsia="zh-CN"/>
        </w:rPr>
        <w:lastRenderedPageBreak/>
        <w:t>纤维：</w:t>
      </w:r>
      <w:r w:rsidR="0095741B">
        <w:rPr>
          <w:rFonts w:eastAsia="宋体" w:hAnsi="宋体" w:hint="eastAsia"/>
          <w:szCs w:val="28"/>
          <w:lang w:eastAsia="zh-CN"/>
        </w:rPr>
        <w:t>1</w:t>
      </w:r>
      <w:r w:rsidR="0095741B">
        <w:rPr>
          <w:rFonts w:eastAsia="宋体" w:hAnsi="宋体" w:hint="eastAsia"/>
          <w:szCs w:val="28"/>
          <w:lang w:eastAsia="zh-CN"/>
        </w:rPr>
        <w:t>份；</w:t>
      </w:r>
      <w:r w:rsidR="0095741B">
        <w:rPr>
          <w:rFonts w:eastAsia="宋体" w:hAnsi="宋体" w:hint="eastAsia"/>
          <w:szCs w:val="28"/>
          <w:lang w:eastAsia="zh-CN"/>
        </w:rPr>
        <w:t>PVA</w:t>
      </w:r>
      <w:r w:rsidR="0095741B">
        <w:rPr>
          <w:rFonts w:eastAsia="宋体" w:hAnsi="宋体" w:hint="eastAsia"/>
          <w:szCs w:val="28"/>
          <w:lang w:eastAsia="zh-CN"/>
        </w:rPr>
        <w:t>纤维：</w:t>
      </w:r>
      <w:r w:rsidR="0095741B">
        <w:rPr>
          <w:rFonts w:eastAsia="宋体" w:hAnsi="宋体" w:hint="eastAsia"/>
          <w:szCs w:val="28"/>
          <w:lang w:eastAsia="zh-CN"/>
        </w:rPr>
        <w:t>1</w:t>
      </w:r>
      <w:r w:rsidR="0095741B">
        <w:rPr>
          <w:rFonts w:eastAsia="宋体" w:hAnsi="宋体" w:hint="eastAsia"/>
          <w:szCs w:val="28"/>
          <w:lang w:eastAsia="zh-CN"/>
        </w:rPr>
        <w:t>份</w:t>
      </w:r>
      <w:r w:rsidRPr="00C87793">
        <w:rPr>
          <w:rFonts w:eastAsia="宋体" w:hAnsi="宋体" w:hint="eastAsia"/>
          <w:szCs w:val="28"/>
          <w:lang w:eastAsia="zh-CN"/>
        </w:rPr>
        <w:t>。</w:t>
      </w:r>
    </w:p>
    <w:p w14:paraId="0637DD5C" w14:textId="4CD72561" w:rsidR="00E27AAC" w:rsidRPr="006F7E58" w:rsidRDefault="00A8198D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 w:rsidRPr="00B419C5">
        <w:rPr>
          <w:rFonts w:eastAsia="宋体" w:hAnsi="宋体" w:hint="eastAsia"/>
          <w:szCs w:val="28"/>
        </w:rPr>
        <w:t>一种</w:t>
      </w:r>
      <w:r w:rsidRPr="00B660E8">
        <w:rPr>
          <w:rFonts w:eastAsia="宋体" w:hAnsi="宋体" w:hint="eastAsia"/>
          <w:szCs w:val="28"/>
          <w:lang w:eastAsia="zh-CN"/>
        </w:rPr>
        <w:t>钢</w:t>
      </w:r>
      <w:r w:rsidRPr="00B660E8">
        <w:rPr>
          <w:rFonts w:eastAsia="宋体" w:hAnsi="宋体" w:hint="eastAsia"/>
          <w:szCs w:val="28"/>
          <w:lang w:eastAsia="zh-CN"/>
        </w:rPr>
        <w:t>-STC</w:t>
      </w:r>
      <w:r w:rsidRPr="00B660E8">
        <w:rPr>
          <w:rFonts w:eastAsia="宋体" w:hAnsi="宋体" w:hint="eastAsia"/>
          <w:szCs w:val="28"/>
          <w:lang w:eastAsia="zh-CN"/>
        </w:rPr>
        <w:t>轻型组合结构桥面</w:t>
      </w:r>
      <w:r>
        <w:rPr>
          <w:rFonts w:eastAsia="宋体" w:hAnsi="宋体" w:hint="eastAsia"/>
          <w:szCs w:val="28"/>
          <w:lang w:eastAsia="zh-CN"/>
        </w:rPr>
        <w:t>的免蒸</w:t>
      </w:r>
      <w:proofErr w:type="gramStart"/>
      <w:r>
        <w:rPr>
          <w:rFonts w:eastAsia="宋体" w:hAnsi="宋体" w:hint="eastAsia"/>
          <w:szCs w:val="28"/>
          <w:lang w:eastAsia="zh-CN"/>
        </w:rPr>
        <w:t>养施工</w:t>
      </w:r>
      <w:proofErr w:type="gramEnd"/>
      <w:r>
        <w:rPr>
          <w:rFonts w:eastAsia="宋体" w:hAnsi="宋体" w:hint="eastAsia"/>
          <w:szCs w:val="28"/>
          <w:lang w:eastAsia="zh-CN"/>
        </w:rPr>
        <w:t>工艺，</w:t>
      </w:r>
      <w:r w:rsidRPr="00B8056B">
        <w:rPr>
          <w:rFonts w:eastAsia="宋体" w:hAnsi="宋体"/>
          <w:szCs w:val="28"/>
        </w:rPr>
        <w:t>其特征在于：</w:t>
      </w:r>
      <w:r>
        <w:rPr>
          <w:rFonts w:eastAsia="宋体" w:hAnsi="宋体" w:hint="eastAsia"/>
          <w:szCs w:val="28"/>
          <w:lang w:eastAsia="zh-CN"/>
        </w:rPr>
        <w:t>包括以下步骤：</w:t>
      </w:r>
    </w:p>
    <w:p w14:paraId="3FA5088C" w14:textId="77777777" w:rsidR="00AC5533" w:rsidRPr="00AC5533" w:rsidRDefault="00AC5533" w:rsidP="00AC5533">
      <w:pPr>
        <w:pStyle w:val="af5"/>
        <w:snapToGrid w:val="0"/>
        <w:spacing w:line="360" w:lineRule="auto"/>
        <w:ind w:leftChars="150" w:left="420" w:firstLineChars="100" w:firstLine="280"/>
        <w:rPr>
          <w:rFonts w:eastAsia="宋体" w:hAnsi="宋体"/>
          <w:szCs w:val="28"/>
          <w:lang w:eastAsia="zh-CN"/>
        </w:rPr>
      </w:pPr>
      <w:r w:rsidRPr="00AC5533">
        <w:rPr>
          <w:rFonts w:eastAsia="宋体" w:hAnsi="宋体" w:hint="eastAsia"/>
          <w:szCs w:val="28"/>
          <w:lang w:eastAsia="zh-CN"/>
        </w:rPr>
        <w:t>步骤</w:t>
      </w:r>
      <w:r w:rsidRPr="00AC5533">
        <w:rPr>
          <w:rFonts w:eastAsia="宋体" w:hAnsi="宋体"/>
          <w:szCs w:val="28"/>
          <w:lang w:eastAsia="zh-CN"/>
        </w:rPr>
        <w:t>1</w:t>
      </w:r>
      <w:r w:rsidRPr="00AC5533">
        <w:rPr>
          <w:rFonts w:eastAsia="宋体" w:hAnsi="宋体" w:hint="eastAsia"/>
          <w:szCs w:val="28"/>
          <w:lang w:eastAsia="zh-CN"/>
        </w:rPr>
        <w:t>，按照上述铺装材料的重量份组成配料并制备预混料；</w:t>
      </w:r>
    </w:p>
    <w:p w14:paraId="3945BF79" w14:textId="77777777" w:rsidR="00AC5533" w:rsidRPr="00AC5533" w:rsidRDefault="00AC5533" w:rsidP="00AC5533">
      <w:pPr>
        <w:pStyle w:val="af5"/>
        <w:snapToGrid w:val="0"/>
        <w:spacing w:line="360" w:lineRule="auto"/>
        <w:ind w:leftChars="150" w:left="420" w:firstLineChars="100" w:firstLine="280"/>
        <w:rPr>
          <w:rFonts w:eastAsia="宋体" w:hAnsi="宋体"/>
          <w:szCs w:val="28"/>
          <w:lang w:eastAsia="zh-CN"/>
        </w:rPr>
      </w:pPr>
      <w:r w:rsidRPr="00AC5533">
        <w:rPr>
          <w:rFonts w:eastAsia="宋体" w:hAnsi="宋体" w:hint="eastAsia"/>
          <w:szCs w:val="28"/>
          <w:lang w:eastAsia="zh-CN"/>
        </w:rPr>
        <w:t>步骤</w:t>
      </w:r>
      <w:r w:rsidRPr="00AC5533">
        <w:rPr>
          <w:rFonts w:eastAsia="宋体" w:hAnsi="宋体"/>
          <w:szCs w:val="28"/>
          <w:lang w:eastAsia="zh-CN"/>
        </w:rPr>
        <w:t>2</w:t>
      </w:r>
      <w:r w:rsidRPr="00AC5533">
        <w:rPr>
          <w:rFonts w:eastAsia="宋体" w:hAnsi="宋体" w:hint="eastAsia"/>
          <w:szCs w:val="28"/>
          <w:lang w:eastAsia="zh-CN"/>
        </w:rPr>
        <w:t>、将制备好的预混料均匀铺装在钢桥面上；</w:t>
      </w:r>
    </w:p>
    <w:p w14:paraId="43CF4BEA" w14:textId="77777777" w:rsidR="00AC5533" w:rsidRPr="00AC5533" w:rsidRDefault="00AC5533" w:rsidP="00AC5533">
      <w:pPr>
        <w:pStyle w:val="af5"/>
        <w:snapToGrid w:val="0"/>
        <w:spacing w:line="360" w:lineRule="auto"/>
        <w:ind w:leftChars="150" w:left="420" w:firstLineChars="100" w:firstLine="280"/>
        <w:rPr>
          <w:rFonts w:eastAsia="宋体" w:hAnsi="宋体"/>
          <w:szCs w:val="28"/>
          <w:lang w:eastAsia="zh-CN"/>
        </w:rPr>
      </w:pPr>
      <w:r w:rsidRPr="00AC5533">
        <w:rPr>
          <w:rFonts w:eastAsia="宋体" w:hAnsi="宋体" w:hint="eastAsia"/>
          <w:szCs w:val="28"/>
          <w:lang w:eastAsia="zh-CN"/>
        </w:rPr>
        <w:t>步骤</w:t>
      </w:r>
      <w:r w:rsidRPr="00AC5533">
        <w:rPr>
          <w:rFonts w:eastAsia="宋体" w:hAnsi="宋体"/>
          <w:szCs w:val="28"/>
          <w:lang w:eastAsia="zh-CN"/>
        </w:rPr>
        <w:t>3</w:t>
      </w:r>
      <w:r w:rsidRPr="00AC5533">
        <w:rPr>
          <w:rFonts w:eastAsia="宋体" w:hAnsi="宋体" w:hint="eastAsia"/>
          <w:szCs w:val="28"/>
          <w:lang w:eastAsia="zh-CN"/>
        </w:rPr>
        <w:t>、</w:t>
      </w:r>
      <w:proofErr w:type="gramStart"/>
      <w:r w:rsidRPr="00AC5533">
        <w:rPr>
          <w:rFonts w:eastAsia="宋体" w:hAnsi="宋体" w:hint="eastAsia"/>
          <w:szCs w:val="28"/>
          <w:lang w:eastAsia="zh-CN"/>
        </w:rPr>
        <w:t>进行振实和</w:t>
      </w:r>
      <w:proofErr w:type="gramEnd"/>
      <w:r w:rsidRPr="00AC5533">
        <w:rPr>
          <w:rFonts w:eastAsia="宋体" w:hAnsi="宋体" w:hint="eastAsia"/>
          <w:szCs w:val="28"/>
          <w:lang w:eastAsia="zh-CN"/>
        </w:rPr>
        <w:t>整平操作，控制铺装厚度为</w:t>
      </w:r>
      <w:r w:rsidRPr="00AC5533">
        <w:rPr>
          <w:rFonts w:eastAsia="宋体" w:hAnsi="宋体"/>
          <w:szCs w:val="28"/>
          <w:lang w:eastAsia="zh-CN"/>
        </w:rPr>
        <w:t>45</w:t>
      </w:r>
      <w:r w:rsidRPr="00AC5533">
        <w:rPr>
          <w:rFonts w:eastAsia="宋体" w:hAnsi="宋体" w:hint="eastAsia"/>
          <w:szCs w:val="28"/>
          <w:lang w:eastAsia="zh-CN"/>
        </w:rPr>
        <w:t>±</w:t>
      </w:r>
      <w:r w:rsidRPr="00AC5533">
        <w:rPr>
          <w:rFonts w:eastAsia="宋体" w:hAnsi="宋体"/>
          <w:szCs w:val="28"/>
          <w:lang w:eastAsia="zh-CN"/>
        </w:rPr>
        <w:t>0.5mm</w:t>
      </w:r>
      <w:r w:rsidRPr="00AC5533">
        <w:rPr>
          <w:rFonts w:eastAsia="宋体" w:hAnsi="宋体" w:hint="eastAsia"/>
          <w:szCs w:val="28"/>
          <w:lang w:eastAsia="zh-CN"/>
        </w:rPr>
        <w:t>；</w:t>
      </w:r>
    </w:p>
    <w:p w14:paraId="4038504E" w14:textId="02A02A60" w:rsidR="006F7E58" w:rsidRPr="00AC5533" w:rsidRDefault="00AC5533" w:rsidP="00AC5533">
      <w:pPr>
        <w:pStyle w:val="af5"/>
        <w:spacing w:line="360" w:lineRule="auto"/>
        <w:ind w:leftChars="150" w:left="420" w:firstLineChars="100" w:firstLine="280"/>
        <w:rPr>
          <w:rFonts w:eastAsia="宋体" w:hAnsi="宋体"/>
          <w:szCs w:val="28"/>
          <w:lang w:eastAsia="zh-CN"/>
        </w:rPr>
      </w:pPr>
      <w:r w:rsidRPr="00AC5533">
        <w:rPr>
          <w:rFonts w:eastAsia="宋体" w:hAnsi="宋体" w:hint="eastAsia"/>
          <w:szCs w:val="28"/>
          <w:lang w:eastAsia="zh-CN"/>
        </w:rPr>
        <w:t>步骤</w:t>
      </w:r>
      <w:r w:rsidRPr="00AC5533">
        <w:rPr>
          <w:rFonts w:eastAsia="宋体" w:hAnsi="宋体"/>
          <w:szCs w:val="28"/>
          <w:lang w:eastAsia="zh-CN"/>
        </w:rPr>
        <w:t>4</w:t>
      </w:r>
      <w:r w:rsidRPr="00AC5533">
        <w:rPr>
          <w:rFonts w:eastAsia="宋体" w:hAnsi="宋体" w:hint="eastAsia"/>
          <w:szCs w:val="28"/>
          <w:lang w:eastAsia="zh-CN"/>
        </w:rPr>
        <w:t>、铺设覆盖薄膜，进行保湿养护</w:t>
      </w:r>
      <w:r w:rsidR="00132C4E" w:rsidRPr="00AC5533">
        <w:rPr>
          <w:rFonts w:eastAsia="宋体" w:hAnsi="宋体" w:hint="eastAsia"/>
          <w:szCs w:val="28"/>
          <w:lang w:eastAsia="zh-CN"/>
        </w:rPr>
        <w:t>。</w:t>
      </w:r>
    </w:p>
    <w:p w14:paraId="1487DCD9" w14:textId="7F921B27" w:rsidR="00680D23" w:rsidRDefault="00D67F7D" w:rsidP="00680D23">
      <w:pPr>
        <w:snapToGrid w:val="0"/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7</w:t>
      </w:r>
      <w:r w:rsidR="00680D23">
        <w:rPr>
          <w:rFonts w:eastAsia="宋体" w:hAnsi="宋体" w:hint="eastAsia"/>
          <w:szCs w:val="28"/>
          <w:lang w:eastAsia="zh-CN"/>
        </w:rPr>
        <w:t>、根据权利要求</w:t>
      </w:r>
      <w:r>
        <w:rPr>
          <w:rFonts w:eastAsia="宋体" w:hAnsi="宋体" w:hint="eastAsia"/>
          <w:szCs w:val="28"/>
          <w:lang w:eastAsia="zh-CN"/>
        </w:rPr>
        <w:t>6</w:t>
      </w:r>
      <w:r w:rsidR="00680D23">
        <w:rPr>
          <w:rFonts w:eastAsia="宋体" w:hAnsi="宋体" w:hint="eastAsia"/>
          <w:szCs w:val="28"/>
          <w:lang w:eastAsia="zh-CN"/>
        </w:rPr>
        <w:t>所述的</w:t>
      </w:r>
      <w:r w:rsidR="00680D23" w:rsidRPr="00B419C5">
        <w:rPr>
          <w:rFonts w:eastAsia="宋体" w:hAnsi="宋体" w:hint="eastAsia"/>
          <w:szCs w:val="28"/>
        </w:rPr>
        <w:t>一种</w:t>
      </w:r>
      <w:r w:rsidR="00680D23" w:rsidRPr="00B660E8">
        <w:rPr>
          <w:rFonts w:eastAsia="宋体" w:hAnsi="宋体" w:hint="eastAsia"/>
          <w:szCs w:val="28"/>
          <w:lang w:eastAsia="zh-CN"/>
        </w:rPr>
        <w:t>钢</w:t>
      </w:r>
      <w:r w:rsidR="00680D23" w:rsidRPr="00B660E8">
        <w:rPr>
          <w:rFonts w:eastAsia="宋体" w:hAnsi="宋体" w:hint="eastAsia"/>
          <w:szCs w:val="28"/>
          <w:lang w:eastAsia="zh-CN"/>
        </w:rPr>
        <w:t>-STC</w:t>
      </w:r>
      <w:r w:rsidR="00680D23" w:rsidRPr="00B660E8">
        <w:rPr>
          <w:rFonts w:eastAsia="宋体" w:hAnsi="宋体" w:hint="eastAsia"/>
          <w:szCs w:val="28"/>
          <w:lang w:eastAsia="zh-CN"/>
        </w:rPr>
        <w:t>轻型组合结构桥面</w:t>
      </w:r>
      <w:r w:rsidR="00680D23">
        <w:rPr>
          <w:rFonts w:eastAsia="宋体" w:hAnsi="宋体" w:hint="eastAsia"/>
          <w:szCs w:val="28"/>
          <w:lang w:eastAsia="zh-CN"/>
        </w:rPr>
        <w:t>的免蒸</w:t>
      </w:r>
      <w:proofErr w:type="gramStart"/>
      <w:r w:rsidR="00680D23">
        <w:rPr>
          <w:rFonts w:eastAsia="宋体" w:hAnsi="宋体" w:hint="eastAsia"/>
          <w:szCs w:val="28"/>
          <w:lang w:eastAsia="zh-CN"/>
        </w:rPr>
        <w:t>养施工</w:t>
      </w:r>
      <w:proofErr w:type="gramEnd"/>
      <w:r w:rsidR="00680D23">
        <w:rPr>
          <w:rFonts w:eastAsia="宋体" w:hAnsi="宋体" w:hint="eastAsia"/>
          <w:szCs w:val="28"/>
          <w:lang w:eastAsia="zh-CN"/>
        </w:rPr>
        <w:t>工艺，</w:t>
      </w:r>
      <w:r w:rsidR="00680D23" w:rsidRPr="00B8056B">
        <w:rPr>
          <w:rFonts w:eastAsia="宋体" w:hAnsi="宋体"/>
          <w:szCs w:val="28"/>
        </w:rPr>
        <w:t>其特征在于：</w:t>
      </w:r>
      <w:r w:rsidR="00680D23">
        <w:rPr>
          <w:rFonts w:eastAsia="宋体" w:hAnsi="宋体" w:hint="eastAsia"/>
          <w:szCs w:val="28"/>
          <w:lang w:eastAsia="zh-CN"/>
        </w:rPr>
        <w:t>所述步骤</w:t>
      </w:r>
      <w:r w:rsidR="00680D23">
        <w:rPr>
          <w:rFonts w:eastAsia="宋体" w:hAnsi="宋体" w:hint="eastAsia"/>
          <w:szCs w:val="28"/>
          <w:lang w:eastAsia="zh-CN"/>
        </w:rPr>
        <w:t>1</w:t>
      </w:r>
      <w:r w:rsidR="00680D23">
        <w:rPr>
          <w:rFonts w:eastAsia="宋体" w:hAnsi="宋体" w:hint="eastAsia"/>
          <w:szCs w:val="28"/>
          <w:lang w:eastAsia="zh-CN"/>
        </w:rPr>
        <w:t>中制备预混料的过程包括：</w:t>
      </w:r>
    </w:p>
    <w:p w14:paraId="3B302283" w14:textId="77777777" w:rsidR="00680D23" w:rsidRPr="004807F9" w:rsidRDefault="00680D23" w:rsidP="00680D23">
      <w:p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（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）</w:t>
      </w:r>
      <w:r w:rsidRPr="004807F9">
        <w:rPr>
          <w:rFonts w:eastAsia="宋体" w:hAnsi="宋体" w:hint="eastAsia"/>
          <w:szCs w:val="28"/>
          <w:lang w:eastAsia="zh-CN"/>
        </w:rPr>
        <w:t>将铺装材料按照质量比：干混料：水</w:t>
      </w:r>
      <w:r w:rsidRPr="004807F9">
        <w:rPr>
          <w:rFonts w:eastAsia="宋体" w:hAnsi="宋体" w:hint="eastAsia"/>
          <w:szCs w:val="28"/>
          <w:lang w:eastAsia="zh-CN"/>
        </w:rPr>
        <w:t>=</w:t>
      </w:r>
      <w:r>
        <w:rPr>
          <w:rFonts w:eastAsia="宋体" w:hAnsi="宋体" w:hint="eastAsia"/>
          <w:szCs w:val="28"/>
          <w:lang w:eastAsia="zh-CN"/>
        </w:rPr>
        <w:t>（</w:t>
      </w:r>
      <w:r>
        <w:rPr>
          <w:rFonts w:eastAsia="宋体" w:hAnsi="宋体" w:hint="eastAsia"/>
          <w:szCs w:val="28"/>
          <w:lang w:eastAsia="zh-CN"/>
        </w:rPr>
        <w:t>7~12</w:t>
      </w:r>
      <w:r>
        <w:rPr>
          <w:rFonts w:eastAsia="宋体" w:hAnsi="宋体" w:hint="eastAsia"/>
          <w:szCs w:val="28"/>
          <w:lang w:eastAsia="zh-CN"/>
        </w:rPr>
        <w:t>）：</w:t>
      </w:r>
      <w:r>
        <w:rPr>
          <w:rFonts w:eastAsia="宋体" w:hAnsi="宋体" w:hint="eastAsia"/>
          <w:szCs w:val="28"/>
          <w:lang w:eastAsia="zh-CN"/>
        </w:rPr>
        <w:t>1</w:t>
      </w:r>
      <w:r>
        <w:rPr>
          <w:rFonts w:eastAsia="宋体" w:hAnsi="宋体" w:hint="eastAsia"/>
          <w:szCs w:val="28"/>
          <w:lang w:eastAsia="zh-CN"/>
        </w:rPr>
        <w:t>，先将干混料中除纤维之外的成分与水在</w:t>
      </w:r>
      <w:r>
        <w:rPr>
          <w:rFonts w:eastAsia="宋体" w:hAnsi="宋体" w:hint="eastAsia"/>
          <w:szCs w:val="28"/>
          <w:lang w:eastAsia="zh-CN"/>
        </w:rPr>
        <w:t>20~30r/min</w:t>
      </w:r>
      <w:r>
        <w:rPr>
          <w:rFonts w:eastAsia="宋体" w:hAnsi="宋体" w:hint="eastAsia"/>
          <w:szCs w:val="28"/>
          <w:lang w:eastAsia="zh-CN"/>
        </w:rPr>
        <w:t>转速下</w:t>
      </w:r>
      <w:r w:rsidRPr="004807F9">
        <w:rPr>
          <w:rFonts w:eastAsia="宋体" w:hAnsi="宋体" w:hint="eastAsia"/>
          <w:szCs w:val="28"/>
          <w:lang w:eastAsia="zh-CN"/>
        </w:rPr>
        <w:t>混合搅拌至拌和物呈流态；</w:t>
      </w:r>
    </w:p>
    <w:p w14:paraId="2BA11D30" w14:textId="7F166420" w:rsidR="00680D23" w:rsidRDefault="00680D23" w:rsidP="00680D23">
      <w:pPr>
        <w:spacing w:line="360" w:lineRule="auto"/>
        <w:ind w:firstLineChars="0"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（</w:t>
      </w:r>
      <w:r>
        <w:rPr>
          <w:rFonts w:eastAsia="宋体" w:hAnsi="宋体" w:hint="eastAsia"/>
          <w:szCs w:val="28"/>
          <w:lang w:eastAsia="zh-CN"/>
        </w:rPr>
        <w:t>2</w:t>
      </w:r>
      <w:r>
        <w:rPr>
          <w:rFonts w:eastAsia="宋体" w:hAnsi="宋体" w:hint="eastAsia"/>
          <w:szCs w:val="28"/>
          <w:lang w:eastAsia="zh-CN"/>
        </w:rPr>
        <w:t>）然后加入</w:t>
      </w:r>
      <w:r w:rsidRPr="009A491D">
        <w:rPr>
          <w:rFonts w:eastAsia="宋体" w:hAnsi="宋体" w:hint="eastAsia"/>
          <w:szCs w:val="28"/>
          <w:lang w:eastAsia="zh-CN"/>
        </w:rPr>
        <w:t>纤维，继续搅拌</w:t>
      </w:r>
      <w:r w:rsidRPr="009A491D">
        <w:rPr>
          <w:rFonts w:eastAsia="宋体" w:hAnsi="宋体" w:hint="eastAsia"/>
          <w:szCs w:val="28"/>
          <w:lang w:eastAsia="zh-CN"/>
        </w:rPr>
        <w:t>1-2min</w:t>
      </w:r>
      <w:r>
        <w:rPr>
          <w:rFonts w:eastAsia="宋体" w:hAnsi="宋体" w:hint="eastAsia"/>
          <w:szCs w:val="28"/>
          <w:lang w:eastAsia="zh-CN"/>
        </w:rPr>
        <w:t>，即得。</w:t>
      </w:r>
    </w:p>
    <w:p w14:paraId="6C712446" w14:textId="56CCCAB5" w:rsidR="00680D23" w:rsidRDefault="00D67F7D" w:rsidP="00680D23">
      <w:pPr>
        <w:spacing w:line="360" w:lineRule="auto"/>
        <w:ind w:firstLineChars="0" w:firstLine="560"/>
        <w:rPr>
          <w:rFonts w:eastAsia="宋体" w:hAnsi="宋体"/>
          <w:szCs w:val="28"/>
          <w:lang w:eastAsia="zh-CN"/>
        </w:rPr>
      </w:pPr>
      <w:r>
        <w:rPr>
          <w:rFonts w:eastAsia="宋体" w:hAnsi="宋体" w:hint="eastAsia"/>
          <w:szCs w:val="28"/>
          <w:lang w:eastAsia="zh-CN"/>
        </w:rPr>
        <w:t>8</w:t>
      </w:r>
      <w:r w:rsidR="00680D23">
        <w:rPr>
          <w:rFonts w:eastAsia="宋体" w:hAnsi="宋体" w:hint="eastAsia"/>
          <w:szCs w:val="28"/>
          <w:lang w:eastAsia="zh-CN"/>
        </w:rPr>
        <w:t>、</w:t>
      </w:r>
      <w:r w:rsidR="00680D23" w:rsidRPr="00B419C5">
        <w:rPr>
          <w:rFonts w:eastAsia="宋体" w:hAnsi="宋体" w:hint="eastAsia"/>
          <w:szCs w:val="28"/>
        </w:rPr>
        <w:t>一种</w:t>
      </w:r>
      <w:r w:rsidR="00680D23" w:rsidRPr="00B660E8">
        <w:rPr>
          <w:rFonts w:eastAsia="宋体" w:hAnsi="宋体" w:hint="eastAsia"/>
          <w:szCs w:val="28"/>
          <w:lang w:eastAsia="zh-CN"/>
        </w:rPr>
        <w:t>钢</w:t>
      </w:r>
      <w:r w:rsidR="00680D23" w:rsidRPr="00B660E8">
        <w:rPr>
          <w:rFonts w:eastAsia="宋体" w:hAnsi="宋体" w:hint="eastAsia"/>
          <w:szCs w:val="28"/>
          <w:lang w:eastAsia="zh-CN"/>
        </w:rPr>
        <w:t>-STC</w:t>
      </w:r>
      <w:r w:rsidR="00680D23" w:rsidRPr="00B660E8">
        <w:rPr>
          <w:rFonts w:eastAsia="宋体" w:hAnsi="宋体" w:hint="eastAsia"/>
          <w:szCs w:val="28"/>
          <w:lang w:eastAsia="zh-CN"/>
        </w:rPr>
        <w:t>轻型组合结构桥面</w:t>
      </w:r>
      <w:r w:rsidR="00680D23">
        <w:rPr>
          <w:rFonts w:eastAsia="宋体" w:hAnsi="宋体" w:hint="eastAsia"/>
          <w:szCs w:val="28"/>
          <w:lang w:eastAsia="zh-CN"/>
        </w:rPr>
        <w:t>，</w:t>
      </w:r>
      <w:r w:rsidR="007044D9">
        <w:rPr>
          <w:rFonts w:eastAsia="宋体" w:hAnsi="宋体" w:hint="eastAsia"/>
          <w:szCs w:val="28"/>
          <w:lang w:eastAsia="zh-CN"/>
        </w:rPr>
        <w:t>其特征在于：</w:t>
      </w:r>
      <w:r w:rsidR="00680D23">
        <w:rPr>
          <w:rFonts w:eastAsia="宋体" w:hAnsi="宋体" w:hint="eastAsia"/>
          <w:szCs w:val="28"/>
          <w:lang w:eastAsia="zh-CN"/>
        </w:rPr>
        <w:t>是采用权利要求</w:t>
      </w:r>
      <w:r>
        <w:rPr>
          <w:rFonts w:eastAsia="宋体" w:hAnsi="宋体" w:hint="eastAsia"/>
          <w:szCs w:val="28"/>
          <w:lang w:eastAsia="zh-CN"/>
        </w:rPr>
        <w:t>6</w:t>
      </w:r>
      <w:r>
        <w:rPr>
          <w:rFonts w:eastAsia="宋体" w:hAnsi="宋体" w:hint="eastAsia"/>
          <w:szCs w:val="28"/>
          <w:lang w:eastAsia="zh-CN"/>
        </w:rPr>
        <w:t>或</w:t>
      </w:r>
      <w:r>
        <w:rPr>
          <w:rFonts w:eastAsia="宋体" w:hAnsi="宋体" w:hint="eastAsia"/>
          <w:szCs w:val="28"/>
          <w:lang w:eastAsia="zh-CN"/>
        </w:rPr>
        <w:t>7</w:t>
      </w:r>
      <w:r>
        <w:rPr>
          <w:rFonts w:eastAsia="宋体" w:hAnsi="宋体" w:hint="eastAsia"/>
          <w:szCs w:val="28"/>
          <w:lang w:eastAsia="zh-CN"/>
        </w:rPr>
        <w:t>所述的</w:t>
      </w:r>
      <w:r w:rsidR="00680D23">
        <w:rPr>
          <w:rFonts w:eastAsia="宋体" w:hAnsi="宋体" w:hint="eastAsia"/>
          <w:szCs w:val="28"/>
          <w:lang w:eastAsia="zh-CN"/>
        </w:rPr>
        <w:t>免蒸</w:t>
      </w:r>
      <w:proofErr w:type="gramStart"/>
      <w:r w:rsidR="00680D23">
        <w:rPr>
          <w:rFonts w:eastAsia="宋体" w:hAnsi="宋体" w:hint="eastAsia"/>
          <w:szCs w:val="28"/>
          <w:lang w:eastAsia="zh-CN"/>
        </w:rPr>
        <w:t>养施工</w:t>
      </w:r>
      <w:proofErr w:type="gramEnd"/>
      <w:r w:rsidR="00680D23">
        <w:rPr>
          <w:rFonts w:eastAsia="宋体" w:hAnsi="宋体" w:hint="eastAsia"/>
          <w:szCs w:val="28"/>
          <w:lang w:eastAsia="zh-CN"/>
        </w:rPr>
        <w:t>工艺获得。</w:t>
      </w:r>
    </w:p>
    <w:p w14:paraId="6F3F39E2" w14:textId="77777777" w:rsidR="00A44FC4" w:rsidRPr="00A44FC4" w:rsidRDefault="00A44FC4" w:rsidP="00A44FC4">
      <w:pPr>
        <w:spacing w:line="360" w:lineRule="auto"/>
        <w:ind w:firstLineChars="0" w:firstLine="560"/>
        <w:rPr>
          <w:ins w:id="104" w:author="Engineering" w:date="2022-05-13T05:38:00Z"/>
          <w:rFonts w:eastAsia="宋体" w:hAnsi="宋体"/>
          <w:szCs w:val="28"/>
          <w:lang w:eastAsia="zh-CN"/>
        </w:rPr>
      </w:pPr>
      <w:commentRangeStart w:id="105"/>
      <w:ins w:id="106" w:author="Engineering" w:date="2022-05-13T05:38:00Z">
        <w:r>
          <w:rPr>
            <w:rFonts w:eastAsia="宋体" w:hAnsi="宋体" w:hint="eastAsia"/>
            <w:szCs w:val="28"/>
            <w:lang w:eastAsia="zh-CN"/>
          </w:rPr>
          <w:t>9</w:t>
        </w:r>
        <w:r>
          <w:rPr>
            <w:rFonts w:eastAsia="宋体" w:hAnsi="宋体" w:hint="eastAsia"/>
            <w:szCs w:val="28"/>
            <w:lang w:eastAsia="zh-CN"/>
          </w:rPr>
          <w:t>、</w:t>
        </w:r>
        <w:r w:rsidRPr="00A44FC4">
          <w:rPr>
            <w:rFonts w:eastAsia="宋体" w:hAnsi="宋体" w:hint="eastAsia"/>
            <w:szCs w:val="28"/>
            <w:lang w:eastAsia="zh-CN"/>
          </w:rPr>
          <w:t>根据</w:t>
        </w:r>
      </w:ins>
      <w:commentRangeEnd w:id="105"/>
      <w:ins w:id="107" w:author="Engineering" w:date="2022-05-13T05:39:00Z">
        <w:r>
          <w:rPr>
            <w:rStyle w:val="af0"/>
          </w:rPr>
          <w:commentReference w:id="105"/>
        </w:r>
      </w:ins>
      <w:ins w:id="108" w:author="Engineering" w:date="2022-05-13T05:38:00Z">
        <w:r w:rsidRPr="00A44FC4">
          <w:rPr>
            <w:rFonts w:eastAsia="宋体" w:hAnsi="宋体" w:hint="eastAsia"/>
            <w:szCs w:val="28"/>
            <w:lang w:eastAsia="zh-CN"/>
          </w:rPr>
          <w:t>权利要求</w:t>
        </w:r>
        <w:r w:rsidRPr="00A44FC4">
          <w:rPr>
            <w:rFonts w:eastAsia="宋体" w:hAnsi="宋体" w:hint="eastAsia"/>
            <w:szCs w:val="28"/>
            <w:lang w:eastAsia="zh-CN"/>
          </w:rPr>
          <w:t>8</w:t>
        </w:r>
        <w:r w:rsidRPr="00A44FC4">
          <w:rPr>
            <w:rFonts w:eastAsia="宋体" w:hAnsi="宋体" w:hint="eastAsia"/>
            <w:szCs w:val="28"/>
            <w:lang w:eastAsia="zh-CN"/>
          </w:rPr>
          <w:t>所述的</w:t>
        </w:r>
        <w:r w:rsidRPr="00A44FC4">
          <w:rPr>
            <w:rFonts w:eastAsia="宋体" w:hAnsi="宋体" w:hint="eastAsia"/>
            <w:szCs w:val="28"/>
          </w:rPr>
          <w:t>一种</w:t>
        </w:r>
        <w:r w:rsidRPr="00A44FC4">
          <w:rPr>
            <w:rFonts w:eastAsia="宋体" w:hAnsi="宋体" w:hint="eastAsia"/>
            <w:szCs w:val="28"/>
            <w:lang w:eastAsia="zh-CN"/>
          </w:rPr>
          <w:t>钢</w:t>
        </w:r>
        <w:r w:rsidRPr="00A44FC4">
          <w:rPr>
            <w:rFonts w:eastAsia="宋体" w:hAnsi="宋体" w:hint="eastAsia"/>
            <w:szCs w:val="28"/>
            <w:lang w:eastAsia="zh-CN"/>
          </w:rPr>
          <w:t>-STC</w:t>
        </w:r>
        <w:r w:rsidRPr="00A44FC4">
          <w:rPr>
            <w:rFonts w:eastAsia="宋体" w:hAnsi="宋体" w:hint="eastAsia"/>
            <w:szCs w:val="28"/>
            <w:lang w:eastAsia="zh-CN"/>
          </w:rPr>
          <w:t>轻型组合结构桥面，其特征在于：所述桥面上有一层沥青混凝土层，所述沥青混凝土层上为</w:t>
        </w:r>
        <w:r w:rsidRPr="00A44FC4">
          <w:rPr>
            <w:rFonts w:eastAsia="宋体" w:hAnsi="宋体" w:hint="eastAsia"/>
            <w:szCs w:val="28"/>
            <w:lang w:eastAsia="zh-CN"/>
          </w:rPr>
          <w:t>STC</w:t>
        </w:r>
        <w:r w:rsidRPr="00A44FC4">
          <w:rPr>
            <w:rFonts w:eastAsia="宋体" w:hAnsi="宋体" w:hint="eastAsia"/>
            <w:szCs w:val="28"/>
            <w:lang w:eastAsia="zh-CN"/>
          </w:rPr>
          <w:t>层。</w:t>
        </w:r>
      </w:ins>
    </w:p>
    <w:p w14:paraId="679C91CE" w14:textId="77777777" w:rsidR="00A44FC4" w:rsidRPr="00A44FC4" w:rsidRDefault="00A44FC4" w:rsidP="00A44FC4">
      <w:pPr>
        <w:spacing w:line="360" w:lineRule="auto"/>
        <w:ind w:firstLineChars="0" w:firstLine="560"/>
        <w:rPr>
          <w:ins w:id="109" w:author="Engineering" w:date="2022-05-13T05:38:00Z"/>
          <w:rFonts w:eastAsia="宋体"/>
          <w:szCs w:val="28"/>
          <w:lang w:eastAsia="zh-CN"/>
        </w:rPr>
      </w:pPr>
      <w:ins w:id="110" w:author="Engineering" w:date="2022-05-13T05:38:00Z">
        <w:r w:rsidRPr="00A44FC4">
          <w:rPr>
            <w:rFonts w:eastAsia="宋体" w:hAnsi="宋体" w:hint="eastAsia"/>
            <w:szCs w:val="28"/>
            <w:lang w:eastAsia="zh-CN"/>
          </w:rPr>
          <w:t>10</w:t>
        </w:r>
        <w:r w:rsidRPr="00A44FC4">
          <w:rPr>
            <w:rFonts w:eastAsia="宋体" w:hAnsi="宋体" w:hint="eastAsia"/>
            <w:szCs w:val="28"/>
            <w:lang w:eastAsia="zh-CN"/>
          </w:rPr>
          <w:t>、根据权利要求</w:t>
        </w:r>
        <w:r w:rsidRPr="00A44FC4">
          <w:rPr>
            <w:rFonts w:eastAsia="宋体" w:hAnsi="宋体" w:hint="eastAsia"/>
            <w:szCs w:val="28"/>
            <w:lang w:eastAsia="zh-CN"/>
          </w:rPr>
          <w:t>9</w:t>
        </w:r>
        <w:r w:rsidRPr="00A44FC4">
          <w:rPr>
            <w:rFonts w:eastAsia="宋体" w:hAnsi="宋体" w:hint="eastAsia"/>
            <w:szCs w:val="28"/>
            <w:lang w:eastAsia="zh-CN"/>
          </w:rPr>
          <w:t>所述的</w:t>
        </w:r>
        <w:r w:rsidRPr="00A44FC4">
          <w:rPr>
            <w:rFonts w:eastAsia="宋体" w:hAnsi="宋体" w:hint="eastAsia"/>
            <w:szCs w:val="28"/>
          </w:rPr>
          <w:t>一种</w:t>
        </w:r>
        <w:r w:rsidRPr="00A44FC4">
          <w:rPr>
            <w:rFonts w:eastAsia="宋体" w:hAnsi="宋体" w:hint="eastAsia"/>
            <w:szCs w:val="28"/>
            <w:lang w:eastAsia="zh-CN"/>
          </w:rPr>
          <w:t>钢</w:t>
        </w:r>
        <w:r w:rsidRPr="00A44FC4">
          <w:rPr>
            <w:rFonts w:eastAsia="宋体" w:hAnsi="宋体" w:hint="eastAsia"/>
            <w:szCs w:val="28"/>
            <w:lang w:eastAsia="zh-CN"/>
          </w:rPr>
          <w:t>-STC</w:t>
        </w:r>
        <w:r w:rsidRPr="00A44FC4">
          <w:rPr>
            <w:rFonts w:eastAsia="宋体" w:hAnsi="宋体" w:hint="eastAsia"/>
            <w:szCs w:val="28"/>
            <w:lang w:eastAsia="zh-CN"/>
          </w:rPr>
          <w:t>轻型组合结构桥面，其特征在于：沥青混凝土层为</w:t>
        </w:r>
        <w:r w:rsidRPr="00A44FC4">
          <w:rPr>
            <w:rFonts w:eastAsia="宋体" w:hAnsi="宋体" w:hint="eastAsia"/>
            <w:szCs w:val="28"/>
            <w:lang w:eastAsia="zh-CN"/>
          </w:rPr>
          <w:t>2cm</w:t>
        </w:r>
        <w:r w:rsidRPr="00A44FC4">
          <w:rPr>
            <w:rFonts w:eastAsia="宋体" w:hAnsi="宋体" w:hint="eastAsia"/>
            <w:szCs w:val="28"/>
            <w:lang w:eastAsia="zh-CN"/>
          </w:rPr>
          <w:t>厚。</w:t>
        </w:r>
      </w:ins>
    </w:p>
    <w:p w14:paraId="659AB5F5" w14:textId="77777777" w:rsidR="00E27AAC" w:rsidRPr="00A44FC4" w:rsidRDefault="00E27AAC">
      <w:pPr>
        <w:spacing w:line="360" w:lineRule="auto"/>
        <w:ind w:firstLineChars="0" w:firstLine="0"/>
        <w:rPr>
          <w:rFonts w:eastAsia="宋体"/>
          <w:szCs w:val="28"/>
          <w:lang w:eastAsia="zh-CN"/>
        </w:rPr>
        <w:sectPr w:rsidR="00E27AAC" w:rsidRPr="00A44FC4">
          <w:headerReference w:type="default" r:id="rId19"/>
          <w:footnotePr>
            <w:pos w:val="beneathText"/>
          </w:footnotePr>
          <w:pgSz w:w="11905" w:h="16837"/>
          <w:pgMar w:top="1418" w:right="851" w:bottom="851" w:left="1418" w:header="794" w:footer="284" w:gutter="0"/>
          <w:pgNumType w:start="1"/>
          <w:cols w:space="720"/>
          <w:docGrid w:type="lines" w:linePitch="312"/>
        </w:sectPr>
      </w:pPr>
    </w:p>
    <w:p w14:paraId="7B4362D9" w14:textId="195B1A8E" w:rsidR="00E27AAC" w:rsidRPr="00B8056B" w:rsidRDefault="00E76362">
      <w:pPr>
        <w:spacing w:line="360" w:lineRule="auto"/>
        <w:ind w:firstLine="560"/>
        <w:rPr>
          <w:rFonts w:eastAsia="宋体"/>
          <w:color w:val="FF0000"/>
          <w:szCs w:val="28"/>
          <w:lang w:eastAsia="zh-CN"/>
        </w:rPr>
      </w:pPr>
      <w:r w:rsidRPr="00B8056B">
        <w:rPr>
          <w:rFonts w:eastAsia="宋体" w:hAnsi="宋体"/>
          <w:szCs w:val="28"/>
        </w:rPr>
        <w:lastRenderedPageBreak/>
        <w:t>本发明提供</w:t>
      </w:r>
      <w:r w:rsidR="00685069" w:rsidRPr="00B419C5">
        <w:rPr>
          <w:rFonts w:eastAsia="宋体" w:hAnsi="宋体" w:hint="eastAsia"/>
          <w:szCs w:val="28"/>
        </w:rPr>
        <w:t>一种</w:t>
      </w:r>
      <w:r w:rsidR="00685069" w:rsidRPr="00B660E8">
        <w:rPr>
          <w:rFonts w:eastAsia="宋体" w:hAnsi="宋体" w:hint="eastAsia"/>
          <w:szCs w:val="28"/>
          <w:lang w:eastAsia="zh-CN"/>
        </w:rPr>
        <w:t>钢</w:t>
      </w:r>
      <w:r w:rsidR="00685069" w:rsidRPr="00B660E8">
        <w:rPr>
          <w:rFonts w:eastAsia="宋体" w:hAnsi="宋体" w:hint="eastAsia"/>
          <w:szCs w:val="28"/>
          <w:lang w:eastAsia="zh-CN"/>
        </w:rPr>
        <w:t>-STC</w:t>
      </w:r>
      <w:r w:rsidR="00685069" w:rsidRPr="00B660E8">
        <w:rPr>
          <w:rFonts w:eastAsia="宋体" w:hAnsi="宋体" w:hint="eastAsia"/>
          <w:szCs w:val="28"/>
          <w:lang w:eastAsia="zh-CN"/>
        </w:rPr>
        <w:t>轻型组合结构桥面</w:t>
      </w:r>
      <w:r w:rsidR="00685069">
        <w:rPr>
          <w:rFonts w:eastAsia="宋体" w:hAnsi="宋体" w:hint="eastAsia"/>
          <w:szCs w:val="28"/>
          <w:lang w:eastAsia="zh-CN"/>
        </w:rPr>
        <w:t>铺装材料、桥面及其</w:t>
      </w:r>
      <w:r w:rsidR="00685069" w:rsidRPr="00B660E8">
        <w:rPr>
          <w:rFonts w:eastAsia="宋体" w:hAnsi="宋体" w:hint="eastAsia"/>
          <w:szCs w:val="28"/>
          <w:lang w:eastAsia="zh-CN"/>
        </w:rPr>
        <w:t>免蒸</w:t>
      </w:r>
      <w:proofErr w:type="gramStart"/>
      <w:r w:rsidR="00685069" w:rsidRPr="00B660E8">
        <w:rPr>
          <w:rFonts w:eastAsia="宋体" w:hAnsi="宋体" w:hint="eastAsia"/>
          <w:szCs w:val="28"/>
          <w:lang w:eastAsia="zh-CN"/>
        </w:rPr>
        <w:t>养</w:t>
      </w:r>
      <w:r w:rsidR="008E1BA9">
        <w:rPr>
          <w:rFonts w:eastAsia="宋体" w:hAnsi="宋体" w:hint="eastAsia"/>
          <w:szCs w:val="28"/>
          <w:lang w:eastAsia="zh-CN"/>
        </w:rPr>
        <w:t>施工</w:t>
      </w:r>
      <w:proofErr w:type="gramEnd"/>
      <w:r w:rsidR="00685069">
        <w:rPr>
          <w:rFonts w:eastAsia="宋体" w:hAnsi="宋体" w:hint="eastAsia"/>
          <w:szCs w:val="28"/>
          <w:lang w:eastAsia="zh-CN"/>
        </w:rPr>
        <w:t>工艺</w:t>
      </w:r>
      <w:r w:rsidR="00C57546">
        <w:rPr>
          <w:rFonts w:eastAsia="宋体" w:hAnsi="宋体" w:hint="eastAsia"/>
          <w:szCs w:val="28"/>
          <w:lang w:eastAsia="zh-CN"/>
        </w:rPr>
        <w:t>。该铺装材料按照重量份的组成包括：</w:t>
      </w:r>
      <w:r w:rsidR="00A44FC4">
        <w:rPr>
          <w:rFonts w:eastAsia="宋体" w:hAnsi="宋体"/>
          <w:szCs w:val="28"/>
          <w:lang w:eastAsia="zh-CN"/>
        </w:rPr>
        <w:t>P.O42.5</w:t>
      </w:r>
      <w:r w:rsidR="00A44FC4">
        <w:rPr>
          <w:rFonts w:eastAsia="宋体" w:hAnsi="宋体" w:hint="eastAsia"/>
          <w:szCs w:val="28"/>
          <w:lang w:eastAsia="zh-CN"/>
        </w:rPr>
        <w:t>普通硅酸盐水泥：</w:t>
      </w:r>
      <w:r w:rsidR="00A44FC4">
        <w:rPr>
          <w:rFonts w:eastAsia="宋体" w:hAnsi="宋体"/>
          <w:szCs w:val="28"/>
          <w:lang w:eastAsia="zh-CN"/>
        </w:rPr>
        <w:t>20</w:t>
      </w:r>
      <w:r w:rsidR="00A44FC4">
        <w:rPr>
          <w:rFonts w:eastAsia="宋体" w:hAnsi="宋体"/>
          <w:szCs w:val="28"/>
          <w:lang w:eastAsia="zh-CN"/>
        </w:rPr>
        <w:noBreakHyphen/>
        <w:t>35</w:t>
      </w:r>
      <w:r w:rsidR="00A44FC4">
        <w:rPr>
          <w:rFonts w:eastAsia="宋体" w:hAnsi="宋体" w:hint="eastAsia"/>
          <w:szCs w:val="28"/>
          <w:lang w:eastAsia="zh-CN"/>
        </w:rPr>
        <w:t>份；粉煤灰：</w:t>
      </w:r>
      <w:r w:rsidR="00A44FC4">
        <w:rPr>
          <w:rFonts w:eastAsia="宋体" w:hAnsi="宋体"/>
          <w:szCs w:val="28"/>
          <w:lang w:eastAsia="zh-CN"/>
        </w:rPr>
        <w:t>10-25</w:t>
      </w:r>
      <w:r w:rsidR="00A44FC4">
        <w:rPr>
          <w:rFonts w:eastAsia="宋体" w:hAnsi="宋体" w:hint="eastAsia"/>
          <w:szCs w:val="28"/>
          <w:lang w:eastAsia="zh-CN"/>
        </w:rPr>
        <w:t>份；碳酸钙晶须：</w:t>
      </w:r>
      <w:r w:rsidR="00A44FC4">
        <w:rPr>
          <w:rFonts w:eastAsia="宋体" w:hAnsi="宋体"/>
          <w:szCs w:val="28"/>
          <w:lang w:eastAsia="zh-CN"/>
        </w:rPr>
        <w:t>0.4-1</w:t>
      </w:r>
      <w:r w:rsidR="00A44FC4">
        <w:rPr>
          <w:rFonts w:eastAsia="宋体" w:hAnsi="宋体" w:hint="eastAsia"/>
          <w:szCs w:val="28"/>
          <w:lang w:eastAsia="zh-CN"/>
        </w:rPr>
        <w:t>份；微硅粉：</w:t>
      </w:r>
      <w:r w:rsidR="00A44FC4">
        <w:rPr>
          <w:rFonts w:eastAsia="宋体" w:hAnsi="宋体"/>
          <w:szCs w:val="28"/>
          <w:lang w:eastAsia="zh-CN"/>
        </w:rPr>
        <w:t>5-10</w:t>
      </w:r>
      <w:r w:rsidR="00A44FC4">
        <w:rPr>
          <w:rFonts w:eastAsia="宋体" w:hAnsi="宋体" w:hint="eastAsia"/>
          <w:szCs w:val="28"/>
          <w:lang w:eastAsia="zh-CN"/>
        </w:rPr>
        <w:t>份；</w:t>
      </w:r>
      <w:r w:rsidR="00A44FC4">
        <w:rPr>
          <w:rFonts w:eastAsia="宋体" w:hAnsi="宋体"/>
          <w:szCs w:val="28"/>
          <w:lang w:eastAsia="zh-CN"/>
        </w:rPr>
        <w:t>100~200</w:t>
      </w:r>
      <w:r w:rsidR="00A44FC4">
        <w:rPr>
          <w:rFonts w:eastAsia="宋体" w:hAnsi="宋体" w:hint="eastAsia"/>
          <w:szCs w:val="28"/>
          <w:lang w:eastAsia="zh-CN"/>
        </w:rPr>
        <w:t>目石英粉：</w:t>
      </w:r>
      <w:r w:rsidR="00A44FC4">
        <w:rPr>
          <w:rFonts w:eastAsia="宋体" w:hAnsi="宋体"/>
          <w:szCs w:val="28"/>
          <w:lang w:eastAsia="zh-CN"/>
        </w:rPr>
        <w:t>10-20</w:t>
      </w:r>
      <w:r w:rsidR="00A44FC4">
        <w:rPr>
          <w:rFonts w:eastAsia="宋体" w:hAnsi="宋体" w:hint="eastAsia"/>
          <w:szCs w:val="28"/>
          <w:lang w:eastAsia="zh-CN"/>
        </w:rPr>
        <w:t>份；</w:t>
      </w:r>
      <w:r w:rsidR="00A44FC4">
        <w:rPr>
          <w:rFonts w:eastAsia="宋体" w:hAnsi="宋体"/>
          <w:szCs w:val="28"/>
          <w:lang w:eastAsia="zh-CN"/>
        </w:rPr>
        <w:t>40-100</w:t>
      </w:r>
      <w:r w:rsidR="00A44FC4">
        <w:rPr>
          <w:rFonts w:eastAsia="宋体" w:hAnsi="宋体" w:hint="eastAsia"/>
          <w:szCs w:val="28"/>
          <w:lang w:eastAsia="zh-CN"/>
        </w:rPr>
        <w:t>目石英砂：</w:t>
      </w:r>
      <w:r w:rsidR="00A44FC4">
        <w:rPr>
          <w:rFonts w:eastAsia="宋体" w:hAnsi="宋体"/>
          <w:szCs w:val="28"/>
          <w:lang w:eastAsia="zh-CN"/>
        </w:rPr>
        <w:t>10-20</w:t>
      </w:r>
      <w:r w:rsidR="00A44FC4">
        <w:rPr>
          <w:rFonts w:eastAsia="宋体" w:hAnsi="宋体" w:hint="eastAsia"/>
          <w:szCs w:val="28"/>
          <w:lang w:eastAsia="zh-CN"/>
        </w:rPr>
        <w:t>份；镀铜钢纤维：</w:t>
      </w:r>
      <w:r w:rsidR="00A44FC4">
        <w:rPr>
          <w:rFonts w:eastAsia="宋体" w:hAnsi="宋体"/>
          <w:szCs w:val="28"/>
          <w:lang w:eastAsia="zh-CN"/>
        </w:rPr>
        <w:t>1-8</w:t>
      </w:r>
      <w:r w:rsidR="00A44FC4">
        <w:rPr>
          <w:rFonts w:eastAsia="宋体" w:hAnsi="宋体" w:hint="eastAsia"/>
          <w:szCs w:val="28"/>
          <w:lang w:eastAsia="zh-CN"/>
        </w:rPr>
        <w:t>份；聚羧酸高性能减水剂：</w:t>
      </w:r>
      <w:r w:rsidR="00A44FC4">
        <w:rPr>
          <w:rFonts w:eastAsia="宋体" w:hAnsi="宋体"/>
          <w:szCs w:val="28"/>
          <w:lang w:eastAsia="zh-CN"/>
        </w:rPr>
        <w:t>0.4-1</w:t>
      </w:r>
      <w:r w:rsidR="00A44FC4">
        <w:rPr>
          <w:rFonts w:eastAsia="宋体" w:hAnsi="宋体" w:hint="eastAsia"/>
          <w:szCs w:val="28"/>
          <w:lang w:eastAsia="zh-CN"/>
        </w:rPr>
        <w:t>份；水：</w:t>
      </w:r>
      <w:r w:rsidR="00A44FC4">
        <w:rPr>
          <w:rFonts w:eastAsia="宋体" w:hAnsi="宋体"/>
          <w:szCs w:val="28"/>
          <w:lang w:eastAsia="zh-CN"/>
        </w:rPr>
        <w:t>7-15</w:t>
      </w:r>
      <w:r w:rsidR="00A44FC4">
        <w:rPr>
          <w:rFonts w:eastAsia="宋体" w:hAnsi="宋体" w:hint="eastAsia"/>
          <w:szCs w:val="28"/>
          <w:lang w:eastAsia="zh-CN"/>
        </w:rPr>
        <w:t>份</w:t>
      </w:r>
      <w:r w:rsidR="00C57546" w:rsidRPr="00AE4A99">
        <w:rPr>
          <w:rFonts w:eastAsia="宋体" w:hAnsi="宋体" w:hint="eastAsia"/>
          <w:szCs w:val="28"/>
          <w:lang w:eastAsia="zh-CN"/>
        </w:rPr>
        <w:t>。</w:t>
      </w:r>
      <w:r w:rsidR="007678F5">
        <w:rPr>
          <w:rFonts w:eastAsia="宋体" w:hAnsi="宋体" w:hint="eastAsia"/>
          <w:szCs w:val="28"/>
          <w:lang w:eastAsia="zh-CN"/>
        </w:rPr>
        <w:t>将该铺装材料制备成预混料</w:t>
      </w:r>
      <w:r w:rsidR="003E285B" w:rsidRPr="00B42FAD">
        <w:rPr>
          <w:rFonts w:eastAsia="宋体" w:hAnsi="宋体" w:hint="eastAsia"/>
          <w:szCs w:val="28"/>
          <w:lang w:eastAsia="zh-CN"/>
        </w:rPr>
        <w:t>均匀铺装在钢桥面上</w:t>
      </w:r>
      <w:r w:rsidR="003E285B">
        <w:rPr>
          <w:rFonts w:eastAsia="宋体" w:hAnsi="宋体" w:hint="eastAsia"/>
          <w:szCs w:val="28"/>
          <w:lang w:eastAsia="zh-CN"/>
        </w:rPr>
        <w:t>，</w:t>
      </w:r>
      <w:proofErr w:type="gramStart"/>
      <w:r w:rsidR="003E285B">
        <w:rPr>
          <w:rFonts w:eastAsia="宋体" w:hAnsi="宋体" w:hint="eastAsia"/>
          <w:szCs w:val="28"/>
          <w:lang w:eastAsia="zh-CN"/>
        </w:rPr>
        <w:t>振</w:t>
      </w:r>
      <w:r w:rsidR="003E285B" w:rsidRPr="00B42FAD">
        <w:rPr>
          <w:rFonts w:eastAsia="宋体" w:hAnsi="宋体" w:hint="eastAsia"/>
          <w:szCs w:val="28"/>
          <w:lang w:eastAsia="zh-CN"/>
        </w:rPr>
        <w:t>实</w:t>
      </w:r>
      <w:r w:rsidR="003E285B">
        <w:rPr>
          <w:rFonts w:eastAsia="宋体" w:hAnsi="宋体" w:hint="eastAsia"/>
          <w:szCs w:val="28"/>
          <w:lang w:eastAsia="zh-CN"/>
        </w:rPr>
        <w:t>和</w:t>
      </w:r>
      <w:proofErr w:type="gramEnd"/>
      <w:r w:rsidR="003E285B">
        <w:rPr>
          <w:rFonts w:eastAsia="宋体" w:hAnsi="宋体" w:hint="eastAsia"/>
          <w:szCs w:val="28"/>
          <w:lang w:eastAsia="zh-CN"/>
        </w:rPr>
        <w:t>整平后</w:t>
      </w:r>
      <w:r w:rsidR="003E285B" w:rsidRPr="00B42FAD">
        <w:rPr>
          <w:rFonts w:eastAsia="宋体" w:hAnsi="宋体" w:hint="eastAsia"/>
          <w:szCs w:val="28"/>
          <w:lang w:eastAsia="zh-CN"/>
        </w:rPr>
        <w:t>铺设覆盖薄膜，进行保湿养护</w:t>
      </w:r>
      <w:r w:rsidR="00C7253C">
        <w:rPr>
          <w:rFonts w:eastAsia="宋体" w:hAnsi="宋体" w:hint="eastAsia"/>
          <w:szCs w:val="28"/>
          <w:lang w:eastAsia="zh-CN"/>
        </w:rPr>
        <w:t>，获得的桥面</w:t>
      </w:r>
      <w:r w:rsidR="0071646B" w:rsidRPr="00723AE0">
        <w:rPr>
          <w:rFonts w:eastAsia="宋体" w:hAnsi="宋体" w:hint="eastAsia"/>
          <w:szCs w:val="28"/>
          <w:lang w:eastAsia="zh-CN"/>
        </w:rPr>
        <w:t>局部刚度显著提高。大幅度降低了正交异性钢桥面各构造细节处的荷载应力，降低了疲劳开裂的风险</w:t>
      </w:r>
      <w:r w:rsidR="0071646B">
        <w:rPr>
          <w:rFonts w:eastAsia="宋体" w:hAnsi="宋体" w:hint="eastAsia"/>
          <w:szCs w:val="28"/>
          <w:lang w:eastAsia="zh-CN"/>
        </w:rPr>
        <w:t>，并且</w:t>
      </w:r>
      <w:r w:rsidR="0071646B" w:rsidRPr="004807F9">
        <w:rPr>
          <w:rFonts w:eastAsia="宋体" w:hAnsi="宋体" w:hint="eastAsia"/>
          <w:szCs w:val="28"/>
          <w:lang w:eastAsia="zh-CN"/>
        </w:rPr>
        <w:t>相较于其他类型的铺装层，其全寿命周期造价和</w:t>
      </w:r>
      <w:proofErr w:type="gramStart"/>
      <w:r w:rsidR="0071646B" w:rsidRPr="004807F9">
        <w:rPr>
          <w:rFonts w:eastAsia="宋体" w:hAnsi="宋体" w:hint="eastAsia"/>
          <w:szCs w:val="28"/>
          <w:lang w:eastAsia="zh-CN"/>
        </w:rPr>
        <w:t>碳排放</w:t>
      </w:r>
      <w:proofErr w:type="gramEnd"/>
      <w:r w:rsidR="0071646B" w:rsidRPr="004807F9">
        <w:rPr>
          <w:rFonts w:eastAsia="宋体" w:hAnsi="宋体" w:hint="eastAsia"/>
          <w:szCs w:val="28"/>
          <w:lang w:eastAsia="zh-CN"/>
        </w:rPr>
        <w:t>具有压倒性优势</w:t>
      </w:r>
      <w:r w:rsidR="003E285B" w:rsidRPr="00B42FAD">
        <w:rPr>
          <w:rFonts w:eastAsia="宋体" w:hAnsi="宋体" w:hint="eastAsia"/>
          <w:szCs w:val="28"/>
          <w:lang w:eastAsia="zh-CN"/>
        </w:rPr>
        <w:t>。</w:t>
      </w:r>
    </w:p>
    <w:p w14:paraId="63341FC8" w14:textId="77777777" w:rsidR="00E27AAC" w:rsidRPr="00B8056B" w:rsidRDefault="00E27AAC">
      <w:pPr>
        <w:spacing w:line="360" w:lineRule="auto"/>
        <w:ind w:firstLine="560"/>
        <w:rPr>
          <w:rFonts w:eastAsia="宋体"/>
          <w:szCs w:val="28"/>
          <w:lang w:eastAsia="zh-CN"/>
        </w:rPr>
      </w:pPr>
    </w:p>
    <w:p w14:paraId="61B42CB9" w14:textId="77777777" w:rsidR="00E27AAC" w:rsidRPr="00B8056B" w:rsidRDefault="00E27AAC">
      <w:pPr>
        <w:spacing w:line="360" w:lineRule="auto"/>
        <w:ind w:firstLine="560"/>
        <w:rPr>
          <w:rFonts w:eastAsia="宋体"/>
          <w:szCs w:val="28"/>
        </w:rPr>
      </w:pPr>
    </w:p>
    <w:p w14:paraId="582492B7" w14:textId="77777777" w:rsidR="00E27AAC" w:rsidRPr="00B8056B" w:rsidRDefault="00E27AAC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0E1D6AB3" w14:textId="77777777" w:rsidR="00E27AAC" w:rsidRPr="00B8056B" w:rsidRDefault="00E27AAC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3724C0C5" w14:textId="77777777" w:rsidR="00E27AAC" w:rsidRPr="00B8056B" w:rsidRDefault="00E27AAC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18042494" w14:textId="77777777" w:rsidR="00E27AAC" w:rsidRPr="00B8056B" w:rsidRDefault="00E27AAC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  <w:sectPr w:rsidR="00E27AAC" w:rsidRPr="00B8056B">
          <w:headerReference w:type="default" r:id="rId20"/>
          <w:footnotePr>
            <w:pos w:val="beneathText"/>
          </w:footnotePr>
          <w:pgSz w:w="11905" w:h="16837"/>
          <w:pgMar w:top="1418" w:right="851" w:bottom="851" w:left="1418" w:header="794" w:footer="284" w:gutter="0"/>
          <w:pgNumType w:start="1"/>
          <w:cols w:space="720"/>
          <w:docGrid w:type="lines" w:linePitch="312"/>
        </w:sectPr>
      </w:pPr>
    </w:p>
    <w:p w14:paraId="71FC0187" w14:textId="4F6F7730" w:rsidR="00E27AAC" w:rsidRPr="00B8056B" w:rsidRDefault="0071646B">
      <w:pPr>
        <w:spacing w:line="360" w:lineRule="auto"/>
        <w:ind w:firstLineChars="0" w:firstLine="0"/>
        <w:jc w:val="center"/>
        <w:rPr>
          <w:rFonts w:eastAsia="宋体"/>
          <w:bCs/>
          <w:szCs w:val="28"/>
          <w:lang w:eastAsia="zh-CN"/>
        </w:rPr>
      </w:pPr>
      <w:r>
        <w:rPr>
          <w:rFonts w:eastAsia="宋体"/>
          <w:bCs/>
          <w:szCs w:val="28"/>
          <w:lang w:eastAsia="zh-CN"/>
        </w:rPr>
        <w:lastRenderedPageBreak/>
        <w:t>无</w:t>
      </w:r>
    </w:p>
    <w:p w14:paraId="6BD387FC" w14:textId="77777777" w:rsidR="00E27AAC" w:rsidRPr="00B8056B" w:rsidRDefault="00E27AAC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2D14B6C6" w14:textId="77777777" w:rsidR="00E27AAC" w:rsidRPr="00B8056B" w:rsidRDefault="00E27AAC">
      <w:pPr>
        <w:pStyle w:val="a3"/>
        <w:spacing w:line="360" w:lineRule="auto"/>
        <w:ind w:firstLine="560"/>
        <w:rPr>
          <w:rFonts w:eastAsia="宋体"/>
          <w:szCs w:val="28"/>
          <w:lang w:eastAsia="zh-CN"/>
        </w:rPr>
      </w:pPr>
    </w:p>
    <w:sectPr w:rsidR="00E27AAC" w:rsidRPr="00B8056B" w:rsidSect="00E27AAC">
      <w:headerReference w:type="default" r:id="rId21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" w:author="Engineering" w:date="2022-05-13T05:39:00Z" w:initials="E">
    <w:p w14:paraId="3C2F1EA8" w14:textId="2E4051EE" w:rsidR="009E1235" w:rsidRDefault="009E1235" w:rsidP="009E1235">
      <w:pPr>
        <w:pStyle w:val="a3"/>
        <w:ind w:firstLineChars="0" w:firstLine="0"/>
        <w:rPr>
          <w:lang w:eastAsia="zh-CN"/>
        </w:rPr>
      </w:pPr>
      <w:r>
        <w:rPr>
          <w:rStyle w:val="af0"/>
        </w:rPr>
        <w:annotationRef/>
      </w:r>
      <w:r>
        <w:rPr>
          <w:rFonts w:hint="eastAsia"/>
          <w:lang w:eastAsia="zh-CN"/>
        </w:rPr>
        <w:t>最后检查发现这儿和前文没有对上，补上了，请审核</w:t>
      </w:r>
    </w:p>
  </w:comment>
  <w:comment w:id="34" w:author="Engineering" w:date="2022-05-13T05:39:00Z" w:initials="E">
    <w:p w14:paraId="6A1AD71F" w14:textId="1A5ED6C7" w:rsidR="009E1235" w:rsidRDefault="009E1235" w:rsidP="009E1235">
      <w:pPr>
        <w:pStyle w:val="a3"/>
        <w:ind w:firstLine="420"/>
      </w:pPr>
      <w:r>
        <w:rPr>
          <w:rStyle w:val="af0"/>
        </w:rPr>
        <w:annotationRef/>
      </w:r>
      <w:r>
        <w:rPr>
          <w:lang w:eastAsia="zh-CN"/>
        </w:rPr>
        <w:t>这部分数据和实施例</w:t>
      </w:r>
      <w:r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>一模一样，确定没有问题是不？</w:t>
      </w:r>
    </w:p>
  </w:comment>
  <w:comment w:id="74" w:author="Engineering" w:date="2022-05-13T05:39:00Z" w:initials="E">
    <w:p w14:paraId="750C9578" w14:textId="235E1FE1" w:rsidR="001700EF" w:rsidRDefault="001700EF" w:rsidP="001700EF">
      <w:pPr>
        <w:pStyle w:val="a3"/>
        <w:ind w:firstLine="420"/>
        <w:rPr>
          <w:lang w:eastAsia="zh-CN"/>
        </w:rPr>
      </w:pPr>
      <w:r>
        <w:rPr>
          <w:rStyle w:val="af0"/>
        </w:rPr>
        <w:annotationRef/>
      </w:r>
      <w:r>
        <w:t>代理人已根据电话沟通要求将实施例</w:t>
      </w: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删除</w:t>
      </w:r>
    </w:p>
  </w:comment>
  <w:comment w:id="98" w:author="Engineering" w:date="2022-05-13T05:39:00Z" w:initials="E">
    <w:p w14:paraId="3358DBF7" w14:textId="77777777" w:rsidR="0095741B" w:rsidRDefault="0095741B" w:rsidP="0095741B">
      <w:pPr>
        <w:pStyle w:val="a3"/>
        <w:ind w:firstLineChars="0" w:firstLine="0"/>
        <w:rPr>
          <w:lang w:eastAsia="zh-CN"/>
        </w:rPr>
      </w:pPr>
      <w:r>
        <w:rPr>
          <w:rStyle w:val="af0"/>
        </w:rPr>
        <w:annotationRef/>
      </w:r>
      <w:r>
        <w:rPr>
          <w:rFonts w:hint="eastAsia"/>
          <w:lang w:eastAsia="zh-CN"/>
        </w:rPr>
        <w:t>最后检查发现这儿和前文没有对上，补上了，请审核</w:t>
      </w:r>
    </w:p>
  </w:comment>
  <w:comment w:id="105" w:author="Engineering" w:date="2022-05-13T05:39:00Z" w:initials="E">
    <w:p w14:paraId="7C926BAA" w14:textId="16C1E9AB" w:rsidR="00A44FC4" w:rsidRDefault="00A44FC4" w:rsidP="00A44FC4">
      <w:pPr>
        <w:pStyle w:val="a3"/>
        <w:ind w:firstLine="420"/>
        <w:rPr>
          <w:lang w:eastAsia="zh-CN"/>
        </w:rPr>
      </w:pPr>
      <w:r>
        <w:rPr>
          <w:rStyle w:val="af0"/>
        </w:rPr>
        <w:annotationRef/>
      </w:r>
      <w:r>
        <w:t>权利要求</w:t>
      </w: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和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为代理人新增，请审核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018E219" w15:done="0"/>
  <w15:commentEx w15:paraId="15A6A895" w15:done="0"/>
  <w15:commentEx w15:paraId="359E2B41" w15:done="0"/>
  <w15:commentEx w15:paraId="33CFD23D" w15:done="0"/>
  <w15:commentEx w15:paraId="295A12DD" w15:done="0"/>
  <w15:commentEx w15:paraId="60D29B5D" w15:done="0"/>
  <w15:commentEx w15:paraId="19E26AA4" w15:done="0"/>
  <w15:commentEx w15:paraId="17F5ADD2" w15:done="0"/>
  <w15:commentEx w15:paraId="0777CFE4" w15:done="0"/>
  <w15:commentEx w15:paraId="417A0FEA" w15:done="0"/>
  <w15:commentEx w15:paraId="740BDA9A" w15:done="0"/>
  <w15:commentEx w15:paraId="2E1FB29E" w15:done="0"/>
  <w15:commentEx w15:paraId="7CADC00A" w15:done="0"/>
  <w15:commentEx w15:paraId="25791EA4" w15:done="0"/>
  <w15:commentEx w15:paraId="68ABB48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181EF" w14:textId="77777777" w:rsidR="007A54AE" w:rsidRDefault="007A54AE" w:rsidP="0043465B">
      <w:pPr>
        <w:spacing w:line="240" w:lineRule="auto"/>
        <w:ind w:firstLine="560"/>
      </w:pPr>
      <w:r>
        <w:separator/>
      </w:r>
    </w:p>
  </w:endnote>
  <w:endnote w:type="continuationSeparator" w:id="0">
    <w:p w14:paraId="26DF9AE3" w14:textId="77777777" w:rsidR="007A54AE" w:rsidRDefault="007A54AE" w:rsidP="0043465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91895" w14:textId="77777777" w:rsidR="003D2008" w:rsidRDefault="003D2008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5AB37" w14:textId="1E1D4888" w:rsidR="003D2008" w:rsidRDefault="007A54AE">
    <w:pPr>
      <w:pStyle w:val="a6"/>
      <w:spacing w:line="200" w:lineRule="exact"/>
      <w:ind w:firstLineChars="0" w:firstLine="0"/>
      <w:jc w:val="center"/>
      <w:rPr>
        <w:rStyle w:val="ac"/>
        <w:lang w:eastAsia="zh-CN"/>
      </w:rPr>
    </w:pPr>
    <w:r>
      <w:pict w14:anchorId="3886227C">
        <v:line id="直线 2" o:spid="_x0000_s3078" style="position:absolute;left:0;text-align:left;z-index:-251660800" from="0,-4pt" to="486pt,-4pt" o:gfxdata="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qVG39dUAAAAGAQAADwAAAAAAAAABACAAAAAiAAAAZHJzL2Rvd25yZXYu&#10;eG1sUEsBAhQAFAAAAAgAh07iQLDCxM7FAQAAbgMAAA4AAAAAAAAAAQAgAAAAJAEAAGRycy9lMm9E&#10;b2MueG1sUEsFBgAAAAAGAAYAWQEAAFsFAAAAAA==&#10;" strokeweight=".26mm">
          <v:stroke joinstyle="miter"/>
        </v:line>
      </w:pict>
    </w:r>
    <w:r w:rsidR="00E53B06">
      <w:fldChar w:fldCharType="begin"/>
    </w:r>
    <w:r w:rsidR="003D2008">
      <w:rPr>
        <w:rStyle w:val="ac"/>
      </w:rPr>
      <w:instrText xml:space="preserve"> PAGE </w:instrText>
    </w:r>
    <w:r w:rsidR="00E53B06">
      <w:fldChar w:fldCharType="separate"/>
    </w:r>
    <w:r w:rsidR="00F070F5">
      <w:rPr>
        <w:rStyle w:val="ac"/>
        <w:noProof/>
      </w:rPr>
      <w:t>7</w:t>
    </w:r>
    <w:r w:rsidR="00E53B06">
      <w:fldChar w:fldCharType="end"/>
    </w:r>
  </w:p>
  <w:p w14:paraId="57162B48" w14:textId="77777777" w:rsidR="003D2008" w:rsidRDefault="003D2008">
    <w:pPr>
      <w:pStyle w:val="a6"/>
      <w:spacing w:line="200" w:lineRule="exact"/>
      <w:ind w:firstLineChars="0" w:firstLine="0"/>
      <w:jc w:val="center"/>
      <w:rPr>
        <w:lang w:eastAsia="zh-C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3FF52" w14:textId="77777777" w:rsidR="003D2008" w:rsidRDefault="003D2008">
    <w:pPr>
      <w:pStyle w:val="a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081D5" w14:textId="7A5E4D67" w:rsidR="003D2008" w:rsidRDefault="007A54AE">
    <w:pPr>
      <w:pStyle w:val="a6"/>
      <w:spacing w:line="200" w:lineRule="exact"/>
      <w:ind w:firstLineChars="0" w:firstLine="0"/>
      <w:jc w:val="center"/>
      <w:rPr>
        <w:rStyle w:val="ac"/>
        <w:lang w:eastAsia="zh-CN"/>
      </w:rPr>
    </w:pPr>
    <w:r>
      <w:pict w14:anchorId="639B1DB1">
        <v:line id="直线 4" o:spid="_x0000_s3076" style="position:absolute;left:0;text-align:left;z-index:-251658752" from="0,-4pt" to="486pt,-4pt" o:gfxdata="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qVG39dUAAAAGAQAADwAAAAAAAAABACAAAAAiAAAAZHJzL2Rvd25yZXYu&#10;eG1sUEsBAhQAFAAAAAgAh07iQAKmOLrFAQAAbgMAAA4AAAAAAAAAAQAgAAAAJAEAAGRycy9lMm9E&#10;b2MueG1sUEsFBgAAAAAGAAYAWQEAAFsFAAAAAA==&#10;" strokeweight=".26mm">
          <v:stroke joinstyle="miter"/>
        </v:line>
      </w:pict>
    </w:r>
    <w:r w:rsidR="00E53B06">
      <w:fldChar w:fldCharType="begin"/>
    </w:r>
    <w:r w:rsidR="003D2008">
      <w:rPr>
        <w:rStyle w:val="ac"/>
      </w:rPr>
      <w:instrText xml:space="preserve"> PAGE </w:instrText>
    </w:r>
    <w:r w:rsidR="00E53B06">
      <w:fldChar w:fldCharType="separate"/>
    </w:r>
    <w:r w:rsidR="00F070F5">
      <w:rPr>
        <w:rStyle w:val="ac"/>
        <w:noProof/>
      </w:rPr>
      <w:t>1</w:t>
    </w:r>
    <w:r w:rsidR="00E53B06">
      <w:fldChar w:fldCharType="end"/>
    </w:r>
  </w:p>
  <w:p w14:paraId="1371B660" w14:textId="77777777" w:rsidR="003D2008" w:rsidRDefault="003D2008">
    <w:pPr>
      <w:pStyle w:val="a6"/>
      <w:spacing w:line="200" w:lineRule="exact"/>
      <w:ind w:firstLineChars="0" w:firstLine="0"/>
      <w:jc w:val="center"/>
      <w:rPr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EBF51" w14:textId="77777777" w:rsidR="007A54AE" w:rsidRDefault="007A54AE" w:rsidP="0043465B">
      <w:pPr>
        <w:spacing w:line="240" w:lineRule="auto"/>
        <w:ind w:firstLine="560"/>
      </w:pPr>
      <w:r>
        <w:separator/>
      </w:r>
    </w:p>
  </w:footnote>
  <w:footnote w:type="continuationSeparator" w:id="0">
    <w:p w14:paraId="7CA1111E" w14:textId="77777777" w:rsidR="007A54AE" w:rsidRDefault="007A54AE" w:rsidP="0043465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82992" w14:textId="77777777" w:rsidR="003D2008" w:rsidRDefault="003D2008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CBD59" w14:textId="77777777" w:rsidR="003D2008" w:rsidRDefault="007A54AE">
    <w:pPr>
      <w:ind w:firstLine="560"/>
      <w:jc w:val="center"/>
      <w:rPr>
        <w:rFonts w:eastAsia="黑体"/>
        <w:spacing w:val="90"/>
      </w:rPr>
    </w:pPr>
    <w:r>
      <w:pict w14:anchorId="35AFE8E3">
        <v:line id="直线 1" o:spid="_x0000_s2050" style="position:absolute;left:0;text-align:left;z-index:-251661824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DDl1w0xAEAAG8DAAAOAAAAAAAAAAEAIAAAACMBAABkcnMvZTJvRG9j&#10;LnhtbFBLBQYAAAAABgAGAFkBAABZBQAAAAA=&#10;" strokeweight=".35mm">
          <v:stroke joinstyle="miter"/>
        </v:line>
      </w:pict>
    </w:r>
    <w:r w:rsidR="003D2008">
      <w:rPr>
        <w:rFonts w:eastAsia="黑体"/>
        <w:spacing w:val="90"/>
      </w:rPr>
      <w:t>说明书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0EE98" w14:textId="77777777" w:rsidR="003D2008" w:rsidRDefault="003D2008">
    <w:pPr>
      <w:pStyle w:val="a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A4AD7" w14:textId="77777777" w:rsidR="003D2008" w:rsidRDefault="007A54AE">
    <w:pPr>
      <w:ind w:firstLine="560"/>
      <w:jc w:val="center"/>
      <w:rPr>
        <w:rFonts w:eastAsia="黑体"/>
        <w:spacing w:val="90"/>
      </w:rPr>
    </w:pPr>
    <w:r>
      <w:pict w14:anchorId="0CE5B69B">
        <v:line id="直线 3" o:spid="_x0000_s3077" style="position:absolute;left:0;text-align:left;z-index:-251659776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qilpbtQAAAAGAQAADwAAAAAAAAABACAAAAAiAAAAZHJzL2Rvd25yZXYueG1s&#10;UEsBAhQAFAAAAAgAh07iQIh9AYjDAQAAbwMAAA4AAAAAAAAAAQAgAAAAIwEAAGRycy9lMm9Eb2Mu&#10;eG1sUEsFBgAAAAAGAAYAWQEAAFgFAAAAAA==&#10;" strokeweight=".35mm">
          <v:stroke joinstyle="miter"/>
        </v:line>
      </w:pict>
    </w:r>
    <w:r w:rsidR="003D2008">
      <w:rPr>
        <w:rFonts w:eastAsia="黑体"/>
        <w:spacing w:val="90"/>
      </w:rPr>
      <w:t>说明书附图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5876D" w14:textId="77777777" w:rsidR="003D2008" w:rsidRDefault="007A54AE">
    <w:pPr>
      <w:ind w:firstLine="560"/>
      <w:jc w:val="center"/>
      <w:rPr>
        <w:rFonts w:eastAsia="黑体"/>
        <w:spacing w:val="90"/>
      </w:rPr>
    </w:pPr>
    <w:r>
      <w:pict w14:anchorId="50CEF0C8">
        <v:line id="直线 5" o:spid="_x0000_s3075" style="position:absolute;left:0;text-align:left;z-index:-251657728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AT2e1NxAEAAHADAAAOAAAAAAAAAAEAIAAAACMBAABkcnMvZTJvRG9j&#10;LnhtbFBLBQYAAAAABgAGAFkBAABZBQAAAAA=&#10;" strokeweight=".35mm">
          <v:stroke joinstyle="miter"/>
        </v:line>
      </w:pict>
    </w:r>
    <w:r w:rsidR="003D2008">
      <w:rPr>
        <w:rFonts w:eastAsia="黑体"/>
        <w:spacing w:val="90"/>
      </w:rPr>
      <w:t>权利要求书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094C0" w14:textId="77777777" w:rsidR="003D2008" w:rsidRDefault="007A54AE">
    <w:pPr>
      <w:ind w:firstLine="560"/>
      <w:jc w:val="center"/>
      <w:rPr>
        <w:rFonts w:eastAsia="黑体"/>
        <w:spacing w:val="90"/>
      </w:rPr>
    </w:pPr>
    <w:r>
      <w:pict w14:anchorId="2DF80E8F">
        <v:line id="直线 6" o:spid="_x0000_s3074" style="position:absolute;left:0;text-align:left;z-index:-251656704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BjxdkMxAEAAG8DAAAOAAAAAAAAAAEAIAAAACMBAABkcnMvZTJvRG9j&#10;LnhtbFBLBQYAAAAABgAGAFkBAABZBQAAAAA=&#10;" strokeweight=".35mm">
          <v:stroke joinstyle="miter"/>
        </v:line>
      </w:pict>
    </w:r>
    <w:r w:rsidR="003D2008">
      <w:rPr>
        <w:rFonts w:eastAsia="黑体"/>
        <w:spacing w:val="90"/>
      </w:rPr>
      <w:t>说明书摘要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5B328" w14:textId="77777777" w:rsidR="003D2008" w:rsidRDefault="007A54AE">
    <w:pPr>
      <w:ind w:firstLine="560"/>
      <w:jc w:val="center"/>
      <w:rPr>
        <w:rFonts w:eastAsia="黑体"/>
        <w:spacing w:val="90"/>
      </w:rPr>
    </w:pPr>
    <w:r>
      <w:pict w14:anchorId="20535EFD">
        <v:line id="直线 7" o:spid="_x0000_s3073" style="position:absolute;left:0;text-align:left;z-index:-251655680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CmbY+nxAEAAHADAAAOAAAAAAAAAAEAIAAAACMBAABkcnMvZTJvRG9j&#10;LnhtbFBLBQYAAAAABgAGAFkBAABZBQAAAAA=&#10;" strokeweight=".35mm">
          <v:stroke joinstyle="miter"/>
        </v:line>
      </w:pict>
    </w:r>
    <w:r w:rsidR="003D2008">
      <w:rPr>
        <w:rFonts w:eastAsia="黑体"/>
        <w:spacing w:val="90"/>
      </w:rPr>
      <w:t>摘要附图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8544AF"/>
    <w:multiLevelType w:val="singleLevel"/>
    <w:tmpl w:val="858544AF"/>
    <w:lvl w:ilvl="0">
      <w:start w:val="1"/>
      <w:numFmt w:val="decimal"/>
      <w:suff w:val="nothing"/>
      <w:lvlText w:val="（%1）"/>
      <w:lvlJc w:val="left"/>
    </w:lvl>
  </w:abstractNum>
  <w:abstractNum w:abstractNumId="1">
    <w:nsid w:val="9FC6A958"/>
    <w:multiLevelType w:val="singleLevel"/>
    <w:tmpl w:val="9FC6A958"/>
    <w:lvl w:ilvl="0">
      <w:start w:val="1"/>
      <w:numFmt w:val="decimal"/>
      <w:suff w:val="nothing"/>
      <w:lvlText w:val="%1）"/>
      <w:lvlJc w:val="left"/>
    </w:lvl>
  </w:abstractNum>
  <w:abstractNum w:abstractNumId="2">
    <w:nsid w:val="A4A6BAC4"/>
    <w:multiLevelType w:val="singleLevel"/>
    <w:tmpl w:val="A4A6BAC4"/>
    <w:lvl w:ilvl="0">
      <w:start w:val="1"/>
      <w:numFmt w:val="decimal"/>
      <w:suff w:val="nothing"/>
      <w:lvlText w:val="（%1）"/>
      <w:lvlJc w:val="left"/>
    </w:lvl>
  </w:abstractNum>
  <w:abstractNum w:abstractNumId="3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abstractNum w:abstractNumId="4">
    <w:nsid w:val="E95E222A"/>
    <w:multiLevelType w:val="singleLevel"/>
    <w:tmpl w:val="E95E222A"/>
    <w:lvl w:ilvl="0">
      <w:start w:val="18"/>
      <w:numFmt w:val="upperLetter"/>
      <w:suff w:val="nothing"/>
      <w:lvlText w:val="%1-"/>
      <w:lvlJc w:val="left"/>
    </w:lvl>
  </w:abstractNum>
  <w:abstractNum w:abstractNumId="5">
    <w:nsid w:val="0D940F0D"/>
    <w:multiLevelType w:val="hybridMultilevel"/>
    <w:tmpl w:val="A142D01A"/>
    <w:lvl w:ilvl="0" w:tplc="22EC405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267E6DE6"/>
    <w:multiLevelType w:val="hybridMultilevel"/>
    <w:tmpl w:val="EFCE552E"/>
    <w:lvl w:ilvl="0" w:tplc="EEC81098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5BD9E985"/>
    <w:multiLevelType w:val="singleLevel"/>
    <w:tmpl w:val="5BD9E985"/>
    <w:lvl w:ilvl="0">
      <w:start w:val="1"/>
      <w:numFmt w:val="decimal"/>
      <w:suff w:val="nothing"/>
      <w:lvlText w:val="（%1）"/>
      <w:lvlJc w:val="left"/>
    </w:lvl>
  </w:abstractNum>
  <w:abstractNum w:abstractNumId="8">
    <w:nsid w:val="60ECAA2A"/>
    <w:multiLevelType w:val="singleLevel"/>
    <w:tmpl w:val="60ECAA2A"/>
    <w:lvl w:ilvl="0">
      <w:start w:val="1"/>
      <w:numFmt w:val="decimal"/>
      <w:suff w:val="nothing"/>
      <w:lvlText w:val="（%1）"/>
      <w:lvlJc w:val="left"/>
    </w:lvl>
  </w:abstractNum>
  <w:abstractNum w:abstractNumId="9">
    <w:nsid w:val="66E95868"/>
    <w:multiLevelType w:val="multilevel"/>
    <w:tmpl w:val="66E958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ascii="宋体" w:eastAsia="宋体" w:hAnsi="宋体" w:hint="default"/>
        <w:color w:val="auto"/>
        <w:sz w:val="24"/>
        <w:szCs w:val="24"/>
      </w:rPr>
    </w:lvl>
    <w:lvl w:ilvl="1">
      <w:start w:val="1"/>
      <w:numFmt w:val="decimal"/>
      <w:lvlText w:val="（%2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2F4CB62"/>
    <w:multiLevelType w:val="singleLevel"/>
    <w:tmpl w:val="72F4CB62"/>
    <w:lvl w:ilvl="0">
      <w:start w:val="1"/>
      <w:numFmt w:val="decimal"/>
      <w:suff w:val="nothing"/>
      <w:lvlText w:val="（%1）"/>
      <w:lvlJc w:val="left"/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赵嬛嬛">
    <w15:presenceInfo w15:providerId="None" w15:userId="赵嬛嬛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3079" fillcolor="white">
      <v:fill color="white"/>
    </o:shapedefaults>
    <o:shapelayout v:ext="edit">
      <o:idmap v:ext="edit" data="2,3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1151"/>
    <w:rsid w:val="00000B06"/>
    <w:rsid w:val="00003D27"/>
    <w:rsid w:val="00003F19"/>
    <w:rsid w:val="00006576"/>
    <w:rsid w:val="00006E3B"/>
    <w:rsid w:val="00010875"/>
    <w:rsid w:val="000110FC"/>
    <w:rsid w:val="00011ADE"/>
    <w:rsid w:val="00011F45"/>
    <w:rsid w:val="00013739"/>
    <w:rsid w:val="0001464F"/>
    <w:rsid w:val="000148EA"/>
    <w:rsid w:val="00015899"/>
    <w:rsid w:val="0002352E"/>
    <w:rsid w:val="00030003"/>
    <w:rsid w:val="00030505"/>
    <w:rsid w:val="000363AE"/>
    <w:rsid w:val="000373AD"/>
    <w:rsid w:val="00042A29"/>
    <w:rsid w:val="00044DD7"/>
    <w:rsid w:val="00045041"/>
    <w:rsid w:val="00046CF5"/>
    <w:rsid w:val="000505FD"/>
    <w:rsid w:val="00050B4C"/>
    <w:rsid w:val="00050FDB"/>
    <w:rsid w:val="0005106F"/>
    <w:rsid w:val="0005176D"/>
    <w:rsid w:val="00052594"/>
    <w:rsid w:val="00052CD5"/>
    <w:rsid w:val="00054D31"/>
    <w:rsid w:val="00054E8C"/>
    <w:rsid w:val="000575A1"/>
    <w:rsid w:val="00063FF0"/>
    <w:rsid w:val="000655E2"/>
    <w:rsid w:val="000673DD"/>
    <w:rsid w:val="00067500"/>
    <w:rsid w:val="00071B81"/>
    <w:rsid w:val="000721A0"/>
    <w:rsid w:val="000744A4"/>
    <w:rsid w:val="0007767C"/>
    <w:rsid w:val="00080EAD"/>
    <w:rsid w:val="00081C28"/>
    <w:rsid w:val="000824A1"/>
    <w:rsid w:val="00082A0A"/>
    <w:rsid w:val="000838EF"/>
    <w:rsid w:val="00090E24"/>
    <w:rsid w:val="000950BD"/>
    <w:rsid w:val="000961C3"/>
    <w:rsid w:val="00096836"/>
    <w:rsid w:val="000976CB"/>
    <w:rsid w:val="000A0023"/>
    <w:rsid w:val="000A1289"/>
    <w:rsid w:val="000A18AE"/>
    <w:rsid w:val="000A3924"/>
    <w:rsid w:val="000A4654"/>
    <w:rsid w:val="000A46E4"/>
    <w:rsid w:val="000A49CE"/>
    <w:rsid w:val="000A578D"/>
    <w:rsid w:val="000B0D68"/>
    <w:rsid w:val="000B22AD"/>
    <w:rsid w:val="000B3233"/>
    <w:rsid w:val="000B38A1"/>
    <w:rsid w:val="000B523D"/>
    <w:rsid w:val="000C094A"/>
    <w:rsid w:val="000C0A0B"/>
    <w:rsid w:val="000C334E"/>
    <w:rsid w:val="000C362D"/>
    <w:rsid w:val="000C3F2E"/>
    <w:rsid w:val="000C54B0"/>
    <w:rsid w:val="000C5C0D"/>
    <w:rsid w:val="000C731A"/>
    <w:rsid w:val="000C7C5F"/>
    <w:rsid w:val="000D143D"/>
    <w:rsid w:val="000D49FA"/>
    <w:rsid w:val="000E03B7"/>
    <w:rsid w:val="000E441D"/>
    <w:rsid w:val="000E5DFC"/>
    <w:rsid w:val="000E6F58"/>
    <w:rsid w:val="000F01B5"/>
    <w:rsid w:val="000F03E0"/>
    <w:rsid w:val="000F5A03"/>
    <w:rsid w:val="000F6A28"/>
    <w:rsid w:val="000F7951"/>
    <w:rsid w:val="00100021"/>
    <w:rsid w:val="00100555"/>
    <w:rsid w:val="00100E28"/>
    <w:rsid w:val="00102012"/>
    <w:rsid w:val="00102D4B"/>
    <w:rsid w:val="00103C07"/>
    <w:rsid w:val="00103EAC"/>
    <w:rsid w:val="00105B29"/>
    <w:rsid w:val="001068B5"/>
    <w:rsid w:val="00111881"/>
    <w:rsid w:val="00111C66"/>
    <w:rsid w:val="00115ACA"/>
    <w:rsid w:val="00116182"/>
    <w:rsid w:val="001171AA"/>
    <w:rsid w:val="00120EF6"/>
    <w:rsid w:val="00123054"/>
    <w:rsid w:val="0012318D"/>
    <w:rsid w:val="00124931"/>
    <w:rsid w:val="001275F5"/>
    <w:rsid w:val="0013029A"/>
    <w:rsid w:val="0013132E"/>
    <w:rsid w:val="00132C4E"/>
    <w:rsid w:val="00132ED5"/>
    <w:rsid w:val="00133928"/>
    <w:rsid w:val="00140407"/>
    <w:rsid w:val="001407B9"/>
    <w:rsid w:val="0014230E"/>
    <w:rsid w:val="00144E8E"/>
    <w:rsid w:val="00145BA8"/>
    <w:rsid w:val="001462FB"/>
    <w:rsid w:val="00146452"/>
    <w:rsid w:val="00150366"/>
    <w:rsid w:val="00151411"/>
    <w:rsid w:val="001524DD"/>
    <w:rsid w:val="00154FA8"/>
    <w:rsid w:val="00155998"/>
    <w:rsid w:val="0015717E"/>
    <w:rsid w:val="0015739D"/>
    <w:rsid w:val="00160D10"/>
    <w:rsid w:val="001613A6"/>
    <w:rsid w:val="00161D70"/>
    <w:rsid w:val="00164A4C"/>
    <w:rsid w:val="00167327"/>
    <w:rsid w:val="00167AE6"/>
    <w:rsid w:val="00167F18"/>
    <w:rsid w:val="001700EF"/>
    <w:rsid w:val="001713AB"/>
    <w:rsid w:val="001717FB"/>
    <w:rsid w:val="001747CC"/>
    <w:rsid w:val="001754F6"/>
    <w:rsid w:val="001756CD"/>
    <w:rsid w:val="001762D6"/>
    <w:rsid w:val="00183C9E"/>
    <w:rsid w:val="00186A8E"/>
    <w:rsid w:val="00186E69"/>
    <w:rsid w:val="00186F51"/>
    <w:rsid w:val="001871C5"/>
    <w:rsid w:val="00191FA1"/>
    <w:rsid w:val="00192967"/>
    <w:rsid w:val="00194557"/>
    <w:rsid w:val="0019483B"/>
    <w:rsid w:val="001948AB"/>
    <w:rsid w:val="00196137"/>
    <w:rsid w:val="001A0009"/>
    <w:rsid w:val="001A2121"/>
    <w:rsid w:val="001A3689"/>
    <w:rsid w:val="001A3D07"/>
    <w:rsid w:val="001A6EBC"/>
    <w:rsid w:val="001A7DBF"/>
    <w:rsid w:val="001B0494"/>
    <w:rsid w:val="001B1001"/>
    <w:rsid w:val="001B6246"/>
    <w:rsid w:val="001B6ACD"/>
    <w:rsid w:val="001C2163"/>
    <w:rsid w:val="001C2726"/>
    <w:rsid w:val="001C28EA"/>
    <w:rsid w:val="001C350D"/>
    <w:rsid w:val="001C3FCF"/>
    <w:rsid w:val="001C6129"/>
    <w:rsid w:val="001D1760"/>
    <w:rsid w:val="001D1D02"/>
    <w:rsid w:val="001D2B20"/>
    <w:rsid w:val="001D3E17"/>
    <w:rsid w:val="001D50EA"/>
    <w:rsid w:val="001D625D"/>
    <w:rsid w:val="001D6395"/>
    <w:rsid w:val="001D660B"/>
    <w:rsid w:val="001D7322"/>
    <w:rsid w:val="001E05B6"/>
    <w:rsid w:val="001E34D2"/>
    <w:rsid w:val="001E543D"/>
    <w:rsid w:val="001E67D9"/>
    <w:rsid w:val="001F1EEF"/>
    <w:rsid w:val="001F60DB"/>
    <w:rsid w:val="001F6590"/>
    <w:rsid w:val="001F746B"/>
    <w:rsid w:val="00203DB1"/>
    <w:rsid w:val="002041D3"/>
    <w:rsid w:val="00205ACE"/>
    <w:rsid w:val="00206DC9"/>
    <w:rsid w:val="00210EF2"/>
    <w:rsid w:val="00212BC6"/>
    <w:rsid w:val="00215946"/>
    <w:rsid w:val="0021729C"/>
    <w:rsid w:val="002203A1"/>
    <w:rsid w:val="002209A6"/>
    <w:rsid w:val="002217B0"/>
    <w:rsid w:val="00222A13"/>
    <w:rsid w:val="0022450B"/>
    <w:rsid w:val="00227CFB"/>
    <w:rsid w:val="00234B87"/>
    <w:rsid w:val="00241FE5"/>
    <w:rsid w:val="00242339"/>
    <w:rsid w:val="00244ED3"/>
    <w:rsid w:val="00251B9E"/>
    <w:rsid w:val="00252FE9"/>
    <w:rsid w:val="002543D6"/>
    <w:rsid w:val="0025474E"/>
    <w:rsid w:val="00255705"/>
    <w:rsid w:val="00255F50"/>
    <w:rsid w:val="00256109"/>
    <w:rsid w:val="0025739C"/>
    <w:rsid w:val="00261CEC"/>
    <w:rsid w:val="00261F7A"/>
    <w:rsid w:val="0026287A"/>
    <w:rsid w:val="0026332E"/>
    <w:rsid w:val="00264B2B"/>
    <w:rsid w:val="002651CC"/>
    <w:rsid w:val="002701F9"/>
    <w:rsid w:val="00270B20"/>
    <w:rsid w:val="002727D1"/>
    <w:rsid w:val="00281000"/>
    <w:rsid w:val="00281497"/>
    <w:rsid w:val="00282D93"/>
    <w:rsid w:val="00284B04"/>
    <w:rsid w:val="00284B1B"/>
    <w:rsid w:val="00284DC6"/>
    <w:rsid w:val="00285B29"/>
    <w:rsid w:val="00286DF7"/>
    <w:rsid w:val="00290B02"/>
    <w:rsid w:val="00291151"/>
    <w:rsid w:val="002914F1"/>
    <w:rsid w:val="0029303C"/>
    <w:rsid w:val="00295B5A"/>
    <w:rsid w:val="002966F3"/>
    <w:rsid w:val="00296967"/>
    <w:rsid w:val="002A0FA6"/>
    <w:rsid w:val="002A23D9"/>
    <w:rsid w:val="002A2A40"/>
    <w:rsid w:val="002A51C3"/>
    <w:rsid w:val="002A5261"/>
    <w:rsid w:val="002A5AB3"/>
    <w:rsid w:val="002A71A9"/>
    <w:rsid w:val="002B1244"/>
    <w:rsid w:val="002B2796"/>
    <w:rsid w:val="002B6E28"/>
    <w:rsid w:val="002B6F3B"/>
    <w:rsid w:val="002B7A87"/>
    <w:rsid w:val="002C2BA3"/>
    <w:rsid w:val="002C44BE"/>
    <w:rsid w:val="002D1238"/>
    <w:rsid w:val="002D1274"/>
    <w:rsid w:val="002D59E4"/>
    <w:rsid w:val="002D78B5"/>
    <w:rsid w:val="002E05C0"/>
    <w:rsid w:val="002E1E0A"/>
    <w:rsid w:val="002E59D4"/>
    <w:rsid w:val="002E5D7F"/>
    <w:rsid w:val="002E6868"/>
    <w:rsid w:val="002E7C5A"/>
    <w:rsid w:val="002F0FC4"/>
    <w:rsid w:val="002F5108"/>
    <w:rsid w:val="00302CF8"/>
    <w:rsid w:val="00303DEF"/>
    <w:rsid w:val="00310527"/>
    <w:rsid w:val="00311D3D"/>
    <w:rsid w:val="003121BD"/>
    <w:rsid w:val="00314C13"/>
    <w:rsid w:val="003152FD"/>
    <w:rsid w:val="00320EEB"/>
    <w:rsid w:val="00322745"/>
    <w:rsid w:val="003255F5"/>
    <w:rsid w:val="00325733"/>
    <w:rsid w:val="00326A18"/>
    <w:rsid w:val="003314E3"/>
    <w:rsid w:val="0033245D"/>
    <w:rsid w:val="00335070"/>
    <w:rsid w:val="00335326"/>
    <w:rsid w:val="0033557E"/>
    <w:rsid w:val="00335A85"/>
    <w:rsid w:val="00336C27"/>
    <w:rsid w:val="0033704C"/>
    <w:rsid w:val="003370CD"/>
    <w:rsid w:val="00343CDE"/>
    <w:rsid w:val="00345692"/>
    <w:rsid w:val="00345ED9"/>
    <w:rsid w:val="00352DBC"/>
    <w:rsid w:val="0035321B"/>
    <w:rsid w:val="00354A5B"/>
    <w:rsid w:val="00354C90"/>
    <w:rsid w:val="00355EA5"/>
    <w:rsid w:val="00360720"/>
    <w:rsid w:val="00360CB2"/>
    <w:rsid w:val="00361DE5"/>
    <w:rsid w:val="00364A8B"/>
    <w:rsid w:val="0036648D"/>
    <w:rsid w:val="0036736A"/>
    <w:rsid w:val="00367FE2"/>
    <w:rsid w:val="00370574"/>
    <w:rsid w:val="0037155A"/>
    <w:rsid w:val="003751AE"/>
    <w:rsid w:val="00375AEA"/>
    <w:rsid w:val="003768C8"/>
    <w:rsid w:val="00380959"/>
    <w:rsid w:val="00380A8F"/>
    <w:rsid w:val="00380D8B"/>
    <w:rsid w:val="00380DE4"/>
    <w:rsid w:val="00381D8A"/>
    <w:rsid w:val="003825F2"/>
    <w:rsid w:val="00383C3E"/>
    <w:rsid w:val="00385460"/>
    <w:rsid w:val="003873D9"/>
    <w:rsid w:val="0038782A"/>
    <w:rsid w:val="00390C32"/>
    <w:rsid w:val="003919DD"/>
    <w:rsid w:val="00391DDC"/>
    <w:rsid w:val="003926B8"/>
    <w:rsid w:val="00392B66"/>
    <w:rsid w:val="0039356D"/>
    <w:rsid w:val="0039360E"/>
    <w:rsid w:val="00394673"/>
    <w:rsid w:val="00394A51"/>
    <w:rsid w:val="00395130"/>
    <w:rsid w:val="003964E2"/>
    <w:rsid w:val="00397CD0"/>
    <w:rsid w:val="003A1AEB"/>
    <w:rsid w:val="003A2BF6"/>
    <w:rsid w:val="003A5F59"/>
    <w:rsid w:val="003A5FCA"/>
    <w:rsid w:val="003B085C"/>
    <w:rsid w:val="003B2939"/>
    <w:rsid w:val="003B5A3B"/>
    <w:rsid w:val="003B735C"/>
    <w:rsid w:val="003C0673"/>
    <w:rsid w:val="003C1BBC"/>
    <w:rsid w:val="003C4CC7"/>
    <w:rsid w:val="003C4EDB"/>
    <w:rsid w:val="003C4F5B"/>
    <w:rsid w:val="003D0239"/>
    <w:rsid w:val="003D2008"/>
    <w:rsid w:val="003D55D3"/>
    <w:rsid w:val="003D5941"/>
    <w:rsid w:val="003D5D2A"/>
    <w:rsid w:val="003D5D55"/>
    <w:rsid w:val="003D61FB"/>
    <w:rsid w:val="003D6D53"/>
    <w:rsid w:val="003E285B"/>
    <w:rsid w:val="003E4C3C"/>
    <w:rsid w:val="003F37A2"/>
    <w:rsid w:val="003F6E36"/>
    <w:rsid w:val="004010DC"/>
    <w:rsid w:val="00405354"/>
    <w:rsid w:val="00415C0A"/>
    <w:rsid w:val="0041686D"/>
    <w:rsid w:val="0041719A"/>
    <w:rsid w:val="00420FDA"/>
    <w:rsid w:val="00422562"/>
    <w:rsid w:val="00424177"/>
    <w:rsid w:val="004250B1"/>
    <w:rsid w:val="00425BB3"/>
    <w:rsid w:val="00426AC3"/>
    <w:rsid w:val="00430A34"/>
    <w:rsid w:val="00430F4F"/>
    <w:rsid w:val="0043143A"/>
    <w:rsid w:val="00433D05"/>
    <w:rsid w:val="0043465B"/>
    <w:rsid w:val="00434E6C"/>
    <w:rsid w:val="00437AB5"/>
    <w:rsid w:val="00440148"/>
    <w:rsid w:val="00440CF4"/>
    <w:rsid w:val="004420C9"/>
    <w:rsid w:val="00450231"/>
    <w:rsid w:val="00450760"/>
    <w:rsid w:val="004519A3"/>
    <w:rsid w:val="004519F1"/>
    <w:rsid w:val="00452462"/>
    <w:rsid w:val="00453F31"/>
    <w:rsid w:val="0045417C"/>
    <w:rsid w:val="00454BCA"/>
    <w:rsid w:val="00455B95"/>
    <w:rsid w:val="00457CE6"/>
    <w:rsid w:val="00457E86"/>
    <w:rsid w:val="004603AA"/>
    <w:rsid w:val="00460585"/>
    <w:rsid w:val="00461898"/>
    <w:rsid w:val="00462897"/>
    <w:rsid w:val="00463AE2"/>
    <w:rsid w:val="00464C6D"/>
    <w:rsid w:val="00466BD6"/>
    <w:rsid w:val="00470FC5"/>
    <w:rsid w:val="00471067"/>
    <w:rsid w:val="00471683"/>
    <w:rsid w:val="0047195A"/>
    <w:rsid w:val="004735C4"/>
    <w:rsid w:val="00475AE9"/>
    <w:rsid w:val="00477AD6"/>
    <w:rsid w:val="004807F9"/>
    <w:rsid w:val="00480A22"/>
    <w:rsid w:val="00484549"/>
    <w:rsid w:val="0048585B"/>
    <w:rsid w:val="00487921"/>
    <w:rsid w:val="00493277"/>
    <w:rsid w:val="00493F7E"/>
    <w:rsid w:val="0049599E"/>
    <w:rsid w:val="004967AF"/>
    <w:rsid w:val="00496998"/>
    <w:rsid w:val="00496DDF"/>
    <w:rsid w:val="004978FC"/>
    <w:rsid w:val="004A0195"/>
    <w:rsid w:val="004A2A76"/>
    <w:rsid w:val="004A2B1E"/>
    <w:rsid w:val="004A3D4A"/>
    <w:rsid w:val="004A4673"/>
    <w:rsid w:val="004A6551"/>
    <w:rsid w:val="004A6804"/>
    <w:rsid w:val="004A6F79"/>
    <w:rsid w:val="004B34A8"/>
    <w:rsid w:val="004B6023"/>
    <w:rsid w:val="004B605A"/>
    <w:rsid w:val="004B69B9"/>
    <w:rsid w:val="004C04D4"/>
    <w:rsid w:val="004C0994"/>
    <w:rsid w:val="004C3213"/>
    <w:rsid w:val="004C3581"/>
    <w:rsid w:val="004C4240"/>
    <w:rsid w:val="004C571F"/>
    <w:rsid w:val="004C7B65"/>
    <w:rsid w:val="004C7FF1"/>
    <w:rsid w:val="004D2229"/>
    <w:rsid w:val="004D3895"/>
    <w:rsid w:val="004D4899"/>
    <w:rsid w:val="004D5CBD"/>
    <w:rsid w:val="004E135B"/>
    <w:rsid w:val="004F2EF1"/>
    <w:rsid w:val="004F49A3"/>
    <w:rsid w:val="004F669A"/>
    <w:rsid w:val="004F795B"/>
    <w:rsid w:val="005040D4"/>
    <w:rsid w:val="005062F6"/>
    <w:rsid w:val="00507441"/>
    <w:rsid w:val="00510D31"/>
    <w:rsid w:val="00512940"/>
    <w:rsid w:val="00515545"/>
    <w:rsid w:val="00517CB5"/>
    <w:rsid w:val="00521CB5"/>
    <w:rsid w:val="00523DD2"/>
    <w:rsid w:val="005267F3"/>
    <w:rsid w:val="00526C2C"/>
    <w:rsid w:val="00530E06"/>
    <w:rsid w:val="0053211C"/>
    <w:rsid w:val="005326F0"/>
    <w:rsid w:val="00533DFA"/>
    <w:rsid w:val="005341F1"/>
    <w:rsid w:val="00534AFD"/>
    <w:rsid w:val="00535369"/>
    <w:rsid w:val="0053538F"/>
    <w:rsid w:val="005355D1"/>
    <w:rsid w:val="005358A8"/>
    <w:rsid w:val="00536060"/>
    <w:rsid w:val="0053615F"/>
    <w:rsid w:val="0053650D"/>
    <w:rsid w:val="00537821"/>
    <w:rsid w:val="00541259"/>
    <w:rsid w:val="00544EC9"/>
    <w:rsid w:val="00545FED"/>
    <w:rsid w:val="00547F34"/>
    <w:rsid w:val="00554185"/>
    <w:rsid w:val="005566B9"/>
    <w:rsid w:val="0056035F"/>
    <w:rsid w:val="005607BB"/>
    <w:rsid w:val="005616CD"/>
    <w:rsid w:val="00561E99"/>
    <w:rsid w:val="00563288"/>
    <w:rsid w:val="0056439C"/>
    <w:rsid w:val="005643D3"/>
    <w:rsid w:val="00566E3F"/>
    <w:rsid w:val="005671FF"/>
    <w:rsid w:val="0056760A"/>
    <w:rsid w:val="00567E37"/>
    <w:rsid w:val="00570DE0"/>
    <w:rsid w:val="005720EB"/>
    <w:rsid w:val="00572C56"/>
    <w:rsid w:val="0057490F"/>
    <w:rsid w:val="00576208"/>
    <w:rsid w:val="005776F3"/>
    <w:rsid w:val="00580D37"/>
    <w:rsid w:val="005810DF"/>
    <w:rsid w:val="0058308F"/>
    <w:rsid w:val="00583B47"/>
    <w:rsid w:val="0058533A"/>
    <w:rsid w:val="00585C4C"/>
    <w:rsid w:val="00586413"/>
    <w:rsid w:val="00586A11"/>
    <w:rsid w:val="00590B1B"/>
    <w:rsid w:val="0059123A"/>
    <w:rsid w:val="005920BB"/>
    <w:rsid w:val="00592318"/>
    <w:rsid w:val="005928A2"/>
    <w:rsid w:val="00594CEC"/>
    <w:rsid w:val="005A2C3C"/>
    <w:rsid w:val="005A2C6F"/>
    <w:rsid w:val="005A47EE"/>
    <w:rsid w:val="005A5035"/>
    <w:rsid w:val="005A716C"/>
    <w:rsid w:val="005B288D"/>
    <w:rsid w:val="005C0FFF"/>
    <w:rsid w:val="005C33A2"/>
    <w:rsid w:val="005C37E3"/>
    <w:rsid w:val="005D25EC"/>
    <w:rsid w:val="005D41B6"/>
    <w:rsid w:val="005D4914"/>
    <w:rsid w:val="005D730E"/>
    <w:rsid w:val="005D7E55"/>
    <w:rsid w:val="005D7FC7"/>
    <w:rsid w:val="005E0022"/>
    <w:rsid w:val="005E1AD2"/>
    <w:rsid w:val="005E1CA4"/>
    <w:rsid w:val="005E49D0"/>
    <w:rsid w:val="005E4B34"/>
    <w:rsid w:val="005F2AD5"/>
    <w:rsid w:val="005F350A"/>
    <w:rsid w:val="005F429E"/>
    <w:rsid w:val="005F5003"/>
    <w:rsid w:val="005F519D"/>
    <w:rsid w:val="005F64CA"/>
    <w:rsid w:val="005F6FC9"/>
    <w:rsid w:val="005F7B2E"/>
    <w:rsid w:val="00601B88"/>
    <w:rsid w:val="00602FBA"/>
    <w:rsid w:val="00603563"/>
    <w:rsid w:val="00603A72"/>
    <w:rsid w:val="00606C68"/>
    <w:rsid w:val="00607240"/>
    <w:rsid w:val="0060781E"/>
    <w:rsid w:val="006130A6"/>
    <w:rsid w:val="0061317C"/>
    <w:rsid w:val="00613E20"/>
    <w:rsid w:val="0062096B"/>
    <w:rsid w:val="00622E18"/>
    <w:rsid w:val="00626271"/>
    <w:rsid w:val="00630019"/>
    <w:rsid w:val="006301E7"/>
    <w:rsid w:val="00630461"/>
    <w:rsid w:val="00633ED7"/>
    <w:rsid w:val="006342B2"/>
    <w:rsid w:val="00634AB2"/>
    <w:rsid w:val="0064055E"/>
    <w:rsid w:val="00642F86"/>
    <w:rsid w:val="00644878"/>
    <w:rsid w:val="006455B3"/>
    <w:rsid w:val="006468DF"/>
    <w:rsid w:val="00647CC1"/>
    <w:rsid w:val="006502DD"/>
    <w:rsid w:val="00651296"/>
    <w:rsid w:val="00654EEE"/>
    <w:rsid w:val="00655370"/>
    <w:rsid w:val="00657BC5"/>
    <w:rsid w:val="00660263"/>
    <w:rsid w:val="00662A51"/>
    <w:rsid w:val="00664084"/>
    <w:rsid w:val="0066605A"/>
    <w:rsid w:val="006705D7"/>
    <w:rsid w:val="00670DCA"/>
    <w:rsid w:val="00672903"/>
    <w:rsid w:val="0067727B"/>
    <w:rsid w:val="00680D23"/>
    <w:rsid w:val="0068230F"/>
    <w:rsid w:val="00684295"/>
    <w:rsid w:val="00684D47"/>
    <w:rsid w:val="00685069"/>
    <w:rsid w:val="00687143"/>
    <w:rsid w:val="00690FC4"/>
    <w:rsid w:val="006915F9"/>
    <w:rsid w:val="00694416"/>
    <w:rsid w:val="00694F6C"/>
    <w:rsid w:val="0069534C"/>
    <w:rsid w:val="00697705"/>
    <w:rsid w:val="00697AFA"/>
    <w:rsid w:val="006A0D89"/>
    <w:rsid w:val="006A0DB3"/>
    <w:rsid w:val="006A26BE"/>
    <w:rsid w:val="006A3764"/>
    <w:rsid w:val="006A385B"/>
    <w:rsid w:val="006A526A"/>
    <w:rsid w:val="006A5FBC"/>
    <w:rsid w:val="006A6230"/>
    <w:rsid w:val="006A72A6"/>
    <w:rsid w:val="006A7DC9"/>
    <w:rsid w:val="006B00DE"/>
    <w:rsid w:val="006B02AB"/>
    <w:rsid w:val="006B1391"/>
    <w:rsid w:val="006B41AE"/>
    <w:rsid w:val="006B5F23"/>
    <w:rsid w:val="006B65C5"/>
    <w:rsid w:val="006B723D"/>
    <w:rsid w:val="006C14DF"/>
    <w:rsid w:val="006C2D49"/>
    <w:rsid w:val="006C314A"/>
    <w:rsid w:val="006C3A2F"/>
    <w:rsid w:val="006C49B1"/>
    <w:rsid w:val="006C5CF1"/>
    <w:rsid w:val="006C64D7"/>
    <w:rsid w:val="006C6B2F"/>
    <w:rsid w:val="006D2A53"/>
    <w:rsid w:val="006D345F"/>
    <w:rsid w:val="006D7C94"/>
    <w:rsid w:val="006E18AE"/>
    <w:rsid w:val="006E412B"/>
    <w:rsid w:val="006E7CC5"/>
    <w:rsid w:val="006F3433"/>
    <w:rsid w:val="006F78FA"/>
    <w:rsid w:val="006F7E58"/>
    <w:rsid w:val="00700755"/>
    <w:rsid w:val="00700C91"/>
    <w:rsid w:val="00700CDE"/>
    <w:rsid w:val="007014E2"/>
    <w:rsid w:val="00703604"/>
    <w:rsid w:val="00703F07"/>
    <w:rsid w:val="007044D9"/>
    <w:rsid w:val="00704E31"/>
    <w:rsid w:val="00710A27"/>
    <w:rsid w:val="00710B23"/>
    <w:rsid w:val="007120AA"/>
    <w:rsid w:val="007121C5"/>
    <w:rsid w:val="007125AE"/>
    <w:rsid w:val="00713E7B"/>
    <w:rsid w:val="0071646B"/>
    <w:rsid w:val="00717EA7"/>
    <w:rsid w:val="00722CE2"/>
    <w:rsid w:val="00723AE0"/>
    <w:rsid w:val="00724578"/>
    <w:rsid w:val="0072473D"/>
    <w:rsid w:val="00724BF9"/>
    <w:rsid w:val="007258D9"/>
    <w:rsid w:val="00725A52"/>
    <w:rsid w:val="00726AB7"/>
    <w:rsid w:val="00730E14"/>
    <w:rsid w:val="00730E4E"/>
    <w:rsid w:val="00732AF5"/>
    <w:rsid w:val="00733E80"/>
    <w:rsid w:val="0073698A"/>
    <w:rsid w:val="007374A9"/>
    <w:rsid w:val="00743BD2"/>
    <w:rsid w:val="00745463"/>
    <w:rsid w:val="00747072"/>
    <w:rsid w:val="00750624"/>
    <w:rsid w:val="0075124D"/>
    <w:rsid w:val="00754FB9"/>
    <w:rsid w:val="00755325"/>
    <w:rsid w:val="00755441"/>
    <w:rsid w:val="0075554F"/>
    <w:rsid w:val="007565CD"/>
    <w:rsid w:val="007565E6"/>
    <w:rsid w:val="00757C51"/>
    <w:rsid w:val="0076136B"/>
    <w:rsid w:val="00762FF9"/>
    <w:rsid w:val="0076403A"/>
    <w:rsid w:val="0076442B"/>
    <w:rsid w:val="007646F8"/>
    <w:rsid w:val="00766B80"/>
    <w:rsid w:val="007678F5"/>
    <w:rsid w:val="00770183"/>
    <w:rsid w:val="00770D3C"/>
    <w:rsid w:val="00771C86"/>
    <w:rsid w:val="00771DB1"/>
    <w:rsid w:val="00772305"/>
    <w:rsid w:val="0077340C"/>
    <w:rsid w:val="00774FC8"/>
    <w:rsid w:val="007751EE"/>
    <w:rsid w:val="00776471"/>
    <w:rsid w:val="007822F6"/>
    <w:rsid w:val="0078340A"/>
    <w:rsid w:val="007912FB"/>
    <w:rsid w:val="00791E3F"/>
    <w:rsid w:val="00794448"/>
    <w:rsid w:val="007945B2"/>
    <w:rsid w:val="00795930"/>
    <w:rsid w:val="00795BE7"/>
    <w:rsid w:val="007961B0"/>
    <w:rsid w:val="00797032"/>
    <w:rsid w:val="007A0B4E"/>
    <w:rsid w:val="007A54AE"/>
    <w:rsid w:val="007A6C8F"/>
    <w:rsid w:val="007A7F2B"/>
    <w:rsid w:val="007B181F"/>
    <w:rsid w:val="007B2770"/>
    <w:rsid w:val="007B2C1C"/>
    <w:rsid w:val="007B49B4"/>
    <w:rsid w:val="007B7408"/>
    <w:rsid w:val="007C0AD5"/>
    <w:rsid w:val="007C10EE"/>
    <w:rsid w:val="007C117D"/>
    <w:rsid w:val="007C22AC"/>
    <w:rsid w:val="007C6494"/>
    <w:rsid w:val="007C6ED6"/>
    <w:rsid w:val="007D0827"/>
    <w:rsid w:val="007D0E77"/>
    <w:rsid w:val="007D197E"/>
    <w:rsid w:val="007D1FCC"/>
    <w:rsid w:val="007D308F"/>
    <w:rsid w:val="007D4994"/>
    <w:rsid w:val="007D5380"/>
    <w:rsid w:val="007D67E5"/>
    <w:rsid w:val="007E0FF9"/>
    <w:rsid w:val="007E1FF8"/>
    <w:rsid w:val="007E5E1B"/>
    <w:rsid w:val="007E5EDC"/>
    <w:rsid w:val="007E7D5C"/>
    <w:rsid w:val="007F03E3"/>
    <w:rsid w:val="007F075F"/>
    <w:rsid w:val="007F166E"/>
    <w:rsid w:val="007F2E84"/>
    <w:rsid w:val="007F3D01"/>
    <w:rsid w:val="007F560B"/>
    <w:rsid w:val="007F6111"/>
    <w:rsid w:val="007F7B7D"/>
    <w:rsid w:val="007F7C7A"/>
    <w:rsid w:val="00801B24"/>
    <w:rsid w:val="00803005"/>
    <w:rsid w:val="008043B2"/>
    <w:rsid w:val="00805B71"/>
    <w:rsid w:val="00807093"/>
    <w:rsid w:val="008079C0"/>
    <w:rsid w:val="00807EEB"/>
    <w:rsid w:val="008115F0"/>
    <w:rsid w:val="00812232"/>
    <w:rsid w:val="00813F2D"/>
    <w:rsid w:val="00816A0E"/>
    <w:rsid w:val="00817C7C"/>
    <w:rsid w:val="00820FBE"/>
    <w:rsid w:val="00823F8C"/>
    <w:rsid w:val="00823FE9"/>
    <w:rsid w:val="00824546"/>
    <w:rsid w:val="0082769B"/>
    <w:rsid w:val="00827FB0"/>
    <w:rsid w:val="00831FDE"/>
    <w:rsid w:val="00832D9A"/>
    <w:rsid w:val="00834B04"/>
    <w:rsid w:val="00835F5B"/>
    <w:rsid w:val="0083628A"/>
    <w:rsid w:val="00836F23"/>
    <w:rsid w:val="00842B32"/>
    <w:rsid w:val="00843099"/>
    <w:rsid w:val="0084400E"/>
    <w:rsid w:val="00845C0F"/>
    <w:rsid w:val="00845EB2"/>
    <w:rsid w:val="00846063"/>
    <w:rsid w:val="0084733F"/>
    <w:rsid w:val="008479A2"/>
    <w:rsid w:val="00847D8B"/>
    <w:rsid w:val="00851464"/>
    <w:rsid w:val="00851D7B"/>
    <w:rsid w:val="008528AE"/>
    <w:rsid w:val="00852AEB"/>
    <w:rsid w:val="00854B4B"/>
    <w:rsid w:val="00857BFB"/>
    <w:rsid w:val="00857D11"/>
    <w:rsid w:val="00860251"/>
    <w:rsid w:val="0086162C"/>
    <w:rsid w:val="00865FAC"/>
    <w:rsid w:val="008677D4"/>
    <w:rsid w:val="00867902"/>
    <w:rsid w:val="0087250F"/>
    <w:rsid w:val="008730E6"/>
    <w:rsid w:val="00874924"/>
    <w:rsid w:val="0087697C"/>
    <w:rsid w:val="00876EA7"/>
    <w:rsid w:val="008807F6"/>
    <w:rsid w:val="00881078"/>
    <w:rsid w:val="008822D0"/>
    <w:rsid w:val="008825B0"/>
    <w:rsid w:val="00882E52"/>
    <w:rsid w:val="008845E2"/>
    <w:rsid w:val="00893104"/>
    <w:rsid w:val="00893661"/>
    <w:rsid w:val="0089383F"/>
    <w:rsid w:val="00894309"/>
    <w:rsid w:val="008A193A"/>
    <w:rsid w:val="008A3959"/>
    <w:rsid w:val="008A4525"/>
    <w:rsid w:val="008A58D9"/>
    <w:rsid w:val="008A7E4B"/>
    <w:rsid w:val="008B174E"/>
    <w:rsid w:val="008B2276"/>
    <w:rsid w:val="008B5267"/>
    <w:rsid w:val="008B6B23"/>
    <w:rsid w:val="008C06A3"/>
    <w:rsid w:val="008C1064"/>
    <w:rsid w:val="008C271F"/>
    <w:rsid w:val="008C2836"/>
    <w:rsid w:val="008C3D12"/>
    <w:rsid w:val="008C56A0"/>
    <w:rsid w:val="008D13BF"/>
    <w:rsid w:val="008D3270"/>
    <w:rsid w:val="008D3CDE"/>
    <w:rsid w:val="008D4EA8"/>
    <w:rsid w:val="008D5B21"/>
    <w:rsid w:val="008D69F0"/>
    <w:rsid w:val="008D7D74"/>
    <w:rsid w:val="008E055D"/>
    <w:rsid w:val="008E0AD0"/>
    <w:rsid w:val="008E0CCE"/>
    <w:rsid w:val="008E10F6"/>
    <w:rsid w:val="008E1BA9"/>
    <w:rsid w:val="008E2156"/>
    <w:rsid w:val="008E33B6"/>
    <w:rsid w:val="008F1117"/>
    <w:rsid w:val="008F394A"/>
    <w:rsid w:val="008F3FB0"/>
    <w:rsid w:val="008F58D3"/>
    <w:rsid w:val="009001EB"/>
    <w:rsid w:val="00902C69"/>
    <w:rsid w:val="00905045"/>
    <w:rsid w:val="0090509F"/>
    <w:rsid w:val="009060C0"/>
    <w:rsid w:val="0091036A"/>
    <w:rsid w:val="00914B2B"/>
    <w:rsid w:val="00915ED8"/>
    <w:rsid w:val="00916FFC"/>
    <w:rsid w:val="00917E01"/>
    <w:rsid w:val="00921667"/>
    <w:rsid w:val="00921E14"/>
    <w:rsid w:val="009232B3"/>
    <w:rsid w:val="0094027B"/>
    <w:rsid w:val="00941B7C"/>
    <w:rsid w:val="009434B1"/>
    <w:rsid w:val="00943A9F"/>
    <w:rsid w:val="0094504B"/>
    <w:rsid w:val="00945CE1"/>
    <w:rsid w:val="00946E58"/>
    <w:rsid w:val="0095741B"/>
    <w:rsid w:val="0096023A"/>
    <w:rsid w:val="00960C68"/>
    <w:rsid w:val="009629D1"/>
    <w:rsid w:val="00963AAF"/>
    <w:rsid w:val="0097485C"/>
    <w:rsid w:val="00974A82"/>
    <w:rsid w:val="0097520B"/>
    <w:rsid w:val="009766F3"/>
    <w:rsid w:val="00976A19"/>
    <w:rsid w:val="00976CF7"/>
    <w:rsid w:val="00976CFF"/>
    <w:rsid w:val="00981111"/>
    <w:rsid w:val="00981DFC"/>
    <w:rsid w:val="00982EA4"/>
    <w:rsid w:val="00983109"/>
    <w:rsid w:val="009837AC"/>
    <w:rsid w:val="0098450E"/>
    <w:rsid w:val="00987F36"/>
    <w:rsid w:val="009900C4"/>
    <w:rsid w:val="00990647"/>
    <w:rsid w:val="009930FA"/>
    <w:rsid w:val="009961A5"/>
    <w:rsid w:val="0099774A"/>
    <w:rsid w:val="009A0C20"/>
    <w:rsid w:val="009A1C2F"/>
    <w:rsid w:val="009A2CB4"/>
    <w:rsid w:val="009A32C8"/>
    <w:rsid w:val="009A491D"/>
    <w:rsid w:val="009A6240"/>
    <w:rsid w:val="009A732B"/>
    <w:rsid w:val="009A7AA7"/>
    <w:rsid w:val="009B1470"/>
    <w:rsid w:val="009B23C6"/>
    <w:rsid w:val="009B2922"/>
    <w:rsid w:val="009B387A"/>
    <w:rsid w:val="009C30D2"/>
    <w:rsid w:val="009C334B"/>
    <w:rsid w:val="009C353F"/>
    <w:rsid w:val="009C43C6"/>
    <w:rsid w:val="009C5415"/>
    <w:rsid w:val="009C5AFF"/>
    <w:rsid w:val="009C6067"/>
    <w:rsid w:val="009D033D"/>
    <w:rsid w:val="009D2E9F"/>
    <w:rsid w:val="009D3B55"/>
    <w:rsid w:val="009D4F29"/>
    <w:rsid w:val="009D78C7"/>
    <w:rsid w:val="009E1235"/>
    <w:rsid w:val="009E3286"/>
    <w:rsid w:val="009F0279"/>
    <w:rsid w:val="009F09D4"/>
    <w:rsid w:val="009F2727"/>
    <w:rsid w:val="009F286C"/>
    <w:rsid w:val="009F7462"/>
    <w:rsid w:val="00A0048D"/>
    <w:rsid w:val="00A005A7"/>
    <w:rsid w:val="00A0097E"/>
    <w:rsid w:val="00A0182C"/>
    <w:rsid w:val="00A01D2A"/>
    <w:rsid w:val="00A02128"/>
    <w:rsid w:val="00A02CC7"/>
    <w:rsid w:val="00A03183"/>
    <w:rsid w:val="00A039E6"/>
    <w:rsid w:val="00A04F24"/>
    <w:rsid w:val="00A1536A"/>
    <w:rsid w:val="00A16558"/>
    <w:rsid w:val="00A20728"/>
    <w:rsid w:val="00A22B89"/>
    <w:rsid w:val="00A2555E"/>
    <w:rsid w:val="00A271E4"/>
    <w:rsid w:val="00A27EB3"/>
    <w:rsid w:val="00A3267D"/>
    <w:rsid w:val="00A33E3C"/>
    <w:rsid w:val="00A340F9"/>
    <w:rsid w:val="00A36501"/>
    <w:rsid w:val="00A409FA"/>
    <w:rsid w:val="00A448DC"/>
    <w:rsid w:val="00A44FC4"/>
    <w:rsid w:val="00A45CDD"/>
    <w:rsid w:val="00A45D0C"/>
    <w:rsid w:val="00A46F84"/>
    <w:rsid w:val="00A50F20"/>
    <w:rsid w:val="00A51E33"/>
    <w:rsid w:val="00A51E9B"/>
    <w:rsid w:val="00A52619"/>
    <w:rsid w:val="00A5314F"/>
    <w:rsid w:val="00A53980"/>
    <w:rsid w:val="00A54052"/>
    <w:rsid w:val="00A54950"/>
    <w:rsid w:val="00A55FE4"/>
    <w:rsid w:val="00A73479"/>
    <w:rsid w:val="00A742FA"/>
    <w:rsid w:val="00A8198D"/>
    <w:rsid w:val="00A851FB"/>
    <w:rsid w:val="00A85B8E"/>
    <w:rsid w:val="00A8753D"/>
    <w:rsid w:val="00A87D4E"/>
    <w:rsid w:val="00A937FF"/>
    <w:rsid w:val="00A94055"/>
    <w:rsid w:val="00A95449"/>
    <w:rsid w:val="00A95C4C"/>
    <w:rsid w:val="00A97C73"/>
    <w:rsid w:val="00A97F55"/>
    <w:rsid w:val="00AA1B2A"/>
    <w:rsid w:val="00AA214D"/>
    <w:rsid w:val="00AA255C"/>
    <w:rsid w:val="00AA3FA0"/>
    <w:rsid w:val="00AA45ED"/>
    <w:rsid w:val="00AA521F"/>
    <w:rsid w:val="00AA59B4"/>
    <w:rsid w:val="00AA64F0"/>
    <w:rsid w:val="00AA6E95"/>
    <w:rsid w:val="00AB1147"/>
    <w:rsid w:val="00AB3421"/>
    <w:rsid w:val="00AB4485"/>
    <w:rsid w:val="00AB4731"/>
    <w:rsid w:val="00AB5806"/>
    <w:rsid w:val="00AB5F63"/>
    <w:rsid w:val="00AB61F8"/>
    <w:rsid w:val="00AB6E6B"/>
    <w:rsid w:val="00AB6FD2"/>
    <w:rsid w:val="00AC301B"/>
    <w:rsid w:val="00AC3EB7"/>
    <w:rsid w:val="00AC483D"/>
    <w:rsid w:val="00AC5533"/>
    <w:rsid w:val="00AC58A8"/>
    <w:rsid w:val="00AC59D0"/>
    <w:rsid w:val="00AC7D42"/>
    <w:rsid w:val="00AD00FD"/>
    <w:rsid w:val="00AD0DC0"/>
    <w:rsid w:val="00AD1467"/>
    <w:rsid w:val="00AD56D2"/>
    <w:rsid w:val="00AD749C"/>
    <w:rsid w:val="00AD7B93"/>
    <w:rsid w:val="00AE2119"/>
    <w:rsid w:val="00AE463B"/>
    <w:rsid w:val="00AE4742"/>
    <w:rsid w:val="00AE4A99"/>
    <w:rsid w:val="00AE51C2"/>
    <w:rsid w:val="00AE6ED2"/>
    <w:rsid w:val="00AF20AD"/>
    <w:rsid w:val="00AF44EF"/>
    <w:rsid w:val="00AF67A7"/>
    <w:rsid w:val="00AF75E5"/>
    <w:rsid w:val="00B0770E"/>
    <w:rsid w:val="00B12F11"/>
    <w:rsid w:val="00B13180"/>
    <w:rsid w:val="00B14F75"/>
    <w:rsid w:val="00B1619B"/>
    <w:rsid w:val="00B16B02"/>
    <w:rsid w:val="00B255C7"/>
    <w:rsid w:val="00B258FF"/>
    <w:rsid w:val="00B26DF7"/>
    <w:rsid w:val="00B2732C"/>
    <w:rsid w:val="00B32B9E"/>
    <w:rsid w:val="00B33C67"/>
    <w:rsid w:val="00B343A9"/>
    <w:rsid w:val="00B369EF"/>
    <w:rsid w:val="00B3711A"/>
    <w:rsid w:val="00B40137"/>
    <w:rsid w:val="00B419C5"/>
    <w:rsid w:val="00B426A0"/>
    <w:rsid w:val="00B42DC4"/>
    <w:rsid w:val="00B42FAD"/>
    <w:rsid w:val="00B43F2E"/>
    <w:rsid w:val="00B4648C"/>
    <w:rsid w:val="00B502D5"/>
    <w:rsid w:val="00B50809"/>
    <w:rsid w:val="00B512FA"/>
    <w:rsid w:val="00B53D37"/>
    <w:rsid w:val="00B55AA7"/>
    <w:rsid w:val="00B55BA9"/>
    <w:rsid w:val="00B56DA4"/>
    <w:rsid w:val="00B578F7"/>
    <w:rsid w:val="00B60F72"/>
    <w:rsid w:val="00B62D63"/>
    <w:rsid w:val="00B63209"/>
    <w:rsid w:val="00B64104"/>
    <w:rsid w:val="00B65A75"/>
    <w:rsid w:val="00B65CDC"/>
    <w:rsid w:val="00B660E8"/>
    <w:rsid w:val="00B665F4"/>
    <w:rsid w:val="00B67CE5"/>
    <w:rsid w:val="00B7050F"/>
    <w:rsid w:val="00B709C3"/>
    <w:rsid w:val="00B713FF"/>
    <w:rsid w:val="00B71581"/>
    <w:rsid w:val="00B716D8"/>
    <w:rsid w:val="00B725C3"/>
    <w:rsid w:val="00B7424D"/>
    <w:rsid w:val="00B74522"/>
    <w:rsid w:val="00B7540B"/>
    <w:rsid w:val="00B75B42"/>
    <w:rsid w:val="00B77799"/>
    <w:rsid w:val="00B8056B"/>
    <w:rsid w:val="00B81994"/>
    <w:rsid w:val="00B838C3"/>
    <w:rsid w:val="00B83AF3"/>
    <w:rsid w:val="00B843D2"/>
    <w:rsid w:val="00B85BF7"/>
    <w:rsid w:val="00B9241E"/>
    <w:rsid w:val="00B95412"/>
    <w:rsid w:val="00BA2372"/>
    <w:rsid w:val="00BA3D63"/>
    <w:rsid w:val="00BA5671"/>
    <w:rsid w:val="00BB0018"/>
    <w:rsid w:val="00BB0BE5"/>
    <w:rsid w:val="00BB25AF"/>
    <w:rsid w:val="00BB2D6E"/>
    <w:rsid w:val="00BB5EBA"/>
    <w:rsid w:val="00BC4B8F"/>
    <w:rsid w:val="00BC5E03"/>
    <w:rsid w:val="00BC606C"/>
    <w:rsid w:val="00BD00DE"/>
    <w:rsid w:val="00BD4247"/>
    <w:rsid w:val="00BD65D2"/>
    <w:rsid w:val="00BD6611"/>
    <w:rsid w:val="00BD7A3D"/>
    <w:rsid w:val="00BE16B7"/>
    <w:rsid w:val="00BE1EA8"/>
    <w:rsid w:val="00BE2329"/>
    <w:rsid w:val="00BE3290"/>
    <w:rsid w:val="00BE6345"/>
    <w:rsid w:val="00BE7461"/>
    <w:rsid w:val="00BF01F0"/>
    <w:rsid w:val="00BF2638"/>
    <w:rsid w:val="00BF31A9"/>
    <w:rsid w:val="00BF3B1A"/>
    <w:rsid w:val="00BF7AFF"/>
    <w:rsid w:val="00C01267"/>
    <w:rsid w:val="00C01C74"/>
    <w:rsid w:val="00C0212C"/>
    <w:rsid w:val="00C05245"/>
    <w:rsid w:val="00C105EA"/>
    <w:rsid w:val="00C1110A"/>
    <w:rsid w:val="00C1424A"/>
    <w:rsid w:val="00C1590C"/>
    <w:rsid w:val="00C16A28"/>
    <w:rsid w:val="00C2344A"/>
    <w:rsid w:val="00C25EA2"/>
    <w:rsid w:val="00C274A7"/>
    <w:rsid w:val="00C2759E"/>
    <w:rsid w:val="00C308A8"/>
    <w:rsid w:val="00C3264A"/>
    <w:rsid w:val="00C34D04"/>
    <w:rsid w:val="00C37037"/>
    <w:rsid w:val="00C37186"/>
    <w:rsid w:val="00C469F8"/>
    <w:rsid w:val="00C4702E"/>
    <w:rsid w:val="00C47713"/>
    <w:rsid w:val="00C47DC2"/>
    <w:rsid w:val="00C52B48"/>
    <w:rsid w:val="00C532DE"/>
    <w:rsid w:val="00C53555"/>
    <w:rsid w:val="00C567B2"/>
    <w:rsid w:val="00C57546"/>
    <w:rsid w:val="00C57B90"/>
    <w:rsid w:val="00C57BBC"/>
    <w:rsid w:val="00C57CC0"/>
    <w:rsid w:val="00C61D73"/>
    <w:rsid w:val="00C631C0"/>
    <w:rsid w:val="00C6788C"/>
    <w:rsid w:val="00C67E36"/>
    <w:rsid w:val="00C7253C"/>
    <w:rsid w:val="00C74EDE"/>
    <w:rsid w:val="00C80044"/>
    <w:rsid w:val="00C811EC"/>
    <w:rsid w:val="00C82417"/>
    <w:rsid w:val="00C86D47"/>
    <w:rsid w:val="00C87793"/>
    <w:rsid w:val="00C90EB7"/>
    <w:rsid w:val="00C9127A"/>
    <w:rsid w:val="00C91C78"/>
    <w:rsid w:val="00C92453"/>
    <w:rsid w:val="00C961D9"/>
    <w:rsid w:val="00C97C1E"/>
    <w:rsid w:val="00CA04BC"/>
    <w:rsid w:val="00CA2662"/>
    <w:rsid w:val="00CA2F6F"/>
    <w:rsid w:val="00CA35A3"/>
    <w:rsid w:val="00CA45CA"/>
    <w:rsid w:val="00CA6FDB"/>
    <w:rsid w:val="00CB038D"/>
    <w:rsid w:val="00CB2166"/>
    <w:rsid w:val="00CB3864"/>
    <w:rsid w:val="00CB50BB"/>
    <w:rsid w:val="00CB6EA1"/>
    <w:rsid w:val="00CC0176"/>
    <w:rsid w:val="00CC03A7"/>
    <w:rsid w:val="00CC0C2E"/>
    <w:rsid w:val="00CC1F6C"/>
    <w:rsid w:val="00CC43BD"/>
    <w:rsid w:val="00CC64F3"/>
    <w:rsid w:val="00CD2FEE"/>
    <w:rsid w:val="00CD31FD"/>
    <w:rsid w:val="00CD5C72"/>
    <w:rsid w:val="00CD64FC"/>
    <w:rsid w:val="00CE447B"/>
    <w:rsid w:val="00CE55F0"/>
    <w:rsid w:val="00CE726F"/>
    <w:rsid w:val="00CF2D98"/>
    <w:rsid w:val="00CF3D07"/>
    <w:rsid w:val="00CF7F60"/>
    <w:rsid w:val="00D004EC"/>
    <w:rsid w:val="00D00675"/>
    <w:rsid w:val="00D00E9D"/>
    <w:rsid w:val="00D019D2"/>
    <w:rsid w:val="00D023C1"/>
    <w:rsid w:val="00D03ED8"/>
    <w:rsid w:val="00D055D3"/>
    <w:rsid w:val="00D074D1"/>
    <w:rsid w:val="00D0780C"/>
    <w:rsid w:val="00D07A4B"/>
    <w:rsid w:val="00D1170A"/>
    <w:rsid w:val="00D1443A"/>
    <w:rsid w:val="00D147E7"/>
    <w:rsid w:val="00D1520C"/>
    <w:rsid w:val="00D159D1"/>
    <w:rsid w:val="00D1649F"/>
    <w:rsid w:val="00D169C9"/>
    <w:rsid w:val="00D17262"/>
    <w:rsid w:val="00D205FE"/>
    <w:rsid w:val="00D265D4"/>
    <w:rsid w:val="00D276C1"/>
    <w:rsid w:val="00D31BD2"/>
    <w:rsid w:val="00D3262C"/>
    <w:rsid w:val="00D32D4C"/>
    <w:rsid w:val="00D3365C"/>
    <w:rsid w:val="00D341B8"/>
    <w:rsid w:val="00D36074"/>
    <w:rsid w:val="00D37AB7"/>
    <w:rsid w:val="00D42227"/>
    <w:rsid w:val="00D42A85"/>
    <w:rsid w:val="00D42BF7"/>
    <w:rsid w:val="00D47137"/>
    <w:rsid w:val="00D47A97"/>
    <w:rsid w:val="00D5307F"/>
    <w:rsid w:val="00D545DC"/>
    <w:rsid w:val="00D54B00"/>
    <w:rsid w:val="00D566B1"/>
    <w:rsid w:val="00D5796C"/>
    <w:rsid w:val="00D60752"/>
    <w:rsid w:val="00D60D3A"/>
    <w:rsid w:val="00D6144D"/>
    <w:rsid w:val="00D6400D"/>
    <w:rsid w:val="00D64199"/>
    <w:rsid w:val="00D64B06"/>
    <w:rsid w:val="00D64F31"/>
    <w:rsid w:val="00D666D2"/>
    <w:rsid w:val="00D67E0F"/>
    <w:rsid w:val="00D67F7D"/>
    <w:rsid w:val="00D71D01"/>
    <w:rsid w:val="00D7219A"/>
    <w:rsid w:val="00D73CC9"/>
    <w:rsid w:val="00D743DC"/>
    <w:rsid w:val="00D74C68"/>
    <w:rsid w:val="00D763EB"/>
    <w:rsid w:val="00D80D35"/>
    <w:rsid w:val="00D811D1"/>
    <w:rsid w:val="00D82888"/>
    <w:rsid w:val="00D8577C"/>
    <w:rsid w:val="00D85EFD"/>
    <w:rsid w:val="00D875A8"/>
    <w:rsid w:val="00D87965"/>
    <w:rsid w:val="00D87B62"/>
    <w:rsid w:val="00D90130"/>
    <w:rsid w:val="00D91300"/>
    <w:rsid w:val="00D93267"/>
    <w:rsid w:val="00D93A92"/>
    <w:rsid w:val="00D94D43"/>
    <w:rsid w:val="00D95053"/>
    <w:rsid w:val="00D953D9"/>
    <w:rsid w:val="00D968F1"/>
    <w:rsid w:val="00D9737B"/>
    <w:rsid w:val="00D97C9C"/>
    <w:rsid w:val="00DA33ED"/>
    <w:rsid w:val="00DA69EA"/>
    <w:rsid w:val="00DA7A39"/>
    <w:rsid w:val="00DB05D6"/>
    <w:rsid w:val="00DB12EC"/>
    <w:rsid w:val="00DB19E7"/>
    <w:rsid w:val="00DB1F24"/>
    <w:rsid w:val="00DB2E22"/>
    <w:rsid w:val="00DB3AB7"/>
    <w:rsid w:val="00DB4CD0"/>
    <w:rsid w:val="00DB6116"/>
    <w:rsid w:val="00DB7500"/>
    <w:rsid w:val="00DC14C4"/>
    <w:rsid w:val="00DC3BC0"/>
    <w:rsid w:val="00DC4B3B"/>
    <w:rsid w:val="00DC59F5"/>
    <w:rsid w:val="00DC6B3F"/>
    <w:rsid w:val="00DD2382"/>
    <w:rsid w:val="00DD324E"/>
    <w:rsid w:val="00DD5917"/>
    <w:rsid w:val="00DD6192"/>
    <w:rsid w:val="00DD6A9C"/>
    <w:rsid w:val="00DD6D00"/>
    <w:rsid w:val="00DD7AC3"/>
    <w:rsid w:val="00DE00BA"/>
    <w:rsid w:val="00DE039C"/>
    <w:rsid w:val="00DE27C6"/>
    <w:rsid w:val="00DE46BB"/>
    <w:rsid w:val="00DF3AAB"/>
    <w:rsid w:val="00DF44AE"/>
    <w:rsid w:val="00DF5011"/>
    <w:rsid w:val="00E01754"/>
    <w:rsid w:val="00E0410F"/>
    <w:rsid w:val="00E05A69"/>
    <w:rsid w:val="00E06668"/>
    <w:rsid w:val="00E15DFA"/>
    <w:rsid w:val="00E161D8"/>
    <w:rsid w:val="00E16725"/>
    <w:rsid w:val="00E17AEA"/>
    <w:rsid w:val="00E21031"/>
    <w:rsid w:val="00E2290B"/>
    <w:rsid w:val="00E232A9"/>
    <w:rsid w:val="00E239D1"/>
    <w:rsid w:val="00E2444F"/>
    <w:rsid w:val="00E276A8"/>
    <w:rsid w:val="00E27AAC"/>
    <w:rsid w:val="00E301B0"/>
    <w:rsid w:val="00E3067B"/>
    <w:rsid w:val="00E3231F"/>
    <w:rsid w:val="00E36F46"/>
    <w:rsid w:val="00E374A0"/>
    <w:rsid w:val="00E409E8"/>
    <w:rsid w:val="00E416A5"/>
    <w:rsid w:val="00E41DD5"/>
    <w:rsid w:val="00E42A0E"/>
    <w:rsid w:val="00E51934"/>
    <w:rsid w:val="00E52473"/>
    <w:rsid w:val="00E52B22"/>
    <w:rsid w:val="00E53B06"/>
    <w:rsid w:val="00E5462B"/>
    <w:rsid w:val="00E556C4"/>
    <w:rsid w:val="00E56BC7"/>
    <w:rsid w:val="00E579AC"/>
    <w:rsid w:val="00E603EB"/>
    <w:rsid w:val="00E62D63"/>
    <w:rsid w:val="00E64889"/>
    <w:rsid w:val="00E6491F"/>
    <w:rsid w:val="00E67141"/>
    <w:rsid w:val="00E704E7"/>
    <w:rsid w:val="00E72288"/>
    <w:rsid w:val="00E738AA"/>
    <w:rsid w:val="00E738D5"/>
    <w:rsid w:val="00E73FAD"/>
    <w:rsid w:val="00E76362"/>
    <w:rsid w:val="00E76779"/>
    <w:rsid w:val="00E767F3"/>
    <w:rsid w:val="00E778EF"/>
    <w:rsid w:val="00E77B2D"/>
    <w:rsid w:val="00E77ED1"/>
    <w:rsid w:val="00E80F35"/>
    <w:rsid w:val="00E8444D"/>
    <w:rsid w:val="00E84A33"/>
    <w:rsid w:val="00E85AC3"/>
    <w:rsid w:val="00E86607"/>
    <w:rsid w:val="00E866A2"/>
    <w:rsid w:val="00E875D9"/>
    <w:rsid w:val="00E87AEB"/>
    <w:rsid w:val="00E91B74"/>
    <w:rsid w:val="00E94126"/>
    <w:rsid w:val="00E95A64"/>
    <w:rsid w:val="00E96129"/>
    <w:rsid w:val="00E97631"/>
    <w:rsid w:val="00EA12C8"/>
    <w:rsid w:val="00EA2215"/>
    <w:rsid w:val="00EA29B8"/>
    <w:rsid w:val="00EA29F9"/>
    <w:rsid w:val="00EA2DDB"/>
    <w:rsid w:val="00EA6B01"/>
    <w:rsid w:val="00EA6EF7"/>
    <w:rsid w:val="00EA7C6B"/>
    <w:rsid w:val="00EA7CF2"/>
    <w:rsid w:val="00EC3564"/>
    <w:rsid w:val="00EC536F"/>
    <w:rsid w:val="00EC5EB2"/>
    <w:rsid w:val="00EC7FB3"/>
    <w:rsid w:val="00ED3F85"/>
    <w:rsid w:val="00ED6561"/>
    <w:rsid w:val="00ED7258"/>
    <w:rsid w:val="00ED756A"/>
    <w:rsid w:val="00ED7B00"/>
    <w:rsid w:val="00EE191C"/>
    <w:rsid w:val="00EE3C98"/>
    <w:rsid w:val="00EE7F8B"/>
    <w:rsid w:val="00EF043F"/>
    <w:rsid w:val="00EF15F5"/>
    <w:rsid w:val="00EF6011"/>
    <w:rsid w:val="00EF65F6"/>
    <w:rsid w:val="00EF66F2"/>
    <w:rsid w:val="00EF6C6E"/>
    <w:rsid w:val="00F024FF"/>
    <w:rsid w:val="00F02F44"/>
    <w:rsid w:val="00F039B6"/>
    <w:rsid w:val="00F05EFA"/>
    <w:rsid w:val="00F067EB"/>
    <w:rsid w:val="00F06F9E"/>
    <w:rsid w:val="00F070F5"/>
    <w:rsid w:val="00F07744"/>
    <w:rsid w:val="00F10FD1"/>
    <w:rsid w:val="00F12750"/>
    <w:rsid w:val="00F1561E"/>
    <w:rsid w:val="00F22BBB"/>
    <w:rsid w:val="00F27892"/>
    <w:rsid w:val="00F3174E"/>
    <w:rsid w:val="00F31FFE"/>
    <w:rsid w:val="00F3371C"/>
    <w:rsid w:val="00F33BE1"/>
    <w:rsid w:val="00F349DF"/>
    <w:rsid w:val="00F3668E"/>
    <w:rsid w:val="00F40B77"/>
    <w:rsid w:val="00F422F7"/>
    <w:rsid w:val="00F43A3C"/>
    <w:rsid w:val="00F43AE4"/>
    <w:rsid w:val="00F448DE"/>
    <w:rsid w:val="00F46358"/>
    <w:rsid w:val="00F5243B"/>
    <w:rsid w:val="00F525C2"/>
    <w:rsid w:val="00F53EC9"/>
    <w:rsid w:val="00F5576E"/>
    <w:rsid w:val="00F61972"/>
    <w:rsid w:val="00F61B02"/>
    <w:rsid w:val="00F64835"/>
    <w:rsid w:val="00F65424"/>
    <w:rsid w:val="00F6627D"/>
    <w:rsid w:val="00F70613"/>
    <w:rsid w:val="00F70C1A"/>
    <w:rsid w:val="00F717F7"/>
    <w:rsid w:val="00F7445B"/>
    <w:rsid w:val="00F75F73"/>
    <w:rsid w:val="00F761D0"/>
    <w:rsid w:val="00F85878"/>
    <w:rsid w:val="00F93421"/>
    <w:rsid w:val="00F940E1"/>
    <w:rsid w:val="00F94145"/>
    <w:rsid w:val="00F96452"/>
    <w:rsid w:val="00F96CC5"/>
    <w:rsid w:val="00FA2668"/>
    <w:rsid w:val="00FA36EA"/>
    <w:rsid w:val="00FA4D16"/>
    <w:rsid w:val="00FA749F"/>
    <w:rsid w:val="00FB18FD"/>
    <w:rsid w:val="00FB1CE4"/>
    <w:rsid w:val="00FB3270"/>
    <w:rsid w:val="00FB39DB"/>
    <w:rsid w:val="00FC170C"/>
    <w:rsid w:val="00FC1F69"/>
    <w:rsid w:val="00FC2062"/>
    <w:rsid w:val="00FC3700"/>
    <w:rsid w:val="00FC67F8"/>
    <w:rsid w:val="00FD11F3"/>
    <w:rsid w:val="00FD3C9E"/>
    <w:rsid w:val="00FD52BA"/>
    <w:rsid w:val="00FD55A4"/>
    <w:rsid w:val="00FD5E95"/>
    <w:rsid w:val="00FD7F98"/>
    <w:rsid w:val="00FE0AC1"/>
    <w:rsid w:val="00FE15BA"/>
    <w:rsid w:val="00FE583B"/>
    <w:rsid w:val="00FE61FB"/>
    <w:rsid w:val="00FF2476"/>
    <w:rsid w:val="00FF49A6"/>
    <w:rsid w:val="00FF60DB"/>
    <w:rsid w:val="00FF7287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9" fillcolor="white">
      <v:fill color="white"/>
    </o:shapedefaults>
    <o:shapelayout v:ext="edit">
      <o:idmap v:ext="edit" data="1"/>
    </o:shapelayout>
  </w:shapeDefaults>
  <w:decimalSymbol w:val="."/>
  <w:listSeparator w:val=","/>
  <w14:docId w14:val="076D9C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ne number" w:semiHidden="0" w:unhideWhenUsed="0" w:qFormat="1"/>
    <w:lsdException w:name="page number" w:semiHidden="0" w:unhideWhenUsed="0" w:qFormat="1"/>
    <w:lsdException w:name="List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AC"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rsid w:val="00E27AAC"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rsid w:val="00E27AA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E27AAC"/>
    <w:pPr>
      <w:jc w:val="left"/>
    </w:pPr>
  </w:style>
  <w:style w:type="paragraph" w:styleId="a4">
    <w:name w:val="Body Text"/>
    <w:basedOn w:val="a"/>
    <w:qFormat/>
    <w:rsid w:val="00E27AAC"/>
  </w:style>
  <w:style w:type="paragraph" w:styleId="a5">
    <w:name w:val="Balloon Text"/>
    <w:basedOn w:val="a"/>
    <w:qFormat/>
    <w:rsid w:val="00E27AAC"/>
    <w:rPr>
      <w:sz w:val="18"/>
      <w:szCs w:val="18"/>
    </w:rPr>
  </w:style>
  <w:style w:type="paragraph" w:styleId="a6">
    <w:name w:val="footer"/>
    <w:basedOn w:val="a"/>
    <w:qFormat/>
    <w:rsid w:val="00E27AA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rsid w:val="00E27AAC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"/>
    <w:basedOn w:val="a4"/>
    <w:qFormat/>
    <w:rsid w:val="00E27AAC"/>
    <w:rPr>
      <w:rFonts w:cs="Lucidasans"/>
    </w:rPr>
  </w:style>
  <w:style w:type="paragraph" w:styleId="a9">
    <w:name w:val="Normal (Web)"/>
    <w:basedOn w:val="a"/>
    <w:uiPriority w:val="99"/>
    <w:qFormat/>
    <w:rsid w:val="00E27AAC"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a">
    <w:name w:val="annotation subject"/>
    <w:basedOn w:val="a3"/>
    <w:next w:val="a3"/>
    <w:link w:val="Char0"/>
    <w:qFormat/>
    <w:rsid w:val="00E27AAC"/>
  </w:style>
  <w:style w:type="table" w:styleId="ab">
    <w:name w:val="Table Grid"/>
    <w:basedOn w:val="a1"/>
    <w:qFormat/>
    <w:rsid w:val="00E27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qFormat/>
    <w:rsid w:val="00E27AAC"/>
  </w:style>
  <w:style w:type="character" w:styleId="ad">
    <w:name w:val="Emphasis"/>
    <w:basedOn w:val="a0"/>
    <w:uiPriority w:val="20"/>
    <w:qFormat/>
    <w:rsid w:val="00E27AAC"/>
    <w:rPr>
      <w:i/>
      <w:iCs/>
    </w:rPr>
  </w:style>
  <w:style w:type="character" w:styleId="ae">
    <w:name w:val="line number"/>
    <w:basedOn w:val="1"/>
    <w:qFormat/>
    <w:rsid w:val="00E27AAC"/>
  </w:style>
  <w:style w:type="character" w:customStyle="1" w:styleId="1">
    <w:name w:val="默认段落字体1"/>
    <w:qFormat/>
    <w:rsid w:val="00E27AAC"/>
  </w:style>
  <w:style w:type="character" w:styleId="af">
    <w:name w:val="Hyperlink"/>
    <w:basedOn w:val="a0"/>
    <w:uiPriority w:val="99"/>
    <w:semiHidden/>
    <w:unhideWhenUsed/>
    <w:qFormat/>
    <w:rsid w:val="00E27AAC"/>
    <w:rPr>
      <w:color w:val="0000FF"/>
      <w:u w:val="single"/>
    </w:rPr>
  </w:style>
  <w:style w:type="character" w:styleId="af0">
    <w:name w:val="annotation reference"/>
    <w:qFormat/>
    <w:rsid w:val="00E27AAC"/>
    <w:rPr>
      <w:sz w:val="21"/>
      <w:szCs w:val="21"/>
    </w:rPr>
  </w:style>
  <w:style w:type="character" w:customStyle="1" w:styleId="Char">
    <w:name w:val="批注文字 Char"/>
    <w:link w:val="a3"/>
    <w:qFormat/>
    <w:rsid w:val="00E27AAC"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  <w:rsid w:val="00E27AAC"/>
  </w:style>
  <w:style w:type="character" w:customStyle="1" w:styleId="CharChar">
    <w:name w:val="Char Char"/>
    <w:qFormat/>
    <w:rsid w:val="00E27AAC"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Char0">
    <w:name w:val="批注主题 Char"/>
    <w:link w:val="aa"/>
    <w:qFormat/>
    <w:rsid w:val="00E27AAC"/>
    <w:rPr>
      <w:rFonts w:eastAsia="楷体_GB2312"/>
      <w:kern w:val="28"/>
      <w:sz w:val="28"/>
      <w:lang w:eastAsia="ar-SA"/>
    </w:rPr>
  </w:style>
  <w:style w:type="paragraph" w:customStyle="1" w:styleId="af1">
    <w:name w:val="标签"/>
    <w:basedOn w:val="a"/>
    <w:qFormat/>
    <w:rsid w:val="00E27AAC"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2">
    <w:name w:val="编写建议"/>
    <w:basedOn w:val="a"/>
    <w:qFormat/>
    <w:rsid w:val="00E27AAC"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3">
    <w:name w:val="È±Ê¡ÎÄ±¾"/>
    <w:basedOn w:val="a"/>
    <w:qFormat/>
    <w:rsid w:val="00E27AA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4">
    <w:name w:val="目录"/>
    <w:basedOn w:val="a"/>
    <w:qFormat/>
    <w:rsid w:val="00E27AAC"/>
    <w:pPr>
      <w:suppressLineNumbers/>
    </w:pPr>
    <w:rPr>
      <w:rFonts w:cs="Lucidasans"/>
    </w:rPr>
  </w:style>
  <w:style w:type="paragraph" w:customStyle="1" w:styleId="10">
    <w:name w:val="标题1"/>
    <w:basedOn w:val="a"/>
    <w:next w:val="a4"/>
    <w:qFormat/>
    <w:rsid w:val="00E27AAC"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5">
    <w:name w:val="List Paragraph"/>
    <w:basedOn w:val="a"/>
    <w:uiPriority w:val="34"/>
    <w:unhideWhenUsed/>
    <w:qFormat/>
    <w:rsid w:val="00E27AAC"/>
    <w:pPr>
      <w:ind w:firstLine="420"/>
    </w:pPr>
  </w:style>
  <w:style w:type="paragraph" w:customStyle="1" w:styleId="20">
    <w:name w:val="标题2"/>
    <w:basedOn w:val="a"/>
    <w:qFormat/>
    <w:rsid w:val="00E27AAC"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styleId="af6">
    <w:name w:val="Strong"/>
    <w:basedOn w:val="a0"/>
    <w:uiPriority w:val="22"/>
    <w:qFormat/>
    <w:rsid w:val="00251B9E"/>
    <w:rPr>
      <w:b/>
      <w:bCs/>
    </w:rPr>
  </w:style>
  <w:style w:type="paragraph" w:styleId="af7">
    <w:name w:val="Revision"/>
    <w:hidden/>
    <w:uiPriority w:val="99"/>
    <w:semiHidden/>
    <w:rsid w:val="002543D6"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3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28" Type="http://schemas.microsoft.com/office/2011/relationships/people" Target="people.xml"/><Relationship Id="rId10" Type="http://schemas.openxmlformats.org/officeDocument/2006/relationships/comments" Target="comments.xml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3078"/>
    <customShpInfo spid="_x0000_s3077"/>
    <customShpInfo spid="_x0000_s3076"/>
    <customShpInfo spid="_x0000_s3075"/>
    <customShpInfo spid="_x0000_s3074"/>
    <customShpInfo spid="_x0000_s3073"/>
    <customShpInfo spid="_x0000_s4509"/>
    <customShpInfo spid="_x0000_s4510"/>
    <customShpInfo spid="_x0000_s4511"/>
    <customShpInfo spid="_x0000_s4512"/>
    <customShpInfo spid="_x0000_s4513"/>
    <customShpInfo spid="_x0000_s4514"/>
    <customShpInfo spid="_x0000_s4515"/>
    <customShpInfo spid="_x0000_s4516"/>
    <customShpInfo spid="_x0000_s4517"/>
    <customShpInfo spid="_x0000_s4519"/>
    <customShpInfo spid="_x0000_s4520"/>
    <customShpInfo spid="_x0000_s4518"/>
    <customShpInfo spid="_x0000_s4521"/>
    <customShpInfo spid="_x0000_s4522"/>
    <customShpInfo spid="_x0000_s4523"/>
    <customShpInfo spid="_x0000_s4524"/>
    <customShpInfo spid="_x0000_s4525"/>
    <customShpInfo spid="_x0000_s4526"/>
    <customShpInfo spid="_x0000_s4527"/>
    <customShpInfo spid="_x0000_s4528"/>
    <customShpInfo spid="_x0000_s4529"/>
    <customShpInfo spid="_x0000_s4530"/>
    <customShpInfo spid="_x0000_s4531"/>
    <customShpInfo spid="_x0000_s4532"/>
    <customShpInfo spid="_x0000_s4533"/>
    <customShpInfo spid="_x0000_s4534"/>
    <customShpInfo spid="_x0000_s4535"/>
    <customShpInfo spid="_x0000_s4536"/>
    <customShpInfo spid="_x0000_s4537"/>
    <customShpInfo spid="_x0000_s4538"/>
    <customShpInfo spid="_x0000_s4539"/>
    <customShpInfo spid="_x0000_s4540"/>
    <customShpInfo spid="_x0000_s4541"/>
    <customShpInfo spid="_x0000_s4542"/>
    <customShpInfo spid="_x0000_s4543"/>
    <customShpInfo spid="_x0000_s4544"/>
    <customShpInfo spid="_x0000_s4545"/>
    <customShpInfo spid="_x0000_s4546"/>
    <customShpInfo spid="_x0000_s4547"/>
    <customShpInfo spid="_x0000_s4548"/>
    <customShpInfo spid="_x0000_s4549"/>
    <customShpInfo spid="_x0000_s4550"/>
    <customShpInfo spid="_x0000_s4551"/>
    <customShpInfo spid="_x0000_s4552"/>
    <customShpInfo spid="_x0000_s4553"/>
    <customShpInfo spid="_x0000_s450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7E98E1-D103-41B8-9DC2-B47CAE6CD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2893</TotalTime>
  <Pages>1</Pages>
  <Words>932</Words>
  <Characters>5314</Characters>
  <Application>Microsoft Office Word</Application>
  <DocSecurity>0</DocSecurity>
  <Lines>44</Lines>
  <Paragraphs>12</Paragraphs>
  <ScaleCrop>false</ScaleCrop>
  <Company>MC SYSTEM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subject/>
  <dc:creator>cxf</dc:creator>
  <cp:keywords/>
  <dc:description/>
  <cp:lastModifiedBy>Engineering</cp:lastModifiedBy>
  <cp:revision>389</cp:revision>
  <cp:lastPrinted>2019-12-31T08:44:00Z</cp:lastPrinted>
  <dcterms:created xsi:type="dcterms:W3CDTF">2020-12-23T14:48:00Z</dcterms:created>
  <dcterms:modified xsi:type="dcterms:W3CDTF">2023-02-06T00:49:00Z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