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2141BF" w14:textId="77777777" w:rsidR="006F5E88" w:rsidRDefault="006F5E88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41E40F7B" w14:textId="77777777"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  <w:lang w:eastAsia="zh-CN"/>
        </w:rPr>
        <w:t>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包括以下步骤：</w:t>
      </w:r>
    </w:p>
    <w:p w14:paraId="6532CC61" w14:textId="5BEB6C68" w:rsidR="006F5E88" w:rsidRDefault="00AC22BC">
      <w:pPr>
        <w:ind w:firstLine="560"/>
        <w:rPr>
          <w:rFonts w:eastAsia="宋体"/>
          <w:szCs w:val="28"/>
          <w:lang w:eastAsia="zh-CN"/>
        </w:rPr>
        <w:pPrChange w:id="0" w:author="8613897948396" w:date="2023-08-01T22:25:00Z">
          <w:pPr>
            <w:spacing w:line="360" w:lineRule="auto"/>
            <w:ind w:firstLine="560"/>
          </w:pPr>
        </w:pPrChange>
      </w:pPr>
      <w:r>
        <w:rPr>
          <w:rFonts w:eastAsia="宋体" w:hint="eastAsia"/>
          <w:szCs w:val="28"/>
          <w:lang w:eastAsia="zh-CN"/>
        </w:rPr>
        <w:t>步骤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，将红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凤梨组培苗接种到含有</w:t>
      </w:r>
      <w:ins w:id="1" w:author="8613897948396" w:date="2023-08-01T22:23:00Z">
        <w:r w:rsidR="00B429E2" w:rsidRPr="009774DB">
          <w:rPr>
            <w:rFonts w:eastAsia="宋体" w:hint="eastAsia"/>
            <w:color w:val="FF0000"/>
            <w:szCs w:val="28"/>
            <w:lang w:eastAsia="zh-CN"/>
          </w:rPr>
          <w:t>SA</w:t>
        </w:r>
      </w:ins>
      <w:del w:id="2" w:author="8613897948396" w:date="2023-08-01T22:23:00Z">
        <w:r w:rsidDel="00B429E2">
          <w:rPr>
            <w:rFonts w:eastAsia="宋体" w:hint="eastAsia"/>
            <w:szCs w:val="28"/>
            <w:lang w:eastAsia="zh-CN"/>
          </w:rPr>
          <w:delText>低温处理剂</w:delText>
        </w:r>
      </w:del>
      <w:r>
        <w:rPr>
          <w:rFonts w:eastAsia="宋体" w:hint="eastAsia"/>
          <w:szCs w:val="28"/>
          <w:lang w:eastAsia="zh-CN"/>
        </w:rPr>
        <w:t>的</w:t>
      </w:r>
      <w:r>
        <w:rPr>
          <w:rFonts w:eastAsia="宋体" w:hint="eastAsia"/>
          <w:szCs w:val="28"/>
          <w:lang w:eastAsia="zh-CN"/>
        </w:rPr>
        <w:t>MS</w:t>
      </w:r>
      <w:r>
        <w:rPr>
          <w:rFonts w:eastAsia="宋体" w:hint="eastAsia"/>
          <w:szCs w:val="28"/>
          <w:lang w:eastAsia="zh-CN"/>
        </w:rPr>
        <w:t>培养基培养</w:t>
      </w:r>
      <w:ins w:id="3" w:author="8613897948396" w:date="2023-08-01T22:25:00Z">
        <w:r w:rsidR="009852D9">
          <w:rPr>
            <w:rFonts w:eastAsia="宋体" w:hint="eastAsia"/>
            <w:szCs w:val="28"/>
            <w:lang w:eastAsia="zh-CN"/>
          </w:rPr>
          <w:t>，</w:t>
        </w:r>
        <w:r w:rsidR="009852D9">
          <w:rPr>
            <w:szCs w:val="28"/>
          </w:rPr>
          <w:t>SA</w:t>
        </w:r>
        <w:r w:rsidR="009852D9">
          <w:rPr>
            <w:rFonts w:ascii="宋体" w:hAnsi="宋体" w:hint="eastAsia"/>
            <w:szCs w:val="28"/>
          </w:rPr>
          <w:t>在所述</w:t>
        </w:r>
        <w:r w:rsidR="009852D9">
          <w:rPr>
            <w:szCs w:val="28"/>
          </w:rPr>
          <w:t>MS</w:t>
        </w:r>
        <w:r w:rsidR="009852D9">
          <w:rPr>
            <w:rFonts w:ascii="宋体" w:hAnsi="宋体" w:hint="eastAsia"/>
            <w:szCs w:val="28"/>
          </w:rPr>
          <w:t>培养基中的终浓度为</w:t>
        </w:r>
        <w:r w:rsidR="009852D9">
          <w:rPr>
            <w:szCs w:val="28"/>
          </w:rPr>
          <w:t>5mg/L</w:t>
        </w:r>
      </w:ins>
      <w:r>
        <w:rPr>
          <w:rFonts w:eastAsia="宋体" w:hint="eastAsia"/>
          <w:szCs w:val="28"/>
          <w:lang w:eastAsia="zh-CN"/>
        </w:rPr>
        <w:t>；</w:t>
      </w:r>
    </w:p>
    <w:p w14:paraId="68D79840" w14:textId="77777777" w:rsidR="006F5E88" w:rsidRDefault="00AC22BC">
      <w:pPr>
        <w:spacing w:line="360" w:lineRule="auto"/>
        <w:ind w:firstLine="560"/>
        <w:rPr>
          <w:rFonts w:eastAsia="宋体"/>
          <w:bCs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步骤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，培养完成后，再进行低温锻炼处理</w:t>
      </w:r>
      <w:r w:rsidR="00377FB5">
        <w:rPr>
          <w:rFonts w:eastAsia="宋体" w:hint="eastAsia"/>
          <w:bCs/>
          <w:szCs w:val="28"/>
          <w:lang w:eastAsia="zh-CN"/>
        </w:rPr>
        <w:t>；</w:t>
      </w:r>
    </w:p>
    <w:p w14:paraId="31F8C87C" w14:textId="25B1F39D" w:rsidR="00377FB5" w:rsidRPr="00377FB5" w:rsidRDefault="00377FB5">
      <w:pPr>
        <w:ind w:firstLine="560"/>
        <w:rPr>
          <w:rFonts w:eastAsia="宋体"/>
          <w:szCs w:val="28"/>
          <w:lang w:eastAsia="zh-CN"/>
        </w:rPr>
        <w:pPrChange w:id="4" w:author="8613897948396" w:date="2023-08-01T22:22:00Z">
          <w:pPr>
            <w:spacing w:line="360" w:lineRule="auto"/>
            <w:ind w:firstLine="560"/>
          </w:pPr>
        </w:pPrChange>
      </w:pPr>
      <w:r>
        <w:rPr>
          <w:rFonts w:eastAsia="宋体" w:hint="eastAsia"/>
          <w:szCs w:val="28"/>
          <w:lang w:eastAsia="zh-CN"/>
        </w:rPr>
        <w:t>所述红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凤梨组培苗高度为</w:t>
      </w:r>
      <w:ins w:id="5" w:author="8613897948396" w:date="2023-08-01T22:22:00Z">
        <w:r w:rsidR="00B429E2" w:rsidRPr="00B429E2">
          <w:rPr>
            <w:rFonts w:eastAsia="宋体"/>
            <w:szCs w:val="28"/>
            <w:lang w:eastAsia="zh-CN"/>
          </w:rPr>
          <w:t>3~4cm</w:t>
        </w:r>
      </w:ins>
      <w:del w:id="6" w:author="8613897948396" w:date="2023-08-01T22:22:00Z">
        <w:r w:rsidDel="00B429E2">
          <w:rPr>
            <w:rFonts w:eastAsia="宋体" w:hint="eastAsia"/>
            <w:szCs w:val="28"/>
            <w:lang w:eastAsia="zh-CN"/>
          </w:rPr>
          <w:delText>4cm</w:delText>
        </w:r>
      </w:del>
      <w:r>
        <w:rPr>
          <w:rFonts w:eastAsia="宋体" w:hint="eastAsia"/>
          <w:szCs w:val="28"/>
          <w:lang w:eastAsia="zh-CN"/>
        </w:rPr>
        <w:t>，具有</w:t>
      </w:r>
      <w:r>
        <w:rPr>
          <w:rFonts w:eastAsia="宋体" w:hint="eastAsia"/>
          <w:szCs w:val="28"/>
          <w:lang w:eastAsia="zh-CN"/>
        </w:rPr>
        <w:t>3-5</w:t>
      </w:r>
      <w:r>
        <w:rPr>
          <w:rFonts w:eastAsia="宋体" w:hint="eastAsia"/>
          <w:szCs w:val="28"/>
          <w:lang w:eastAsia="zh-CN"/>
        </w:rPr>
        <w:t>条根和</w:t>
      </w:r>
      <w:r>
        <w:rPr>
          <w:rFonts w:eastAsia="宋体" w:hint="eastAsia"/>
          <w:szCs w:val="28"/>
          <w:lang w:eastAsia="zh-CN"/>
        </w:rPr>
        <w:t>5-8</w:t>
      </w:r>
      <w:r>
        <w:rPr>
          <w:rFonts w:eastAsia="宋体" w:hint="eastAsia"/>
          <w:szCs w:val="28"/>
          <w:lang w:eastAsia="zh-CN"/>
        </w:rPr>
        <w:t>片叶，所述步骤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中培养温度为</w:t>
      </w:r>
      <w:r>
        <w:rPr>
          <w:rFonts w:eastAsia="宋体" w:hint="eastAsia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±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℃，光照度为</w:t>
      </w:r>
      <w:r>
        <w:rPr>
          <w:rFonts w:eastAsia="宋体" w:hint="eastAsia"/>
          <w:szCs w:val="28"/>
          <w:lang w:eastAsia="zh-CN"/>
        </w:rPr>
        <w:t>15001x</w:t>
      </w:r>
      <w:r>
        <w:rPr>
          <w:rFonts w:eastAsia="宋体" w:hint="eastAsia"/>
          <w:szCs w:val="28"/>
          <w:lang w:eastAsia="zh-CN"/>
        </w:rPr>
        <w:t>，湿度为</w:t>
      </w:r>
      <w:r>
        <w:rPr>
          <w:rFonts w:eastAsia="宋体" w:hint="eastAsia"/>
          <w:szCs w:val="28"/>
          <w:lang w:eastAsia="zh-CN"/>
        </w:rPr>
        <w:t>80%</w:t>
      </w:r>
      <w:r>
        <w:rPr>
          <w:rFonts w:eastAsia="宋体" w:hint="eastAsia"/>
          <w:szCs w:val="28"/>
          <w:lang w:eastAsia="zh-CN"/>
        </w:rPr>
        <w:t>，培养时间为</w:t>
      </w:r>
      <w:del w:id="7" w:author="8613897948396" w:date="2023-08-01T22:24:00Z">
        <w:r w:rsidDel="00B429E2">
          <w:rPr>
            <w:rFonts w:eastAsia="宋体" w:hint="eastAsia"/>
            <w:szCs w:val="28"/>
            <w:lang w:eastAsia="zh-CN"/>
          </w:rPr>
          <w:delText>10</w:delText>
        </w:r>
        <w:r w:rsidDel="00B429E2">
          <w:rPr>
            <w:rFonts w:eastAsia="宋体"/>
            <w:szCs w:val="28"/>
            <w:lang w:eastAsia="zh-CN"/>
          </w:rPr>
          <w:delText>~</w:delText>
        </w:r>
        <w:r w:rsidDel="00B429E2">
          <w:rPr>
            <w:rFonts w:eastAsia="宋体" w:hint="eastAsia"/>
            <w:szCs w:val="28"/>
            <w:lang w:eastAsia="zh-CN"/>
          </w:rPr>
          <w:delText>4</w:delText>
        </w:r>
      </w:del>
      <w:ins w:id="8" w:author="8613897948396" w:date="2023-08-01T22:24:00Z">
        <w:r w:rsidR="00B429E2">
          <w:rPr>
            <w:rFonts w:eastAsia="宋体"/>
            <w:szCs w:val="28"/>
            <w:lang w:eastAsia="zh-CN"/>
          </w:rPr>
          <w:t>2</w:t>
        </w:r>
      </w:ins>
      <w:r>
        <w:rPr>
          <w:rFonts w:eastAsia="宋体" w:hint="eastAsia"/>
          <w:szCs w:val="28"/>
          <w:lang w:eastAsia="zh-CN"/>
        </w:rPr>
        <w:t>0d</w:t>
      </w:r>
      <w:r>
        <w:rPr>
          <w:rFonts w:eastAsia="宋体" w:hint="eastAsia"/>
          <w:szCs w:val="28"/>
          <w:lang w:eastAsia="zh-CN"/>
        </w:rPr>
        <w:t>；所述低温锻炼处理的控制参数为：温度为</w:t>
      </w:r>
      <w:r>
        <w:rPr>
          <w:rFonts w:eastAsia="宋体" w:hint="eastAsia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℃，湿度为</w:t>
      </w:r>
      <w:r>
        <w:rPr>
          <w:rFonts w:eastAsia="宋体" w:hint="eastAsia"/>
          <w:szCs w:val="28"/>
          <w:lang w:eastAsia="zh-CN"/>
        </w:rPr>
        <w:t>80%</w:t>
      </w:r>
      <w:r>
        <w:rPr>
          <w:rFonts w:eastAsia="宋体" w:hint="eastAsia"/>
          <w:szCs w:val="28"/>
          <w:lang w:eastAsia="zh-CN"/>
        </w:rPr>
        <w:t>，光照时间为</w:t>
      </w:r>
      <w:r>
        <w:rPr>
          <w:rFonts w:eastAsia="宋体"/>
          <w:szCs w:val="28"/>
          <w:lang w:eastAsia="zh-CN"/>
        </w:rPr>
        <w:t>10h/d</w:t>
      </w:r>
      <w:r>
        <w:rPr>
          <w:rFonts w:eastAsia="宋体" w:hint="eastAsia"/>
          <w:szCs w:val="28"/>
          <w:lang w:eastAsia="zh-CN"/>
        </w:rPr>
        <w:t>，光照度为</w:t>
      </w:r>
      <w:r>
        <w:rPr>
          <w:rFonts w:eastAsia="宋体" w:hint="eastAsia"/>
          <w:szCs w:val="28"/>
          <w:lang w:eastAsia="zh-CN"/>
        </w:rPr>
        <w:t>1500l</w:t>
      </w:r>
      <w:r>
        <w:rPr>
          <w:rFonts w:eastAsia="宋体"/>
          <w:szCs w:val="28"/>
          <w:lang w:eastAsia="zh-CN"/>
        </w:rPr>
        <w:t>x</w:t>
      </w:r>
      <w:r>
        <w:rPr>
          <w:rFonts w:eastAsia="宋体" w:hint="eastAsia"/>
          <w:szCs w:val="28"/>
          <w:lang w:eastAsia="zh-CN"/>
        </w:rPr>
        <w:t>，处</w:t>
      </w:r>
      <w:r w:rsidRPr="00AF197C">
        <w:rPr>
          <w:rFonts w:eastAsia="宋体" w:hint="eastAsia"/>
          <w:szCs w:val="28"/>
          <w:lang w:eastAsia="zh-CN"/>
        </w:rPr>
        <w:t>理</w:t>
      </w:r>
      <w:del w:id="9" w:author="8613897948396" w:date="2023-08-01T22:25:00Z">
        <w:r w:rsidRPr="00AF197C" w:rsidDel="00B429E2">
          <w:rPr>
            <w:rFonts w:eastAsia="宋体" w:hint="eastAsia"/>
            <w:szCs w:val="28"/>
            <w:lang w:eastAsia="zh-CN"/>
          </w:rPr>
          <w:delText>3</w:delText>
        </w:r>
        <w:r w:rsidRPr="00AF197C" w:rsidDel="00B429E2">
          <w:rPr>
            <w:rFonts w:eastAsia="宋体"/>
            <w:szCs w:val="28"/>
            <w:lang w:eastAsia="zh-CN"/>
          </w:rPr>
          <w:delText>~</w:delText>
        </w:r>
        <w:r w:rsidRPr="00AF197C" w:rsidDel="00B429E2">
          <w:rPr>
            <w:rFonts w:eastAsia="宋体" w:hint="eastAsia"/>
            <w:szCs w:val="28"/>
            <w:lang w:eastAsia="zh-CN"/>
          </w:rPr>
          <w:delText>7</w:delText>
        </w:r>
      </w:del>
      <w:ins w:id="10" w:author="8613897948396" w:date="2023-08-01T22:25:00Z">
        <w:r w:rsidR="00B429E2">
          <w:rPr>
            <w:rFonts w:eastAsia="宋体"/>
            <w:szCs w:val="28"/>
            <w:lang w:eastAsia="zh-CN"/>
          </w:rPr>
          <w:t>5</w:t>
        </w:r>
      </w:ins>
      <w:r w:rsidRPr="00AF197C">
        <w:rPr>
          <w:rFonts w:eastAsia="宋体" w:hint="eastAsia"/>
          <w:szCs w:val="28"/>
          <w:lang w:eastAsia="zh-CN"/>
        </w:rPr>
        <w:t>天。</w:t>
      </w:r>
    </w:p>
    <w:p w14:paraId="303012D7" w14:textId="77777777"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2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为低温处理剂时，所述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~1</w:t>
      </w:r>
      <w:r w:rsidR="00AC22BC">
        <w:rPr>
          <w:rFonts w:eastAsia="宋体" w:hint="eastAsia"/>
          <w:szCs w:val="28"/>
          <w:lang w:eastAsia="zh-CN"/>
        </w:rPr>
        <w:t>2</w:t>
      </w:r>
      <w:r w:rsidR="00AC22BC">
        <w:rPr>
          <w:rFonts w:eastAsia="宋体"/>
          <w:szCs w:val="28"/>
          <w:lang w:eastAsia="zh-CN"/>
        </w:rPr>
        <w:t>mg/L</w:t>
      </w:r>
      <w:r>
        <w:rPr>
          <w:rFonts w:eastAsia="宋体" w:hint="eastAsia"/>
          <w:szCs w:val="28"/>
          <w:lang w:eastAsia="zh-CN"/>
        </w:rPr>
        <w:t>。</w:t>
      </w:r>
      <w:r w:rsidDel="00377FB5">
        <w:rPr>
          <w:rFonts w:eastAsia="宋体" w:hint="eastAsia"/>
          <w:szCs w:val="28"/>
          <w:lang w:eastAsia="zh-CN"/>
        </w:rPr>
        <w:t xml:space="preserve"> </w:t>
      </w:r>
    </w:p>
    <w:p w14:paraId="3F4F9B1F" w14:textId="77777777"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3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  <w:lang w:eastAsia="zh-CN"/>
        </w:rPr>
        <w:t>2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/>
          <w:szCs w:val="28"/>
          <w:lang w:eastAsia="zh-CN"/>
        </w:rPr>
        <w:t>8mg/L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 w:hint="eastAsia"/>
          <w:szCs w:val="28"/>
          <w:lang w:eastAsia="zh-CN"/>
        </w:rPr>
        <w:t>30d</w:t>
      </w:r>
      <w:r w:rsidR="00AC22BC">
        <w:rPr>
          <w:rFonts w:eastAsia="宋体"/>
          <w:szCs w:val="28"/>
          <w:lang w:eastAsia="zh-CN"/>
        </w:rPr>
        <w:t>。</w:t>
      </w:r>
      <w:r w:rsidR="00AC22BC">
        <w:rPr>
          <w:rFonts w:eastAsia="宋体" w:hint="eastAsia"/>
          <w:szCs w:val="28"/>
          <w:lang w:eastAsia="zh-CN"/>
        </w:rPr>
        <w:t xml:space="preserve"> </w:t>
      </w:r>
    </w:p>
    <w:p w14:paraId="6BFEC602" w14:textId="716ACBE6" w:rsidR="006F5E88" w:rsidRPr="00B429E2" w:rsidDel="00B429E2" w:rsidRDefault="00377FB5">
      <w:pPr>
        <w:spacing w:line="360" w:lineRule="auto"/>
        <w:ind w:firstLine="560"/>
        <w:rPr>
          <w:del w:id="11" w:author="8613897948396" w:date="2023-08-01T22:24:00Z"/>
          <w:rFonts w:eastAsia="宋体"/>
          <w:szCs w:val="28"/>
          <w:lang w:eastAsia="zh-CN"/>
        </w:rPr>
      </w:pPr>
      <w:del w:id="12" w:author="8613897948396" w:date="2023-08-01T22:24:00Z">
        <w:r w:rsidRPr="00B429E2" w:rsidDel="00B429E2">
          <w:rPr>
            <w:rFonts w:eastAsia="宋体" w:hint="eastAsia"/>
            <w:szCs w:val="28"/>
            <w:lang w:eastAsia="zh-CN"/>
          </w:rPr>
          <w:delText>4</w:delText>
        </w:r>
        <w:r w:rsidR="00AC22BC" w:rsidRPr="00B429E2" w:rsidDel="00B429E2">
          <w:rPr>
            <w:rFonts w:eastAsia="宋体"/>
            <w:szCs w:val="28"/>
            <w:lang w:eastAsia="zh-CN"/>
          </w:rPr>
          <w:delText>、根据权利要求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1</w:delText>
        </w:r>
        <w:r w:rsidR="00AC22BC" w:rsidRPr="00B429E2" w:rsidDel="00B429E2">
          <w:rPr>
            <w:rFonts w:eastAsia="宋体"/>
            <w:szCs w:val="28"/>
            <w:lang w:eastAsia="zh-CN"/>
          </w:rPr>
          <w:delText>所述的一种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提高红苞凤梨抗寒性的方法</w:delText>
        </w:r>
        <w:r w:rsidR="00AC22BC" w:rsidRPr="00B429E2" w:rsidDel="00B429E2">
          <w:rPr>
            <w:rFonts w:eastAsia="宋体"/>
            <w:szCs w:val="28"/>
          </w:rPr>
          <w:delText>，其特征在于：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当采用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SA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为低温处理剂时，所述培养过程的控制参数为：</w:delText>
        </w:r>
        <w:r w:rsidR="00AC22BC" w:rsidRPr="00B429E2" w:rsidDel="00B429E2">
          <w:rPr>
            <w:rFonts w:eastAsia="宋体"/>
            <w:szCs w:val="28"/>
            <w:lang w:eastAsia="zh-CN"/>
          </w:rPr>
          <w:delText>SA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浓度</w:delText>
        </w:r>
        <w:r w:rsidR="00AC22BC" w:rsidRPr="00B429E2" w:rsidDel="00B429E2">
          <w:rPr>
            <w:rFonts w:eastAsia="宋体"/>
            <w:szCs w:val="28"/>
            <w:lang w:eastAsia="zh-CN"/>
          </w:rPr>
          <w:delText>为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1</w:delText>
        </w:r>
        <w:r w:rsidR="00AC22BC" w:rsidRPr="00B429E2" w:rsidDel="00B429E2">
          <w:rPr>
            <w:rFonts w:eastAsia="宋体"/>
            <w:szCs w:val="28"/>
            <w:lang w:eastAsia="zh-CN"/>
          </w:rPr>
          <w:delText>~5mg/L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。</w:delText>
        </w:r>
      </w:del>
    </w:p>
    <w:p w14:paraId="27FF1B16" w14:textId="55631F3C" w:rsidR="006F5E88" w:rsidRPr="00B429E2" w:rsidDel="00B429E2" w:rsidRDefault="00377FB5">
      <w:pPr>
        <w:spacing w:line="360" w:lineRule="auto"/>
        <w:ind w:firstLine="560"/>
        <w:rPr>
          <w:del w:id="13" w:author="8613897948396" w:date="2023-08-01T22:24:00Z"/>
          <w:rFonts w:eastAsia="宋体"/>
          <w:szCs w:val="28"/>
          <w:lang w:eastAsia="zh-CN"/>
        </w:rPr>
      </w:pPr>
      <w:del w:id="14" w:author="8613897948396" w:date="2023-08-01T22:24:00Z">
        <w:r w:rsidRPr="00B429E2" w:rsidDel="00B429E2">
          <w:rPr>
            <w:rFonts w:eastAsia="宋体" w:hint="eastAsia"/>
            <w:szCs w:val="28"/>
            <w:lang w:eastAsia="zh-CN"/>
          </w:rPr>
          <w:delText>5</w:delText>
        </w:r>
        <w:r w:rsidR="00AC22BC" w:rsidRPr="00B429E2" w:rsidDel="00B429E2">
          <w:rPr>
            <w:rFonts w:eastAsia="宋体"/>
            <w:szCs w:val="28"/>
            <w:lang w:eastAsia="zh-CN"/>
          </w:rPr>
          <w:delText>、根据权利要求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1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或</w:delText>
        </w:r>
        <w:r w:rsidRPr="00B429E2" w:rsidDel="00B429E2">
          <w:rPr>
            <w:rFonts w:eastAsia="宋体" w:hint="eastAsia"/>
            <w:szCs w:val="28"/>
            <w:lang w:eastAsia="zh-CN"/>
          </w:rPr>
          <w:delText>4</w:delText>
        </w:r>
        <w:r w:rsidR="00AC22BC" w:rsidRPr="00B429E2" w:rsidDel="00B429E2">
          <w:rPr>
            <w:rFonts w:eastAsia="宋体"/>
            <w:szCs w:val="28"/>
            <w:lang w:eastAsia="zh-CN"/>
          </w:rPr>
          <w:delText>所述的一种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提高红苞凤梨抗寒性的方法</w:delText>
        </w:r>
        <w:r w:rsidR="00AC22BC" w:rsidRPr="00B429E2" w:rsidDel="00B429E2">
          <w:rPr>
            <w:rFonts w:eastAsia="宋体"/>
            <w:szCs w:val="28"/>
          </w:rPr>
          <w:delText>，其特征在于：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当采用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SA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为低温处理剂时，所述培养过程的控制参数为：</w:delText>
        </w:r>
        <w:r w:rsidR="00AC22BC" w:rsidRPr="00B429E2" w:rsidDel="00B429E2">
          <w:rPr>
            <w:rFonts w:eastAsia="宋体"/>
            <w:szCs w:val="28"/>
            <w:lang w:eastAsia="zh-CN"/>
          </w:rPr>
          <w:delText>SA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浓度</w:delText>
        </w:r>
        <w:r w:rsidR="00AC22BC" w:rsidRPr="00B429E2" w:rsidDel="00B429E2">
          <w:rPr>
            <w:rFonts w:eastAsia="宋体"/>
            <w:szCs w:val="28"/>
            <w:lang w:eastAsia="zh-CN"/>
          </w:rPr>
          <w:delText>为</w:delText>
        </w:r>
        <w:r w:rsidR="00AC22BC" w:rsidRPr="00B429E2" w:rsidDel="00B429E2">
          <w:rPr>
            <w:rFonts w:eastAsia="宋体"/>
            <w:szCs w:val="28"/>
            <w:lang w:eastAsia="zh-CN"/>
          </w:rPr>
          <w:delText>5mg/L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，培养时间为</w:delText>
        </w:r>
        <w:r w:rsidR="00AC22BC" w:rsidRPr="00B429E2" w:rsidDel="00B429E2">
          <w:rPr>
            <w:rFonts w:eastAsia="宋体"/>
            <w:szCs w:val="28"/>
            <w:lang w:eastAsia="zh-CN"/>
          </w:rPr>
          <w:delText>2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0d</w:delText>
        </w:r>
        <w:r w:rsidR="00AC22BC" w:rsidRPr="00B429E2" w:rsidDel="00B429E2">
          <w:rPr>
            <w:rFonts w:eastAsia="宋体" w:hint="eastAsia"/>
            <w:szCs w:val="28"/>
            <w:lang w:eastAsia="zh-CN"/>
          </w:rPr>
          <w:delText>。</w:delText>
        </w:r>
      </w:del>
    </w:p>
    <w:p w14:paraId="00BEE540" w14:textId="08C4C62A"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15" w:author="8613897948396" w:date="2023-08-01T22:26:00Z">
        <w:r w:rsidDel="00937901">
          <w:rPr>
            <w:rFonts w:eastAsia="宋体" w:hint="eastAsia"/>
            <w:szCs w:val="28"/>
            <w:lang w:eastAsia="zh-CN"/>
          </w:rPr>
          <w:delText>6</w:delText>
        </w:r>
      </w:del>
      <w:ins w:id="16" w:author="8613897948396" w:date="2023-08-01T22:26:00Z">
        <w:r w:rsidR="00937901">
          <w:rPr>
            <w:rFonts w:eastAsia="宋体"/>
            <w:szCs w:val="28"/>
            <w:lang w:eastAsia="zh-CN"/>
          </w:rPr>
          <w:t>4</w:t>
        </w:r>
      </w:ins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~5mg/L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 w:hint="eastAsia"/>
          <w:szCs w:val="28"/>
          <w:lang w:eastAsia="zh-CN"/>
        </w:rPr>
        <w:t>10</w:t>
      </w:r>
      <w:r w:rsidR="00AC22BC">
        <w:rPr>
          <w:rFonts w:eastAsia="宋体"/>
          <w:szCs w:val="28"/>
          <w:lang w:eastAsia="zh-CN"/>
        </w:rPr>
        <w:t>~</w:t>
      </w:r>
      <w:r w:rsidR="00AC22BC">
        <w:rPr>
          <w:rFonts w:eastAsia="宋体" w:hint="eastAsia"/>
          <w:szCs w:val="28"/>
          <w:lang w:eastAsia="zh-CN"/>
        </w:rPr>
        <w:t>40d</w:t>
      </w:r>
      <w:r w:rsidR="00AC22BC">
        <w:rPr>
          <w:rFonts w:eastAsia="宋体" w:hint="eastAsia"/>
          <w:szCs w:val="28"/>
          <w:lang w:eastAsia="zh-CN"/>
        </w:rPr>
        <w:t>。</w:t>
      </w:r>
    </w:p>
    <w:p w14:paraId="366D7BF4" w14:textId="51C5D5A5"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17" w:author="8613897948396" w:date="2023-08-01T22:26:00Z">
        <w:r w:rsidDel="00937901">
          <w:rPr>
            <w:rFonts w:eastAsia="宋体" w:hint="eastAsia"/>
            <w:szCs w:val="28"/>
            <w:lang w:eastAsia="zh-CN"/>
          </w:rPr>
          <w:delText>7</w:delText>
        </w:r>
      </w:del>
      <w:ins w:id="18" w:author="8613897948396" w:date="2023-08-01T22:26:00Z">
        <w:r w:rsidR="00937901">
          <w:rPr>
            <w:rFonts w:eastAsia="宋体"/>
            <w:szCs w:val="28"/>
            <w:lang w:eastAsia="zh-CN"/>
          </w:rPr>
          <w:t>5</w:t>
        </w:r>
      </w:ins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 w:hint="eastAsia"/>
          <w:szCs w:val="28"/>
          <w:lang w:eastAsia="zh-CN"/>
        </w:rPr>
        <w:t>或</w:t>
      </w:r>
      <w:del w:id="19" w:author="8613897948396" w:date="2023-08-01T22:26:00Z">
        <w:r w:rsidDel="00937901">
          <w:rPr>
            <w:rFonts w:eastAsia="宋体" w:hint="eastAsia"/>
            <w:szCs w:val="28"/>
            <w:lang w:eastAsia="zh-CN"/>
          </w:rPr>
          <w:delText>6</w:delText>
        </w:r>
      </w:del>
      <w:ins w:id="20" w:author="8613897948396" w:date="2023-08-01T22:26:00Z">
        <w:r w:rsidR="00937901">
          <w:rPr>
            <w:rFonts w:eastAsia="宋体"/>
            <w:szCs w:val="28"/>
            <w:lang w:eastAsia="zh-CN"/>
          </w:rPr>
          <w:t>4</w:t>
        </w:r>
      </w:ins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lastRenderedPageBreak/>
        <w:t>为</w:t>
      </w:r>
      <w:r w:rsidR="00AC22BC">
        <w:rPr>
          <w:rFonts w:eastAsia="宋体"/>
          <w:szCs w:val="28"/>
          <w:lang w:eastAsia="zh-CN"/>
        </w:rPr>
        <w:t>5mg/L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/>
          <w:szCs w:val="28"/>
          <w:lang w:eastAsia="zh-CN"/>
        </w:rPr>
        <w:t>4</w:t>
      </w:r>
      <w:r w:rsidR="00AC22BC">
        <w:rPr>
          <w:rFonts w:eastAsia="宋体" w:hint="eastAsia"/>
          <w:szCs w:val="28"/>
          <w:lang w:eastAsia="zh-CN"/>
        </w:rPr>
        <w:t>0d</w:t>
      </w:r>
      <w:r w:rsidR="00AC22BC">
        <w:rPr>
          <w:rFonts w:eastAsia="宋体" w:hint="eastAsia"/>
          <w:szCs w:val="28"/>
          <w:lang w:eastAsia="zh-CN"/>
        </w:rPr>
        <w:t>。</w:t>
      </w:r>
    </w:p>
    <w:p w14:paraId="2138FFDC" w14:textId="27B12D5F" w:rsidR="006F5E88" w:rsidDel="0017069E" w:rsidRDefault="00377FB5">
      <w:pPr>
        <w:spacing w:line="360" w:lineRule="auto"/>
        <w:ind w:firstLine="560"/>
        <w:rPr>
          <w:del w:id="21" w:author="8613897948396" w:date="2023-08-02T14:36:00Z"/>
          <w:rFonts w:eastAsia="宋体"/>
          <w:szCs w:val="28"/>
          <w:lang w:eastAsia="zh-CN"/>
        </w:rPr>
      </w:pPr>
      <w:del w:id="22" w:author="8613897948396" w:date="2023-08-02T14:36:00Z">
        <w:r w:rsidDel="0017069E">
          <w:rPr>
            <w:rFonts w:eastAsia="宋体" w:hint="eastAsia"/>
            <w:szCs w:val="28"/>
            <w:lang w:eastAsia="zh-CN"/>
          </w:rPr>
          <w:delText>8</w:delText>
        </w:r>
        <w:r w:rsidR="00AC22BC" w:rsidDel="0017069E">
          <w:rPr>
            <w:rFonts w:eastAsia="宋体"/>
            <w:szCs w:val="28"/>
            <w:lang w:eastAsia="zh-CN"/>
          </w:rPr>
          <w:delText>、根据权利要求</w:delText>
        </w:r>
        <w:r w:rsidR="00AC22BC" w:rsidDel="0017069E">
          <w:rPr>
            <w:rFonts w:eastAsia="宋体" w:hint="eastAsia"/>
            <w:szCs w:val="28"/>
            <w:lang w:eastAsia="zh-CN"/>
          </w:rPr>
          <w:delText>1</w:delText>
        </w:r>
        <w:r w:rsidR="00AC22BC" w:rsidDel="0017069E">
          <w:rPr>
            <w:rFonts w:eastAsia="宋体"/>
            <w:szCs w:val="28"/>
            <w:lang w:eastAsia="zh-CN"/>
          </w:rPr>
          <w:delText>所述的一种</w:delText>
        </w:r>
        <w:r w:rsidR="00AC22BC" w:rsidDel="0017069E">
          <w:rPr>
            <w:rFonts w:eastAsia="宋体" w:hint="eastAsia"/>
            <w:szCs w:val="28"/>
            <w:lang w:eastAsia="zh-CN"/>
          </w:rPr>
          <w:delText>提高红苞凤梨抗寒性的方法</w:delText>
        </w:r>
        <w:r w:rsidR="00AC22BC" w:rsidDel="0017069E">
          <w:rPr>
            <w:rFonts w:eastAsia="宋体"/>
            <w:szCs w:val="28"/>
          </w:rPr>
          <w:delText>，其特征在于：</w:delText>
        </w:r>
        <w:r w:rsidR="00AC22BC" w:rsidDel="0017069E">
          <w:rPr>
            <w:rFonts w:eastAsia="宋体" w:hint="eastAsia"/>
            <w:szCs w:val="28"/>
            <w:lang w:eastAsia="zh-CN"/>
          </w:rPr>
          <w:delText>所述低温锻炼处理的控制参数为：温度为</w:delText>
        </w:r>
        <w:r w:rsidR="00AC22BC" w:rsidDel="0017069E">
          <w:rPr>
            <w:rFonts w:eastAsia="宋体" w:hint="eastAsia"/>
            <w:szCs w:val="28"/>
            <w:lang w:eastAsia="zh-CN"/>
          </w:rPr>
          <w:delText>5</w:delText>
        </w:r>
        <w:r w:rsidR="00AC22BC" w:rsidDel="0017069E">
          <w:rPr>
            <w:rFonts w:eastAsia="宋体" w:hint="eastAsia"/>
            <w:szCs w:val="28"/>
            <w:lang w:eastAsia="zh-CN"/>
          </w:rPr>
          <w:delText>℃，湿度为</w:delText>
        </w:r>
        <w:r w:rsidR="00AC22BC" w:rsidDel="0017069E">
          <w:rPr>
            <w:rFonts w:eastAsia="宋体" w:hint="eastAsia"/>
            <w:szCs w:val="28"/>
            <w:lang w:eastAsia="zh-CN"/>
          </w:rPr>
          <w:delText>80%</w:delText>
        </w:r>
        <w:r w:rsidR="00AC22BC" w:rsidDel="0017069E">
          <w:rPr>
            <w:rFonts w:eastAsia="宋体" w:hint="eastAsia"/>
            <w:szCs w:val="28"/>
            <w:lang w:eastAsia="zh-CN"/>
          </w:rPr>
          <w:delText>，光照时间为</w:delText>
        </w:r>
        <w:r w:rsidR="00AC22BC" w:rsidDel="0017069E">
          <w:rPr>
            <w:rFonts w:eastAsia="宋体" w:hint="eastAsia"/>
            <w:szCs w:val="28"/>
            <w:lang w:eastAsia="zh-CN"/>
          </w:rPr>
          <w:delText>10h/d</w:delText>
        </w:r>
        <w:r w:rsidR="00AC22BC" w:rsidDel="0017069E">
          <w:rPr>
            <w:rFonts w:eastAsia="宋体" w:hint="eastAsia"/>
            <w:szCs w:val="28"/>
            <w:lang w:eastAsia="zh-CN"/>
          </w:rPr>
          <w:delText>，光照度为</w:delText>
        </w:r>
        <w:r w:rsidR="00AC22BC" w:rsidDel="0017069E">
          <w:rPr>
            <w:rFonts w:eastAsia="宋体" w:hint="eastAsia"/>
            <w:szCs w:val="28"/>
            <w:lang w:eastAsia="zh-CN"/>
          </w:rPr>
          <w:delText>15001x</w:delText>
        </w:r>
        <w:r w:rsidR="00AC22BC" w:rsidDel="0017069E">
          <w:rPr>
            <w:rFonts w:eastAsia="宋体" w:hint="eastAsia"/>
            <w:szCs w:val="28"/>
            <w:lang w:eastAsia="zh-CN"/>
          </w:rPr>
          <w:delText>，处理</w:delText>
        </w:r>
        <w:r w:rsidR="00AC22BC" w:rsidDel="0017069E">
          <w:rPr>
            <w:rFonts w:eastAsia="宋体"/>
            <w:szCs w:val="28"/>
            <w:lang w:eastAsia="zh-CN"/>
          </w:rPr>
          <w:delText>5</w:delText>
        </w:r>
        <w:r w:rsidR="00AC22BC" w:rsidDel="0017069E">
          <w:rPr>
            <w:rFonts w:eastAsia="宋体" w:hint="eastAsia"/>
            <w:szCs w:val="28"/>
            <w:lang w:eastAsia="zh-CN"/>
          </w:rPr>
          <w:delText>天。</w:delText>
        </w:r>
      </w:del>
    </w:p>
    <w:p w14:paraId="22BC4D0D" w14:textId="77777777" w:rsidR="006F5E88" w:rsidRDefault="006F5E88">
      <w:pPr>
        <w:pStyle w:val="a3"/>
        <w:spacing w:line="360" w:lineRule="auto"/>
        <w:ind w:firstLine="560"/>
        <w:rPr>
          <w:szCs w:val="28"/>
          <w:lang w:eastAsia="zh-CN"/>
        </w:rPr>
      </w:pPr>
    </w:p>
    <w:sectPr w:rsidR="006F5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587D" w14:textId="77777777" w:rsidR="00E6619D" w:rsidRDefault="00E6619D">
      <w:pPr>
        <w:spacing w:line="240" w:lineRule="auto"/>
        <w:ind w:firstLine="560"/>
      </w:pPr>
      <w:r>
        <w:separator/>
      </w:r>
    </w:p>
  </w:endnote>
  <w:endnote w:type="continuationSeparator" w:id="0">
    <w:p w14:paraId="4CD4C410" w14:textId="77777777" w:rsidR="00E6619D" w:rsidRDefault="00E6619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DD0E" w14:textId="77777777" w:rsidR="00734299" w:rsidRDefault="00734299" w:rsidP="00734299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70E9" w14:textId="77777777" w:rsidR="00734299" w:rsidRDefault="00734299" w:rsidP="00734299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48E6" w14:textId="77777777" w:rsidR="00734299" w:rsidRDefault="00734299" w:rsidP="00734299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5C6A3" w14:textId="77777777" w:rsidR="00E6619D" w:rsidRDefault="00E6619D">
      <w:pPr>
        <w:spacing w:line="240" w:lineRule="auto"/>
        <w:ind w:firstLine="560"/>
      </w:pPr>
      <w:r>
        <w:separator/>
      </w:r>
    </w:p>
  </w:footnote>
  <w:footnote w:type="continuationSeparator" w:id="0">
    <w:p w14:paraId="4107BDDD" w14:textId="77777777" w:rsidR="00E6619D" w:rsidRDefault="00E6619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D657" w14:textId="77777777" w:rsidR="00734299" w:rsidRDefault="00734299" w:rsidP="00734299">
    <w:pPr>
      <w:pStyle w:val="ad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8A89" w14:textId="77777777" w:rsidR="006F5E88" w:rsidRDefault="00000000">
    <w:pPr>
      <w:ind w:firstLine="560"/>
      <w:jc w:val="center"/>
      <w:rPr>
        <w:rFonts w:eastAsia="黑体"/>
        <w:spacing w:val="90"/>
        <w:lang w:eastAsia="zh-CN"/>
      </w:rPr>
    </w:pPr>
    <w:r>
      <w:pict w14:anchorId="6669617A">
        <v:line id="直线 7" o:spid="_x0000_s3073" style="position:absolute;left:0;text-align:left;z-index:-251658752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734299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3089" w14:textId="77777777" w:rsidR="00734299" w:rsidRDefault="00734299" w:rsidP="00734299">
    <w:pPr>
      <w:pStyle w:val="ad"/>
      <w:ind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/>
    <o:shapelayout v:ext="edit">
      <o:idmap v:ext="edit" data="1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51"/>
    <w:rsid w:val="00001EC1"/>
    <w:rsid w:val="00003082"/>
    <w:rsid w:val="00003F19"/>
    <w:rsid w:val="00004EB8"/>
    <w:rsid w:val="00006E3B"/>
    <w:rsid w:val="00010875"/>
    <w:rsid w:val="00011ADE"/>
    <w:rsid w:val="00014315"/>
    <w:rsid w:val="00023443"/>
    <w:rsid w:val="00044DD7"/>
    <w:rsid w:val="00045291"/>
    <w:rsid w:val="00046CF5"/>
    <w:rsid w:val="000505FD"/>
    <w:rsid w:val="00052CD5"/>
    <w:rsid w:val="000621DB"/>
    <w:rsid w:val="000655E2"/>
    <w:rsid w:val="000744A4"/>
    <w:rsid w:val="00074976"/>
    <w:rsid w:val="0007767C"/>
    <w:rsid w:val="00077770"/>
    <w:rsid w:val="00081C28"/>
    <w:rsid w:val="000907B6"/>
    <w:rsid w:val="00090E24"/>
    <w:rsid w:val="00091105"/>
    <w:rsid w:val="00095705"/>
    <w:rsid w:val="00096836"/>
    <w:rsid w:val="00096967"/>
    <w:rsid w:val="000A0023"/>
    <w:rsid w:val="000A1289"/>
    <w:rsid w:val="000A18AE"/>
    <w:rsid w:val="000A2451"/>
    <w:rsid w:val="000A49CE"/>
    <w:rsid w:val="000A583B"/>
    <w:rsid w:val="000B3233"/>
    <w:rsid w:val="000B4D1D"/>
    <w:rsid w:val="000B5546"/>
    <w:rsid w:val="000C334E"/>
    <w:rsid w:val="000C362D"/>
    <w:rsid w:val="000C54B0"/>
    <w:rsid w:val="000C5A89"/>
    <w:rsid w:val="000C5F88"/>
    <w:rsid w:val="000C60A6"/>
    <w:rsid w:val="000C7C5F"/>
    <w:rsid w:val="000D07EE"/>
    <w:rsid w:val="000D49FA"/>
    <w:rsid w:val="000E03B7"/>
    <w:rsid w:val="000E441D"/>
    <w:rsid w:val="000E5DFC"/>
    <w:rsid w:val="000E6F58"/>
    <w:rsid w:val="000F0108"/>
    <w:rsid w:val="000F01B5"/>
    <w:rsid w:val="000F03E0"/>
    <w:rsid w:val="000F283C"/>
    <w:rsid w:val="000F4A06"/>
    <w:rsid w:val="000F5624"/>
    <w:rsid w:val="000F6C44"/>
    <w:rsid w:val="000F7951"/>
    <w:rsid w:val="00100021"/>
    <w:rsid w:val="00100191"/>
    <w:rsid w:val="00102012"/>
    <w:rsid w:val="00110906"/>
    <w:rsid w:val="001137B9"/>
    <w:rsid w:val="00116182"/>
    <w:rsid w:val="00116E95"/>
    <w:rsid w:val="00117AA6"/>
    <w:rsid w:val="0012101E"/>
    <w:rsid w:val="00124931"/>
    <w:rsid w:val="001275F5"/>
    <w:rsid w:val="0013029A"/>
    <w:rsid w:val="00133928"/>
    <w:rsid w:val="00140340"/>
    <w:rsid w:val="00144BC9"/>
    <w:rsid w:val="00144E8E"/>
    <w:rsid w:val="001524DD"/>
    <w:rsid w:val="00152E4F"/>
    <w:rsid w:val="001549EF"/>
    <w:rsid w:val="0015739D"/>
    <w:rsid w:val="00160D10"/>
    <w:rsid w:val="00162E58"/>
    <w:rsid w:val="00164419"/>
    <w:rsid w:val="00166291"/>
    <w:rsid w:val="00167AE6"/>
    <w:rsid w:val="00167F18"/>
    <w:rsid w:val="0017069E"/>
    <w:rsid w:val="001717FB"/>
    <w:rsid w:val="001738B3"/>
    <w:rsid w:val="001756CD"/>
    <w:rsid w:val="00177010"/>
    <w:rsid w:val="00186A8E"/>
    <w:rsid w:val="001871C5"/>
    <w:rsid w:val="00187640"/>
    <w:rsid w:val="00191844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5511"/>
    <w:rsid w:val="001D6395"/>
    <w:rsid w:val="001D725A"/>
    <w:rsid w:val="001D7322"/>
    <w:rsid w:val="001E05B6"/>
    <w:rsid w:val="001E34D2"/>
    <w:rsid w:val="001E5954"/>
    <w:rsid w:val="001F05D0"/>
    <w:rsid w:val="001F31E2"/>
    <w:rsid w:val="001F60DB"/>
    <w:rsid w:val="001F746B"/>
    <w:rsid w:val="00203DB1"/>
    <w:rsid w:val="00206DC9"/>
    <w:rsid w:val="00210EF2"/>
    <w:rsid w:val="00212BC6"/>
    <w:rsid w:val="00215946"/>
    <w:rsid w:val="00216E34"/>
    <w:rsid w:val="002224F3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46DB"/>
    <w:rsid w:val="00284B1B"/>
    <w:rsid w:val="00286DF7"/>
    <w:rsid w:val="002900C9"/>
    <w:rsid w:val="00290B02"/>
    <w:rsid w:val="00291151"/>
    <w:rsid w:val="002914F1"/>
    <w:rsid w:val="002955C9"/>
    <w:rsid w:val="00295B5A"/>
    <w:rsid w:val="002966F3"/>
    <w:rsid w:val="00296967"/>
    <w:rsid w:val="002A0FA6"/>
    <w:rsid w:val="002A48DB"/>
    <w:rsid w:val="002A5AB3"/>
    <w:rsid w:val="002A6D54"/>
    <w:rsid w:val="002A71A9"/>
    <w:rsid w:val="002B259D"/>
    <w:rsid w:val="002C3B8F"/>
    <w:rsid w:val="002C51DD"/>
    <w:rsid w:val="002E59D4"/>
    <w:rsid w:val="002E5D7F"/>
    <w:rsid w:val="002E6868"/>
    <w:rsid w:val="002F1769"/>
    <w:rsid w:val="002F5108"/>
    <w:rsid w:val="00303DEF"/>
    <w:rsid w:val="00310527"/>
    <w:rsid w:val="00317493"/>
    <w:rsid w:val="00320EEB"/>
    <w:rsid w:val="00322745"/>
    <w:rsid w:val="00323BAD"/>
    <w:rsid w:val="003255F5"/>
    <w:rsid w:val="00326A18"/>
    <w:rsid w:val="00330A7C"/>
    <w:rsid w:val="003314E3"/>
    <w:rsid w:val="00331E75"/>
    <w:rsid w:val="00333E17"/>
    <w:rsid w:val="00335070"/>
    <w:rsid w:val="0033557E"/>
    <w:rsid w:val="00335A85"/>
    <w:rsid w:val="00345692"/>
    <w:rsid w:val="00345ED9"/>
    <w:rsid w:val="00352DBC"/>
    <w:rsid w:val="0035321B"/>
    <w:rsid w:val="00360A8F"/>
    <w:rsid w:val="00361DE5"/>
    <w:rsid w:val="00362818"/>
    <w:rsid w:val="003633A2"/>
    <w:rsid w:val="00364174"/>
    <w:rsid w:val="0036648D"/>
    <w:rsid w:val="0036736A"/>
    <w:rsid w:val="00370574"/>
    <w:rsid w:val="003751AE"/>
    <w:rsid w:val="00375AEA"/>
    <w:rsid w:val="00377FB5"/>
    <w:rsid w:val="00380DE4"/>
    <w:rsid w:val="00385460"/>
    <w:rsid w:val="003873D9"/>
    <w:rsid w:val="003874F7"/>
    <w:rsid w:val="003906CF"/>
    <w:rsid w:val="003926B8"/>
    <w:rsid w:val="00392B66"/>
    <w:rsid w:val="00394FE6"/>
    <w:rsid w:val="00395130"/>
    <w:rsid w:val="00397CD0"/>
    <w:rsid w:val="003A027C"/>
    <w:rsid w:val="003A2BF6"/>
    <w:rsid w:val="003A3C34"/>
    <w:rsid w:val="003A7881"/>
    <w:rsid w:val="003B3630"/>
    <w:rsid w:val="003C4F5B"/>
    <w:rsid w:val="003D0239"/>
    <w:rsid w:val="003D5941"/>
    <w:rsid w:val="003D5D2A"/>
    <w:rsid w:val="003E4C3C"/>
    <w:rsid w:val="003E66EA"/>
    <w:rsid w:val="003F0E1B"/>
    <w:rsid w:val="003F0F32"/>
    <w:rsid w:val="003F0FD0"/>
    <w:rsid w:val="003F1FEB"/>
    <w:rsid w:val="00400FBF"/>
    <w:rsid w:val="004010DC"/>
    <w:rsid w:val="00403CEB"/>
    <w:rsid w:val="0041426A"/>
    <w:rsid w:val="00415C0A"/>
    <w:rsid w:val="00420FDA"/>
    <w:rsid w:val="004216DF"/>
    <w:rsid w:val="004219DE"/>
    <w:rsid w:val="004229FA"/>
    <w:rsid w:val="00425BB3"/>
    <w:rsid w:val="00426AC3"/>
    <w:rsid w:val="00430880"/>
    <w:rsid w:val="00430F4F"/>
    <w:rsid w:val="0043143A"/>
    <w:rsid w:val="00434E6C"/>
    <w:rsid w:val="00445062"/>
    <w:rsid w:val="00450760"/>
    <w:rsid w:val="00452462"/>
    <w:rsid w:val="00453F31"/>
    <w:rsid w:val="00455B95"/>
    <w:rsid w:val="00457CE6"/>
    <w:rsid w:val="004603AA"/>
    <w:rsid w:val="00460585"/>
    <w:rsid w:val="00461898"/>
    <w:rsid w:val="00466EC9"/>
    <w:rsid w:val="00470FC5"/>
    <w:rsid w:val="00471729"/>
    <w:rsid w:val="0047219D"/>
    <w:rsid w:val="00475AE9"/>
    <w:rsid w:val="004839C6"/>
    <w:rsid w:val="00484FC6"/>
    <w:rsid w:val="00487921"/>
    <w:rsid w:val="00490B38"/>
    <w:rsid w:val="0049258B"/>
    <w:rsid w:val="00493F7E"/>
    <w:rsid w:val="00496DDF"/>
    <w:rsid w:val="00497986"/>
    <w:rsid w:val="004A3D4A"/>
    <w:rsid w:val="004A6880"/>
    <w:rsid w:val="004A6F79"/>
    <w:rsid w:val="004B34A8"/>
    <w:rsid w:val="004B650E"/>
    <w:rsid w:val="004C0994"/>
    <w:rsid w:val="004C2544"/>
    <w:rsid w:val="004C3581"/>
    <w:rsid w:val="004C571F"/>
    <w:rsid w:val="004C6563"/>
    <w:rsid w:val="004D2229"/>
    <w:rsid w:val="004D3895"/>
    <w:rsid w:val="004E1E7C"/>
    <w:rsid w:val="004F2EF1"/>
    <w:rsid w:val="004F734D"/>
    <w:rsid w:val="0050042C"/>
    <w:rsid w:val="00500835"/>
    <w:rsid w:val="00501547"/>
    <w:rsid w:val="005028AA"/>
    <w:rsid w:val="00507441"/>
    <w:rsid w:val="00510D31"/>
    <w:rsid w:val="00512940"/>
    <w:rsid w:val="00515545"/>
    <w:rsid w:val="00515BA7"/>
    <w:rsid w:val="00517CB5"/>
    <w:rsid w:val="00521CB5"/>
    <w:rsid w:val="005257A7"/>
    <w:rsid w:val="0053187B"/>
    <w:rsid w:val="00533DFA"/>
    <w:rsid w:val="00535369"/>
    <w:rsid w:val="005358A8"/>
    <w:rsid w:val="00536060"/>
    <w:rsid w:val="00536CAD"/>
    <w:rsid w:val="00540FC1"/>
    <w:rsid w:val="00544EC9"/>
    <w:rsid w:val="005464ED"/>
    <w:rsid w:val="00547F34"/>
    <w:rsid w:val="00554185"/>
    <w:rsid w:val="005566B9"/>
    <w:rsid w:val="005607BB"/>
    <w:rsid w:val="005616CD"/>
    <w:rsid w:val="00561E99"/>
    <w:rsid w:val="00562192"/>
    <w:rsid w:val="00562B7C"/>
    <w:rsid w:val="00563804"/>
    <w:rsid w:val="0056418A"/>
    <w:rsid w:val="0056439C"/>
    <w:rsid w:val="005643D3"/>
    <w:rsid w:val="00566D03"/>
    <w:rsid w:val="005671FF"/>
    <w:rsid w:val="0056760A"/>
    <w:rsid w:val="00570DE0"/>
    <w:rsid w:val="00574195"/>
    <w:rsid w:val="0057490F"/>
    <w:rsid w:val="00575BFE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06BE"/>
    <w:rsid w:val="005A1D87"/>
    <w:rsid w:val="005A2C3C"/>
    <w:rsid w:val="005A2C6F"/>
    <w:rsid w:val="005A2DEC"/>
    <w:rsid w:val="005A50A2"/>
    <w:rsid w:val="005A7B05"/>
    <w:rsid w:val="005B1930"/>
    <w:rsid w:val="005B288D"/>
    <w:rsid w:val="005C0FFF"/>
    <w:rsid w:val="005C37E3"/>
    <w:rsid w:val="005D18CF"/>
    <w:rsid w:val="005D730E"/>
    <w:rsid w:val="005D7E55"/>
    <w:rsid w:val="005D7FC7"/>
    <w:rsid w:val="005E0022"/>
    <w:rsid w:val="005E1AD2"/>
    <w:rsid w:val="005E1CA4"/>
    <w:rsid w:val="005E4B34"/>
    <w:rsid w:val="005E55F1"/>
    <w:rsid w:val="005E7E72"/>
    <w:rsid w:val="005F16DB"/>
    <w:rsid w:val="005F2AD5"/>
    <w:rsid w:val="005F350A"/>
    <w:rsid w:val="005F3F64"/>
    <w:rsid w:val="005F64CA"/>
    <w:rsid w:val="005F6FC9"/>
    <w:rsid w:val="005F7B2E"/>
    <w:rsid w:val="006003FB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1F20"/>
    <w:rsid w:val="00622E18"/>
    <w:rsid w:val="006301E7"/>
    <w:rsid w:val="0063329C"/>
    <w:rsid w:val="006336D5"/>
    <w:rsid w:val="00633ED7"/>
    <w:rsid w:val="00634B6F"/>
    <w:rsid w:val="00634FD2"/>
    <w:rsid w:val="00637247"/>
    <w:rsid w:val="0064055E"/>
    <w:rsid w:val="00643FF8"/>
    <w:rsid w:val="006468DF"/>
    <w:rsid w:val="006469E1"/>
    <w:rsid w:val="00647CC1"/>
    <w:rsid w:val="006502DD"/>
    <w:rsid w:val="00651296"/>
    <w:rsid w:val="00651BF5"/>
    <w:rsid w:val="00654EEE"/>
    <w:rsid w:val="0066331C"/>
    <w:rsid w:val="00663743"/>
    <w:rsid w:val="006705D7"/>
    <w:rsid w:val="00684295"/>
    <w:rsid w:val="00687167"/>
    <w:rsid w:val="0069119E"/>
    <w:rsid w:val="006924C2"/>
    <w:rsid w:val="0069496E"/>
    <w:rsid w:val="00697705"/>
    <w:rsid w:val="006A3764"/>
    <w:rsid w:val="006A44C8"/>
    <w:rsid w:val="006B05A5"/>
    <w:rsid w:val="006B30C1"/>
    <w:rsid w:val="006B41AE"/>
    <w:rsid w:val="006B723D"/>
    <w:rsid w:val="006C16BE"/>
    <w:rsid w:val="006C314A"/>
    <w:rsid w:val="006C3640"/>
    <w:rsid w:val="006C49B1"/>
    <w:rsid w:val="006C64D7"/>
    <w:rsid w:val="006C6B2F"/>
    <w:rsid w:val="006D092D"/>
    <w:rsid w:val="006D3D16"/>
    <w:rsid w:val="006E18AE"/>
    <w:rsid w:val="006E1E49"/>
    <w:rsid w:val="006E7DA5"/>
    <w:rsid w:val="006F3A7F"/>
    <w:rsid w:val="006F5E88"/>
    <w:rsid w:val="00700C91"/>
    <w:rsid w:val="00700CDE"/>
    <w:rsid w:val="00705CB8"/>
    <w:rsid w:val="007120AA"/>
    <w:rsid w:val="007125AE"/>
    <w:rsid w:val="00713E97"/>
    <w:rsid w:val="00720C92"/>
    <w:rsid w:val="00724578"/>
    <w:rsid w:val="00730E14"/>
    <w:rsid w:val="00730E4E"/>
    <w:rsid w:val="00732AF5"/>
    <w:rsid w:val="00733E80"/>
    <w:rsid w:val="00734299"/>
    <w:rsid w:val="00740DFA"/>
    <w:rsid w:val="00741C14"/>
    <w:rsid w:val="0074318D"/>
    <w:rsid w:val="00743BD2"/>
    <w:rsid w:val="00743CE7"/>
    <w:rsid w:val="0075124D"/>
    <w:rsid w:val="007538F7"/>
    <w:rsid w:val="00754FB9"/>
    <w:rsid w:val="00755325"/>
    <w:rsid w:val="007565CD"/>
    <w:rsid w:val="00762FF9"/>
    <w:rsid w:val="0076403A"/>
    <w:rsid w:val="007646F8"/>
    <w:rsid w:val="007700AC"/>
    <w:rsid w:val="00770183"/>
    <w:rsid w:val="00770D3C"/>
    <w:rsid w:val="007713A1"/>
    <w:rsid w:val="00771F67"/>
    <w:rsid w:val="00772305"/>
    <w:rsid w:val="00772851"/>
    <w:rsid w:val="00773501"/>
    <w:rsid w:val="00774FC8"/>
    <w:rsid w:val="007751EE"/>
    <w:rsid w:val="00776471"/>
    <w:rsid w:val="00777082"/>
    <w:rsid w:val="00791E3F"/>
    <w:rsid w:val="00792387"/>
    <w:rsid w:val="007949C6"/>
    <w:rsid w:val="00795BE7"/>
    <w:rsid w:val="007A0B4E"/>
    <w:rsid w:val="007A357D"/>
    <w:rsid w:val="007A5EA6"/>
    <w:rsid w:val="007A6C8F"/>
    <w:rsid w:val="007B1818"/>
    <w:rsid w:val="007B22CC"/>
    <w:rsid w:val="007B2770"/>
    <w:rsid w:val="007B56C8"/>
    <w:rsid w:val="007B7408"/>
    <w:rsid w:val="007C10EE"/>
    <w:rsid w:val="007C23B1"/>
    <w:rsid w:val="007C7116"/>
    <w:rsid w:val="007C7DB0"/>
    <w:rsid w:val="007D4391"/>
    <w:rsid w:val="007D67E5"/>
    <w:rsid w:val="007E0FF9"/>
    <w:rsid w:val="007E1FF8"/>
    <w:rsid w:val="007E5272"/>
    <w:rsid w:val="007E5EDC"/>
    <w:rsid w:val="007E6F17"/>
    <w:rsid w:val="007E7D5C"/>
    <w:rsid w:val="007F12C1"/>
    <w:rsid w:val="007F166E"/>
    <w:rsid w:val="007F2E84"/>
    <w:rsid w:val="007F7B7D"/>
    <w:rsid w:val="00805B71"/>
    <w:rsid w:val="00807093"/>
    <w:rsid w:val="00807EEB"/>
    <w:rsid w:val="00810204"/>
    <w:rsid w:val="008115F0"/>
    <w:rsid w:val="008119D7"/>
    <w:rsid w:val="00811D50"/>
    <w:rsid w:val="00813F2D"/>
    <w:rsid w:val="0082213E"/>
    <w:rsid w:val="0082769B"/>
    <w:rsid w:val="00831FDE"/>
    <w:rsid w:val="00832D9A"/>
    <w:rsid w:val="00835F5B"/>
    <w:rsid w:val="00836701"/>
    <w:rsid w:val="00842B32"/>
    <w:rsid w:val="00843099"/>
    <w:rsid w:val="00843154"/>
    <w:rsid w:val="00843286"/>
    <w:rsid w:val="00843D37"/>
    <w:rsid w:val="00844163"/>
    <w:rsid w:val="00851464"/>
    <w:rsid w:val="00851D3E"/>
    <w:rsid w:val="00855EDE"/>
    <w:rsid w:val="008574AE"/>
    <w:rsid w:val="00857A5B"/>
    <w:rsid w:val="00857BFB"/>
    <w:rsid w:val="00860251"/>
    <w:rsid w:val="0086162C"/>
    <w:rsid w:val="00865FAC"/>
    <w:rsid w:val="00867902"/>
    <w:rsid w:val="0087250F"/>
    <w:rsid w:val="00874924"/>
    <w:rsid w:val="00876012"/>
    <w:rsid w:val="0087697C"/>
    <w:rsid w:val="008807F6"/>
    <w:rsid w:val="008822D0"/>
    <w:rsid w:val="008825B0"/>
    <w:rsid w:val="008845E2"/>
    <w:rsid w:val="00886391"/>
    <w:rsid w:val="00891E95"/>
    <w:rsid w:val="00892879"/>
    <w:rsid w:val="00893104"/>
    <w:rsid w:val="00894CB5"/>
    <w:rsid w:val="008972E1"/>
    <w:rsid w:val="008A13AE"/>
    <w:rsid w:val="008A20A0"/>
    <w:rsid w:val="008A4525"/>
    <w:rsid w:val="008A7E4B"/>
    <w:rsid w:val="008B6790"/>
    <w:rsid w:val="008B6B23"/>
    <w:rsid w:val="008B70E7"/>
    <w:rsid w:val="008C06A3"/>
    <w:rsid w:val="008C1064"/>
    <w:rsid w:val="008C25A3"/>
    <w:rsid w:val="008C271F"/>
    <w:rsid w:val="008C3F4C"/>
    <w:rsid w:val="008C56A0"/>
    <w:rsid w:val="008C7ABE"/>
    <w:rsid w:val="008D013B"/>
    <w:rsid w:val="008D2B04"/>
    <w:rsid w:val="008D3270"/>
    <w:rsid w:val="008D3CDE"/>
    <w:rsid w:val="008D4434"/>
    <w:rsid w:val="008D4EA8"/>
    <w:rsid w:val="008D7D74"/>
    <w:rsid w:val="008E0CCE"/>
    <w:rsid w:val="008E10BF"/>
    <w:rsid w:val="008E1F67"/>
    <w:rsid w:val="008E2156"/>
    <w:rsid w:val="008E3AD8"/>
    <w:rsid w:val="008E43D2"/>
    <w:rsid w:val="008E4660"/>
    <w:rsid w:val="008F1117"/>
    <w:rsid w:val="00904A71"/>
    <w:rsid w:val="009060C0"/>
    <w:rsid w:val="0091036A"/>
    <w:rsid w:val="009145CC"/>
    <w:rsid w:val="00916FFC"/>
    <w:rsid w:val="00917E01"/>
    <w:rsid w:val="009202A1"/>
    <w:rsid w:val="00921667"/>
    <w:rsid w:val="00921E14"/>
    <w:rsid w:val="00923154"/>
    <w:rsid w:val="009232B3"/>
    <w:rsid w:val="009258E0"/>
    <w:rsid w:val="00926264"/>
    <w:rsid w:val="00937901"/>
    <w:rsid w:val="00945CE1"/>
    <w:rsid w:val="00951E08"/>
    <w:rsid w:val="00953BE7"/>
    <w:rsid w:val="00955FF6"/>
    <w:rsid w:val="0096122E"/>
    <w:rsid w:val="009629D1"/>
    <w:rsid w:val="00963AAF"/>
    <w:rsid w:val="00964151"/>
    <w:rsid w:val="0097520B"/>
    <w:rsid w:val="009766F3"/>
    <w:rsid w:val="00976CF7"/>
    <w:rsid w:val="00981DFC"/>
    <w:rsid w:val="00982EA4"/>
    <w:rsid w:val="009837AC"/>
    <w:rsid w:val="009852D9"/>
    <w:rsid w:val="009930FA"/>
    <w:rsid w:val="00994A6B"/>
    <w:rsid w:val="009961A5"/>
    <w:rsid w:val="0099774A"/>
    <w:rsid w:val="009A0C20"/>
    <w:rsid w:val="009A1C24"/>
    <w:rsid w:val="009A2CB4"/>
    <w:rsid w:val="009A32C8"/>
    <w:rsid w:val="009A50B4"/>
    <w:rsid w:val="009A6240"/>
    <w:rsid w:val="009A7A89"/>
    <w:rsid w:val="009B0F9A"/>
    <w:rsid w:val="009B20BF"/>
    <w:rsid w:val="009B2370"/>
    <w:rsid w:val="009B23C6"/>
    <w:rsid w:val="009C30D2"/>
    <w:rsid w:val="009C334B"/>
    <w:rsid w:val="009C5415"/>
    <w:rsid w:val="009C5421"/>
    <w:rsid w:val="009C6221"/>
    <w:rsid w:val="009D1311"/>
    <w:rsid w:val="009D221D"/>
    <w:rsid w:val="009D3B55"/>
    <w:rsid w:val="009D538E"/>
    <w:rsid w:val="009D69DE"/>
    <w:rsid w:val="009E3286"/>
    <w:rsid w:val="009F0279"/>
    <w:rsid w:val="009F09D4"/>
    <w:rsid w:val="009F174E"/>
    <w:rsid w:val="009F47CC"/>
    <w:rsid w:val="009F7462"/>
    <w:rsid w:val="00A0182C"/>
    <w:rsid w:val="00A02CC7"/>
    <w:rsid w:val="00A03183"/>
    <w:rsid w:val="00A039E6"/>
    <w:rsid w:val="00A03A59"/>
    <w:rsid w:val="00A0455B"/>
    <w:rsid w:val="00A04F24"/>
    <w:rsid w:val="00A16558"/>
    <w:rsid w:val="00A2004A"/>
    <w:rsid w:val="00A20728"/>
    <w:rsid w:val="00A23800"/>
    <w:rsid w:val="00A25E84"/>
    <w:rsid w:val="00A271E4"/>
    <w:rsid w:val="00A27EB3"/>
    <w:rsid w:val="00A30720"/>
    <w:rsid w:val="00A3223F"/>
    <w:rsid w:val="00A32C93"/>
    <w:rsid w:val="00A3364F"/>
    <w:rsid w:val="00A33E3C"/>
    <w:rsid w:val="00A340F9"/>
    <w:rsid w:val="00A42A95"/>
    <w:rsid w:val="00A434FD"/>
    <w:rsid w:val="00A448DC"/>
    <w:rsid w:val="00A44CDD"/>
    <w:rsid w:val="00A45D0C"/>
    <w:rsid w:val="00A46F84"/>
    <w:rsid w:val="00A50F20"/>
    <w:rsid w:val="00A51FA4"/>
    <w:rsid w:val="00A5314F"/>
    <w:rsid w:val="00A54052"/>
    <w:rsid w:val="00A54950"/>
    <w:rsid w:val="00A6791C"/>
    <w:rsid w:val="00A85B8E"/>
    <w:rsid w:val="00A86C53"/>
    <w:rsid w:val="00A93139"/>
    <w:rsid w:val="00A937FF"/>
    <w:rsid w:val="00A95C4C"/>
    <w:rsid w:val="00AA0517"/>
    <w:rsid w:val="00AA214D"/>
    <w:rsid w:val="00AA3FA0"/>
    <w:rsid w:val="00AA47D4"/>
    <w:rsid w:val="00AA521F"/>
    <w:rsid w:val="00AA64F0"/>
    <w:rsid w:val="00AA6E95"/>
    <w:rsid w:val="00AB17FF"/>
    <w:rsid w:val="00AB4485"/>
    <w:rsid w:val="00AB61F8"/>
    <w:rsid w:val="00AB6FD2"/>
    <w:rsid w:val="00AC1BE9"/>
    <w:rsid w:val="00AC217F"/>
    <w:rsid w:val="00AC22BC"/>
    <w:rsid w:val="00AC3EB7"/>
    <w:rsid w:val="00AC483D"/>
    <w:rsid w:val="00AC5393"/>
    <w:rsid w:val="00AC58A8"/>
    <w:rsid w:val="00AC59D0"/>
    <w:rsid w:val="00AC72DF"/>
    <w:rsid w:val="00AD3F4C"/>
    <w:rsid w:val="00AD56D2"/>
    <w:rsid w:val="00AD749C"/>
    <w:rsid w:val="00AD7B93"/>
    <w:rsid w:val="00AE3CFF"/>
    <w:rsid w:val="00AE4742"/>
    <w:rsid w:val="00AE6ED2"/>
    <w:rsid w:val="00AF197C"/>
    <w:rsid w:val="00AF1E03"/>
    <w:rsid w:val="00AF20AD"/>
    <w:rsid w:val="00AF44EF"/>
    <w:rsid w:val="00AF7376"/>
    <w:rsid w:val="00B01F71"/>
    <w:rsid w:val="00B04841"/>
    <w:rsid w:val="00B0770E"/>
    <w:rsid w:val="00B16B02"/>
    <w:rsid w:val="00B20220"/>
    <w:rsid w:val="00B258F4"/>
    <w:rsid w:val="00B26440"/>
    <w:rsid w:val="00B32B9E"/>
    <w:rsid w:val="00B343A9"/>
    <w:rsid w:val="00B42005"/>
    <w:rsid w:val="00B429E2"/>
    <w:rsid w:val="00B42DC4"/>
    <w:rsid w:val="00B43CF1"/>
    <w:rsid w:val="00B502D5"/>
    <w:rsid w:val="00B50809"/>
    <w:rsid w:val="00B50F1E"/>
    <w:rsid w:val="00B62D63"/>
    <w:rsid w:val="00B63209"/>
    <w:rsid w:val="00B665F4"/>
    <w:rsid w:val="00B67CE5"/>
    <w:rsid w:val="00B713FF"/>
    <w:rsid w:val="00B725C3"/>
    <w:rsid w:val="00B7424D"/>
    <w:rsid w:val="00B74522"/>
    <w:rsid w:val="00B80416"/>
    <w:rsid w:val="00B83809"/>
    <w:rsid w:val="00B83AF3"/>
    <w:rsid w:val="00B8417D"/>
    <w:rsid w:val="00B85BF7"/>
    <w:rsid w:val="00B86176"/>
    <w:rsid w:val="00B95412"/>
    <w:rsid w:val="00B96056"/>
    <w:rsid w:val="00BA1E81"/>
    <w:rsid w:val="00BA2372"/>
    <w:rsid w:val="00BA4466"/>
    <w:rsid w:val="00BA5671"/>
    <w:rsid w:val="00BB0BE5"/>
    <w:rsid w:val="00BB25AF"/>
    <w:rsid w:val="00BB2D6E"/>
    <w:rsid w:val="00BB387E"/>
    <w:rsid w:val="00BB5EBA"/>
    <w:rsid w:val="00BC08AE"/>
    <w:rsid w:val="00BD65D2"/>
    <w:rsid w:val="00BD6611"/>
    <w:rsid w:val="00BD70CB"/>
    <w:rsid w:val="00BD7A3D"/>
    <w:rsid w:val="00BE1EA8"/>
    <w:rsid w:val="00BE3290"/>
    <w:rsid w:val="00BE467B"/>
    <w:rsid w:val="00BE6481"/>
    <w:rsid w:val="00BE7461"/>
    <w:rsid w:val="00BF2638"/>
    <w:rsid w:val="00BF31A9"/>
    <w:rsid w:val="00BF6327"/>
    <w:rsid w:val="00BF7AFF"/>
    <w:rsid w:val="00C01267"/>
    <w:rsid w:val="00C01310"/>
    <w:rsid w:val="00C01C74"/>
    <w:rsid w:val="00C0212C"/>
    <w:rsid w:val="00C058C2"/>
    <w:rsid w:val="00C06D05"/>
    <w:rsid w:val="00C105EA"/>
    <w:rsid w:val="00C20C05"/>
    <w:rsid w:val="00C25EA2"/>
    <w:rsid w:val="00C2759E"/>
    <w:rsid w:val="00C308A8"/>
    <w:rsid w:val="00C3264A"/>
    <w:rsid w:val="00C34D04"/>
    <w:rsid w:val="00C44DA3"/>
    <w:rsid w:val="00C46251"/>
    <w:rsid w:val="00C469F8"/>
    <w:rsid w:val="00C470F7"/>
    <w:rsid w:val="00C47713"/>
    <w:rsid w:val="00C47BD1"/>
    <w:rsid w:val="00C53555"/>
    <w:rsid w:val="00C57D74"/>
    <w:rsid w:val="00C614AE"/>
    <w:rsid w:val="00C64CA7"/>
    <w:rsid w:val="00C66189"/>
    <w:rsid w:val="00C66204"/>
    <w:rsid w:val="00C6788C"/>
    <w:rsid w:val="00C70971"/>
    <w:rsid w:val="00C74EDE"/>
    <w:rsid w:val="00C74F4B"/>
    <w:rsid w:val="00C764E9"/>
    <w:rsid w:val="00C80044"/>
    <w:rsid w:val="00C90EB7"/>
    <w:rsid w:val="00C9127A"/>
    <w:rsid w:val="00C91F19"/>
    <w:rsid w:val="00C92453"/>
    <w:rsid w:val="00C97C1E"/>
    <w:rsid w:val="00CA0183"/>
    <w:rsid w:val="00CA38B1"/>
    <w:rsid w:val="00CA45CA"/>
    <w:rsid w:val="00CB038D"/>
    <w:rsid w:val="00CB1D30"/>
    <w:rsid w:val="00CB32F5"/>
    <w:rsid w:val="00CB3864"/>
    <w:rsid w:val="00CB5B3B"/>
    <w:rsid w:val="00CC0176"/>
    <w:rsid w:val="00CC374E"/>
    <w:rsid w:val="00CC4BAC"/>
    <w:rsid w:val="00CD0994"/>
    <w:rsid w:val="00CD31FD"/>
    <w:rsid w:val="00CF2D98"/>
    <w:rsid w:val="00CF2EDD"/>
    <w:rsid w:val="00CF368F"/>
    <w:rsid w:val="00CF3D07"/>
    <w:rsid w:val="00CF7F60"/>
    <w:rsid w:val="00D004EC"/>
    <w:rsid w:val="00D00B65"/>
    <w:rsid w:val="00D00E9D"/>
    <w:rsid w:val="00D019D2"/>
    <w:rsid w:val="00D023C1"/>
    <w:rsid w:val="00D03090"/>
    <w:rsid w:val="00D0511B"/>
    <w:rsid w:val="00D055D3"/>
    <w:rsid w:val="00D065ED"/>
    <w:rsid w:val="00D074D1"/>
    <w:rsid w:val="00D0780C"/>
    <w:rsid w:val="00D124AB"/>
    <w:rsid w:val="00D153A9"/>
    <w:rsid w:val="00D1649F"/>
    <w:rsid w:val="00D265D4"/>
    <w:rsid w:val="00D26CCF"/>
    <w:rsid w:val="00D30FD4"/>
    <w:rsid w:val="00D3262C"/>
    <w:rsid w:val="00D341B8"/>
    <w:rsid w:val="00D374C5"/>
    <w:rsid w:val="00D42227"/>
    <w:rsid w:val="00D42A85"/>
    <w:rsid w:val="00D42F79"/>
    <w:rsid w:val="00D545DC"/>
    <w:rsid w:val="00D56A47"/>
    <w:rsid w:val="00D60D3A"/>
    <w:rsid w:val="00D6144D"/>
    <w:rsid w:val="00D624B5"/>
    <w:rsid w:val="00D64199"/>
    <w:rsid w:val="00D64F31"/>
    <w:rsid w:val="00D71169"/>
    <w:rsid w:val="00D71FD0"/>
    <w:rsid w:val="00D7219A"/>
    <w:rsid w:val="00D72E10"/>
    <w:rsid w:val="00D743DC"/>
    <w:rsid w:val="00D77F60"/>
    <w:rsid w:val="00D811D1"/>
    <w:rsid w:val="00D81312"/>
    <w:rsid w:val="00D8135B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492C"/>
    <w:rsid w:val="00DB19E7"/>
    <w:rsid w:val="00DB2E22"/>
    <w:rsid w:val="00DB34F9"/>
    <w:rsid w:val="00DB399E"/>
    <w:rsid w:val="00DB3AB7"/>
    <w:rsid w:val="00DB6116"/>
    <w:rsid w:val="00DC2794"/>
    <w:rsid w:val="00DC3BC0"/>
    <w:rsid w:val="00DC5B06"/>
    <w:rsid w:val="00DC5CF1"/>
    <w:rsid w:val="00DC6B3F"/>
    <w:rsid w:val="00DD370C"/>
    <w:rsid w:val="00DD6A9C"/>
    <w:rsid w:val="00DE27C6"/>
    <w:rsid w:val="00DE2F32"/>
    <w:rsid w:val="00DE46BB"/>
    <w:rsid w:val="00DE6EDD"/>
    <w:rsid w:val="00DF3AAB"/>
    <w:rsid w:val="00E13A72"/>
    <w:rsid w:val="00E1416C"/>
    <w:rsid w:val="00E14614"/>
    <w:rsid w:val="00E161D8"/>
    <w:rsid w:val="00E16725"/>
    <w:rsid w:val="00E17AEA"/>
    <w:rsid w:val="00E239D1"/>
    <w:rsid w:val="00E2444F"/>
    <w:rsid w:val="00E30794"/>
    <w:rsid w:val="00E3231F"/>
    <w:rsid w:val="00E42D09"/>
    <w:rsid w:val="00E455C8"/>
    <w:rsid w:val="00E51934"/>
    <w:rsid w:val="00E6619D"/>
    <w:rsid w:val="00E70038"/>
    <w:rsid w:val="00E738D5"/>
    <w:rsid w:val="00E73FAD"/>
    <w:rsid w:val="00E76FE6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96942"/>
    <w:rsid w:val="00EA2DDB"/>
    <w:rsid w:val="00EA4406"/>
    <w:rsid w:val="00EA54EB"/>
    <w:rsid w:val="00EA6B01"/>
    <w:rsid w:val="00EA6EF7"/>
    <w:rsid w:val="00EA7CF2"/>
    <w:rsid w:val="00EC353F"/>
    <w:rsid w:val="00EC5EB2"/>
    <w:rsid w:val="00EC7FB3"/>
    <w:rsid w:val="00ED0231"/>
    <w:rsid w:val="00ED0632"/>
    <w:rsid w:val="00ED3F85"/>
    <w:rsid w:val="00ED5943"/>
    <w:rsid w:val="00ED6744"/>
    <w:rsid w:val="00ED7258"/>
    <w:rsid w:val="00ED7B00"/>
    <w:rsid w:val="00EE191C"/>
    <w:rsid w:val="00EE3C98"/>
    <w:rsid w:val="00EE5C81"/>
    <w:rsid w:val="00EF24ED"/>
    <w:rsid w:val="00F035AD"/>
    <w:rsid w:val="00F039B6"/>
    <w:rsid w:val="00F067EB"/>
    <w:rsid w:val="00F073AE"/>
    <w:rsid w:val="00F07744"/>
    <w:rsid w:val="00F10FD1"/>
    <w:rsid w:val="00F12750"/>
    <w:rsid w:val="00F1348F"/>
    <w:rsid w:val="00F150F1"/>
    <w:rsid w:val="00F16174"/>
    <w:rsid w:val="00F17805"/>
    <w:rsid w:val="00F40B77"/>
    <w:rsid w:val="00F422F7"/>
    <w:rsid w:val="00F43AE4"/>
    <w:rsid w:val="00F46358"/>
    <w:rsid w:val="00F47AEE"/>
    <w:rsid w:val="00F525C2"/>
    <w:rsid w:val="00F54640"/>
    <w:rsid w:val="00F5576E"/>
    <w:rsid w:val="00F5639B"/>
    <w:rsid w:val="00F570EE"/>
    <w:rsid w:val="00F617FE"/>
    <w:rsid w:val="00F61972"/>
    <w:rsid w:val="00F6627D"/>
    <w:rsid w:val="00F74F67"/>
    <w:rsid w:val="00F761D0"/>
    <w:rsid w:val="00F85878"/>
    <w:rsid w:val="00F92742"/>
    <w:rsid w:val="00F92D8B"/>
    <w:rsid w:val="00F93421"/>
    <w:rsid w:val="00F94145"/>
    <w:rsid w:val="00F96452"/>
    <w:rsid w:val="00FA2668"/>
    <w:rsid w:val="00FA36EA"/>
    <w:rsid w:val="00FA53AC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20E9"/>
    <w:rsid w:val="00FE2C97"/>
    <w:rsid w:val="00FE38F5"/>
    <w:rsid w:val="00FE583B"/>
    <w:rsid w:val="00FF0EA8"/>
    <w:rsid w:val="00FF1929"/>
    <w:rsid w:val="00FF2476"/>
    <w:rsid w:val="00FF767A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6A3425"/>
    <w:rsid w:val="047012D7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751889"/>
    <w:rsid w:val="0887014B"/>
    <w:rsid w:val="08EC5E3F"/>
    <w:rsid w:val="08FE43AA"/>
    <w:rsid w:val="092317C3"/>
    <w:rsid w:val="092A7B3D"/>
    <w:rsid w:val="092C6510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476B49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8B2153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E17B3A"/>
    <w:rsid w:val="16FB2AFC"/>
    <w:rsid w:val="1703208A"/>
    <w:rsid w:val="17780477"/>
    <w:rsid w:val="17D55E7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67784B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57282B"/>
    <w:rsid w:val="1ECE434F"/>
    <w:rsid w:val="1ED316EA"/>
    <w:rsid w:val="1EEA392E"/>
    <w:rsid w:val="1F390646"/>
    <w:rsid w:val="1F486D12"/>
    <w:rsid w:val="1F666E96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5B5D17"/>
    <w:rsid w:val="236A65F0"/>
    <w:rsid w:val="239C5153"/>
    <w:rsid w:val="23A67730"/>
    <w:rsid w:val="23F20BD3"/>
    <w:rsid w:val="2423658A"/>
    <w:rsid w:val="24340F6E"/>
    <w:rsid w:val="24611831"/>
    <w:rsid w:val="246D5331"/>
    <w:rsid w:val="249A4DFB"/>
    <w:rsid w:val="24D35D98"/>
    <w:rsid w:val="24E635B0"/>
    <w:rsid w:val="25100B46"/>
    <w:rsid w:val="25170794"/>
    <w:rsid w:val="255271EE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AE4338"/>
    <w:rsid w:val="2DAF38B9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791FCA"/>
    <w:rsid w:val="30864F15"/>
    <w:rsid w:val="308A3111"/>
    <w:rsid w:val="30C7388E"/>
    <w:rsid w:val="30D44167"/>
    <w:rsid w:val="3133729D"/>
    <w:rsid w:val="31452611"/>
    <w:rsid w:val="31A85424"/>
    <w:rsid w:val="31DF0743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43126"/>
    <w:rsid w:val="377962D7"/>
    <w:rsid w:val="37814281"/>
    <w:rsid w:val="37A1105D"/>
    <w:rsid w:val="38674DB9"/>
    <w:rsid w:val="38817BCB"/>
    <w:rsid w:val="388307DF"/>
    <w:rsid w:val="38AD158E"/>
    <w:rsid w:val="39027598"/>
    <w:rsid w:val="39097448"/>
    <w:rsid w:val="39353FB4"/>
    <w:rsid w:val="395A1C7B"/>
    <w:rsid w:val="398D752D"/>
    <w:rsid w:val="399D4FA4"/>
    <w:rsid w:val="39A804A3"/>
    <w:rsid w:val="39C44CE6"/>
    <w:rsid w:val="3A545DFF"/>
    <w:rsid w:val="3A5C44CE"/>
    <w:rsid w:val="3A6B6BA9"/>
    <w:rsid w:val="3AC07D4A"/>
    <w:rsid w:val="3AF633C8"/>
    <w:rsid w:val="3B1642B3"/>
    <w:rsid w:val="3BBE7675"/>
    <w:rsid w:val="3BC471A5"/>
    <w:rsid w:val="3C843EBE"/>
    <w:rsid w:val="3C9132DB"/>
    <w:rsid w:val="3C98513F"/>
    <w:rsid w:val="3CCF1E9C"/>
    <w:rsid w:val="3CE00FF2"/>
    <w:rsid w:val="3D312380"/>
    <w:rsid w:val="3D452C0F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6C3CFD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671676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877265"/>
    <w:rsid w:val="4FC11578"/>
    <w:rsid w:val="4FFA7D74"/>
    <w:rsid w:val="50AB2E06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F3CE9"/>
    <w:rsid w:val="522A091A"/>
    <w:rsid w:val="52A840C4"/>
    <w:rsid w:val="52B36BFF"/>
    <w:rsid w:val="52DD1F86"/>
    <w:rsid w:val="53430839"/>
    <w:rsid w:val="5348784C"/>
    <w:rsid w:val="53CB39A1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D61331"/>
    <w:rsid w:val="57134443"/>
    <w:rsid w:val="572316B5"/>
    <w:rsid w:val="574B15A3"/>
    <w:rsid w:val="57620DD5"/>
    <w:rsid w:val="578063BC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D4582"/>
    <w:rsid w:val="593D61A7"/>
    <w:rsid w:val="59731789"/>
    <w:rsid w:val="598148A2"/>
    <w:rsid w:val="599B7549"/>
    <w:rsid w:val="59A15A67"/>
    <w:rsid w:val="59A26E9C"/>
    <w:rsid w:val="5A7032BC"/>
    <w:rsid w:val="5ACE1206"/>
    <w:rsid w:val="5AD42EB2"/>
    <w:rsid w:val="5AF34E8A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AB11A9"/>
    <w:rsid w:val="5DBE78B5"/>
    <w:rsid w:val="5DC521DD"/>
    <w:rsid w:val="5E283442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457FEC"/>
    <w:rsid w:val="635058E1"/>
    <w:rsid w:val="63561EB1"/>
    <w:rsid w:val="6394293F"/>
    <w:rsid w:val="63D713FD"/>
    <w:rsid w:val="63D97CBB"/>
    <w:rsid w:val="63E87E15"/>
    <w:rsid w:val="640D3FEA"/>
    <w:rsid w:val="646A53C1"/>
    <w:rsid w:val="64935786"/>
    <w:rsid w:val="64D006A1"/>
    <w:rsid w:val="64E939BA"/>
    <w:rsid w:val="64F24617"/>
    <w:rsid w:val="650E7C85"/>
    <w:rsid w:val="651A732E"/>
    <w:rsid w:val="654B312E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438B"/>
    <w:rsid w:val="6C222C12"/>
    <w:rsid w:val="6C381E2C"/>
    <w:rsid w:val="6C3F59B0"/>
    <w:rsid w:val="6C551ACE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91841"/>
    <w:rsid w:val="6E6A5FDD"/>
    <w:rsid w:val="6E8F717A"/>
    <w:rsid w:val="6EA657C6"/>
    <w:rsid w:val="6EF65CBC"/>
    <w:rsid w:val="6F0314FC"/>
    <w:rsid w:val="6F4A3BB2"/>
    <w:rsid w:val="6F88655A"/>
    <w:rsid w:val="6F8E045F"/>
    <w:rsid w:val="6FA20F84"/>
    <w:rsid w:val="6FC4177E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784952"/>
    <w:rsid w:val="73A82869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D6A4A"/>
    <w:rsid w:val="7E3816C3"/>
    <w:rsid w:val="7E3D18AA"/>
    <w:rsid w:val="7E4E4BC3"/>
    <w:rsid w:val="7E8947CC"/>
    <w:rsid w:val="7EC16CFA"/>
    <w:rsid w:val="7EE856F6"/>
    <w:rsid w:val="7EEE3DC3"/>
    <w:rsid w:val="7EFC1833"/>
    <w:rsid w:val="7F5D7FCF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2CCAAB66"/>
  <w15:docId w15:val="{FADAED49-AA1E-45E0-8118-A3F942CB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 w:qFormat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TOC3">
    <w:name w:val="toc 3"/>
    <w:basedOn w:val="a"/>
    <w:next w:val="a"/>
    <w:semiHidden/>
    <w:qFormat/>
    <w:pPr>
      <w:suppressAutoHyphens w:val="0"/>
      <w:spacing w:line="240" w:lineRule="auto"/>
      <w:ind w:leftChars="400" w:left="84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6">
    <w:name w:val="Plain Text"/>
    <w:basedOn w:val="a"/>
    <w:link w:val="a7"/>
    <w:qFormat/>
    <w:pPr>
      <w:suppressAutoHyphens w:val="0"/>
      <w:spacing w:line="240" w:lineRule="auto"/>
      <w:ind w:firstLineChars="0" w:firstLine="0"/>
    </w:pPr>
    <w:rPr>
      <w:rFonts w:ascii="宋体" w:eastAsia="宋体" w:hAnsi="Courier New"/>
      <w:kern w:val="2"/>
      <w:sz w:val="24"/>
      <w:lang w:eastAsia="zh-CN"/>
    </w:rPr>
  </w:style>
  <w:style w:type="paragraph" w:styleId="a8">
    <w:name w:val="Date"/>
    <w:basedOn w:val="a"/>
    <w:next w:val="a"/>
    <w:link w:val="a9"/>
    <w:qFormat/>
    <w:pPr>
      <w:suppressAutoHyphens w:val="0"/>
      <w:spacing w:line="240" w:lineRule="auto"/>
      <w:ind w:leftChars="2500" w:left="10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a">
    <w:name w:val="Balloon Text"/>
    <w:basedOn w:val="a"/>
    <w:qFormat/>
    <w:rPr>
      <w:sz w:val="18"/>
      <w:szCs w:val="18"/>
    </w:rPr>
  </w:style>
  <w:style w:type="paragraph" w:styleId="ab">
    <w:name w:val="footer"/>
    <w:basedOn w:val="a"/>
    <w:link w:val="ac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f">
    <w:name w:val="List"/>
    <w:basedOn w:val="a5"/>
    <w:qFormat/>
    <w:rPr>
      <w:rFonts w:cs="Lucidasans"/>
    </w:rPr>
  </w:style>
  <w:style w:type="paragraph" w:styleId="TOC2">
    <w:name w:val="toc 2"/>
    <w:basedOn w:val="a"/>
    <w:next w:val="a"/>
    <w:semiHidden/>
    <w:qFormat/>
    <w:pPr>
      <w:suppressAutoHyphens w:val="0"/>
      <w:spacing w:line="240" w:lineRule="auto"/>
      <w:ind w:leftChars="200" w:left="42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f0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f1">
    <w:name w:val="annotation subject"/>
    <w:basedOn w:val="a3"/>
    <w:next w:val="a3"/>
    <w:link w:val="af2"/>
    <w:qFormat/>
  </w:style>
  <w:style w:type="table" w:styleId="af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Classic 1"/>
    <w:basedOn w:val="a1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character" w:styleId="af4">
    <w:name w:val="Strong"/>
    <w:qFormat/>
    <w:rPr>
      <w:b/>
      <w:bCs/>
    </w:rPr>
  </w:style>
  <w:style w:type="character" w:styleId="af5">
    <w:name w:val="page number"/>
    <w:basedOn w:val="12"/>
    <w:qFormat/>
  </w:style>
  <w:style w:type="character" w:customStyle="1" w:styleId="12">
    <w:name w:val="默认段落字体1"/>
    <w:qFormat/>
  </w:style>
  <w:style w:type="character" w:styleId="af6">
    <w:name w:val="Emphasis"/>
    <w:basedOn w:val="a0"/>
    <w:uiPriority w:val="20"/>
    <w:qFormat/>
    <w:rPr>
      <w:i/>
      <w:iCs/>
    </w:rPr>
  </w:style>
  <w:style w:type="character" w:styleId="af7">
    <w:name w:val="line number"/>
    <w:basedOn w:val="12"/>
    <w:qFormat/>
  </w:style>
  <w:style w:type="character" w:styleId="af8">
    <w:name w:val="Hyperlink"/>
    <w:basedOn w:val="a0"/>
    <w:unhideWhenUsed/>
    <w:qFormat/>
    <w:rPr>
      <w:color w:val="0000FF"/>
      <w:u w:val="single"/>
    </w:rPr>
  </w:style>
  <w:style w:type="character" w:styleId="af9">
    <w:name w:val="annotation reference"/>
    <w:qFormat/>
    <w:rPr>
      <w:sz w:val="21"/>
      <w:szCs w:val="21"/>
    </w:rPr>
  </w:style>
  <w:style w:type="character" w:styleId="HTML">
    <w:name w:val="HTML Cite"/>
    <w:qFormat/>
    <w:rPr>
      <w:i/>
      <w:iCs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f2">
    <w:name w:val="批注主题 字符"/>
    <w:link w:val="af1"/>
    <w:qFormat/>
    <w:rPr>
      <w:rFonts w:eastAsia="楷体_GB2312"/>
      <w:kern w:val="28"/>
      <w:sz w:val="28"/>
      <w:lang w:eastAsia="ar-SA"/>
    </w:rPr>
  </w:style>
  <w:style w:type="paragraph" w:customStyle="1" w:styleId="afa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b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c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d">
    <w:name w:val="目录"/>
    <w:basedOn w:val="a"/>
    <w:qFormat/>
    <w:pPr>
      <w:suppressLineNumbers/>
    </w:pPr>
    <w:rPr>
      <w:rFonts w:cs="Lucidasans"/>
    </w:rPr>
  </w:style>
  <w:style w:type="paragraph" w:customStyle="1" w:styleId="13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e">
    <w:name w:val="List Paragraph"/>
    <w:basedOn w:val="a"/>
    <w:uiPriority w:val="99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e">
    <w:name w:val="页眉 字符"/>
    <w:link w:val="ad"/>
    <w:uiPriority w:val="99"/>
    <w:qFormat/>
    <w:rPr>
      <w:rFonts w:eastAsia="楷体_GB2312"/>
      <w:kern w:val="28"/>
      <w:sz w:val="18"/>
      <w:szCs w:val="18"/>
      <w:lang w:eastAsia="ar-SA"/>
    </w:rPr>
  </w:style>
  <w:style w:type="paragraph" w:customStyle="1" w:styleId="315">
    <w:name w:val="样式 标题 3 + 非加粗 段前: 自动 段后: 自动 行距: 1.5 倍行距"/>
    <w:basedOn w:val="3"/>
    <w:qFormat/>
    <w:pPr>
      <w:suppressAutoHyphens w:val="0"/>
      <w:spacing w:before="0" w:after="0" w:line="360" w:lineRule="auto"/>
      <w:ind w:firstLineChars="0" w:firstLine="0"/>
    </w:pPr>
    <w:rPr>
      <w:rFonts w:eastAsia="宋体"/>
      <w:bCs w:val="0"/>
      <w:sz w:val="24"/>
      <w:szCs w:val="20"/>
      <w:lang w:eastAsia="zh-CN"/>
    </w:rPr>
  </w:style>
  <w:style w:type="character" w:customStyle="1" w:styleId="10">
    <w:name w:val="标题 1 字符"/>
    <w:basedOn w:val="a0"/>
    <w:link w:val="1"/>
    <w:qFormat/>
    <w:rPr>
      <w:rFonts w:eastAsia="楷体_GB2312"/>
      <w:b/>
      <w:bCs/>
      <w:kern w:val="44"/>
      <w:sz w:val="44"/>
      <w:szCs w:val="44"/>
      <w:lang w:eastAsia="ar-SA"/>
    </w:rPr>
  </w:style>
  <w:style w:type="character" w:customStyle="1" w:styleId="ac">
    <w:name w:val="页脚 字符"/>
    <w:link w:val="ab"/>
    <w:qFormat/>
    <w:rPr>
      <w:rFonts w:eastAsia="楷体_GB2312"/>
      <w:kern w:val="28"/>
      <w:sz w:val="18"/>
      <w:lang w:eastAsia="ar-SA"/>
    </w:rPr>
  </w:style>
  <w:style w:type="character" w:customStyle="1" w:styleId="Char">
    <w:name w:val="正文文本缩进 Char"/>
    <w:link w:val="14"/>
    <w:qFormat/>
    <w:rPr>
      <w:rFonts w:ascii="宋体" w:hAnsi="宋体"/>
      <w:szCs w:val="18"/>
    </w:rPr>
  </w:style>
  <w:style w:type="paragraph" w:customStyle="1" w:styleId="14">
    <w:name w:val="正文文本缩进1"/>
    <w:basedOn w:val="a"/>
    <w:link w:val="Char"/>
    <w:qFormat/>
    <w:pPr>
      <w:suppressAutoHyphens w:val="0"/>
      <w:spacing w:line="240" w:lineRule="auto"/>
      <w:ind w:firstLine="420"/>
    </w:pPr>
    <w:rPr>
      <w:rFonts w:ascii="宋体" w:eastAsia="宋体" w:hAnsi="宋体"/>
      <w:kern w:val="0"/>
      <w:sz w:val="20"/>
      <w:szCs w:val="18"/>
      <w:lang w:eastAsia="zh-CN"/>
    </w:rPr>
  </w:style>
  <w:style w:type="character" w:customStyle="1" w:styleId="Char0">
    <w:name w:val="页眉 Char"/>
    <w:qFormat/>
    <w:rPr>
      <w:kern w:val="2"/>
      <w:sz w:val="18"/>
      <w:szCs w:val="18"/>
      <w:lang w:bidi="ar-SA"/>
    </w:rPr>
  </w:style>
  <w:style w:type="character" w:customStyle="1" w:styleId="a7">
    <w:name w:val="纯文本 字符"/>
    <w:basedOn w:val="a0"/>
    <w:link w:val="a6"/>
    <w:qFormat/>
    <w:rPr>
      <w:rFonts w:ascii="宋体" w:hAnsi="Courier New"/>
      <w:kern w:val="2"/>
      <w:sz w:val="24"/>
    </w:rPr>
  </w:style>
  <w:style w:type="character" w:customStyle="1" w:styleId="a9">
    <w:name w:val="日期 字符"/>
    <w:basedOn w:val="a0"/>
    <w:link w:val="a8"/>
    <w:qFormat/>
    <w:rPr>
      <w:kern w:val="2"/>
      <w:sz w:val="21"/>
      <w:szCs w:val="24"/>
    </w:rPr>
  </w:style>
  <w:style w:type="paragraph" w:customStyle="1" w:styleId="Char1">
    <w:name w:val="Char"/>
    <w:basedOn w:val="a"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customStyle="1" w:styleId="15">
    <w:name w:val="修订1"/>
    <w:hidden/>
    <w:uiPriority w:val="99"/>
    <w:semiHidden/>
    <w:qFormat/>
    <w:rPr>
      <w:rFonts w:eastAsia="楷体_GB2312"/>
      <w:kern w:val="28"/>
      <w:sz w:val="28"/>
      <w:lang w:eastAsia="ar-SA"/>
    </w:rPr>
  </w:style>
  <w:style w:type="paragraph" w:styleId="aff">
    <w:name w:val="Revision"/>
    <w:hidden/>
    <w:uiPriority w:val="99"/>
    <w:semiHidden/>
    <w:rsid w:val="00B429E2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0"/>
    <customShpInfo spid="_x0000_s3078"/>
    <customShpInfo spid="_x0000_s3077"/>
    <customShpInfo spid="_x0000_s3076"/>
    <customShpInfo spid="_x0000_s3075"/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210B795A-CFE3-4C3F-A20B-257551F34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123</Words>
  <Characters>706</Characters>
  <Application>Microsoft Office Word</Application>
  <DocSecurity>0</DocSecurity>
  <Lines>5</Lines>
  <Paragraphs>1</Paragraphs>
  <ScaleCrop>false</ScaleCrop>
  <Company>MC SYSTEM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390</cp:revision>
  <cp:lastPrinted>2019-12-31T08:44:00Z</cp:lastPrinted>
  <dcterms:created xsi:type="dcterms:W3CDTF">2019-12-25T02:16:00Z</dcterms:created>
  <dcterms:modified xsi:type="dcterms:W3CDTF">2023-08-02T06:36:00Z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Mendeley Recent Style Id 0_1">
    <vt:lpwstr>http://www.zotero.org/styles/apa</vt:lpwstr>
  </property>
  <property fmtid="{D5CDD505-2E9C-101B-9397-08002B2CF9AE}" pid="4" name="Mendeley Recent Style Name 0_1">
    <vt:lpwstr>American Psychological Association 7th edition</vt:lpwstr>
  </property>
  <property fmtid="{D5CDD505-2E9C-101B-9397-08002B2CF9AE}" pid="5" name="Mendeley Recent Style Id 1_1">
    <vt:lpwstr>http://www.zotero.org/styles/brazilian-journal-of-botany</vt:lpwstr>
  </property>
  <property fmtid="{D5CDD505-2E9C-101B-9397-08002B2CF9AE}" pid="6" name="Mendeley Recent Style Name 1_1">
    <vt:lpwstr>Brazilian Journal of Botany</vt:lpwstr>
  </property>
  <property fmtid="{D5CDD505-2E9C-101B-9397-08002B2CF9AE}" pid="7" name="Mendeley Recent Style Id 2_1">
    <vt:lpwstr>http://www.zotero.org/styles/chicago-author-date</vt:lpwstr>
  </property>
  <property fmtid="{D5CDD505-2E9C-101B-9397-08002B2CF9AE}" pid="8" name="Mendeley Recent Style Name 2_1">
    <vt:lpwstr>Chicago Manual of Style 17th edition (author-date)</vt:lpwstr>
  </property>
  <property fmtid="{D5CDD505-2E9C-101B-9397-08002B2CF9AE}" pid="9" name="Mendeley Recent Style Id 3_1">
    <vt:lpwstr>http://www.zotero.org/styles/harvard-cite-them-right</vt:lpwstr>
  </property>
  <property fmtid="{D5CDD505-2E9C-101B-9397-08002B2CF9AE}" pid="10" name="Mendeley Recent Style Name 3_1">
    <vt:lpwstr>Cite Them Right 10th edition - Harvard</vt:lpwstr>
  </property>
  <property fmtid="{D5CDD505-2E9C-101B-9397-08002B2CF9AE}" pid="11" name="Mendeley Recent Style Id 4_1">
    <vt:lpwstr>http://www.zotero.org/styles/ieee</vt:lpwstr>
  </property>
  <property fmtid="{D5CDD505-2E9C-101B-9397-08002B2CF9AE}" pid="12" name="Mendeley Recent Style Name 4_1">
    <vt:lpwstr>IEEE</vt:lpwstr>
  </property>
  <property fmtid="{D5CDD505-2E9C-101B-9397-08002B2CF9AE}" pid="13" name="Mendeley Recent Style Id 5_1">
    <vt:lpwstr>http://www.zotero.org/styles/modern-humanities-research-association</vt:lpwstr>
  </property>
  <property fmtid="{D5CDD505-2E9C-101B-9397-08002B2CF9AE}" pid="14" name="Mendeley Recent Style Name 5_1">
    <vt:lpwstr>Modern Humanities Research Association 3rd edition (note with bibliography)</vt:lpwstr>
  </property>
  <property fmtid="{D5CDD505-2E9C-101B-9397-08002B2CF9AE}" pid="15" name="Mendeley Recent Style Id 6_1">
    <vt:lpwstr>http://www.zotero.org/styles/modern-language-association</vt:lpwstr>
  </property>
  <property fmtid="{D5CDD505-2E9C-101B-9397-08002B2CF9AE}" pid="16" name="Mendeley Recent Style Name 6_1">
    <vt:lpwstr>Modern Language Association 8th edition</vt:lpwstr>
  </property>
  <property fmtid="{D5CDD505-2E9C-101B-9397-08002B2CF9AE}" pid="17" name="Mendeley Recent Style Id 7_1">
    <vt:lpwstr>http://www.zotero.org/styles/nature</vt:lpwstr>
  </property>
  <property fmtid="{D5CDD505-2E9C-101B-9397-08002B2CF9AE}" pid="18" name="Mendeley Recent Style Name 7_1">
    <vt:lpwstr>Nature</vt:lpwstr>
  </property>
  <property fmtid="{D5CDD505-2E9C-101B-9397-08002B2CF9AE}" pid="19" name="Mendeley Recent Style Id 8_1">
    <vt:lpwstr>http://www.zotero.org/styles/plos-one</vt:lpwstr>
  </property>
  <property fmtid="{D5CDD505-2E9C-101B-9397-08002B2CF9AE}" pid="20" name="Mendeley Recent Style Name 8_1">
    <vt:lpwstr>PLOS ONE</vt:lpwstr>
  </property>
  <property fmtid="{D5CDD505-2E9C-101B-9397-08002B2CF9AE}" pid="21" name="Mendeley Recent Style Id 9_1">
    <vt:lpwstr>http://www.zotero.org/styles/plants</vt:lpwstr>
  </property>
  <property fmtid="{D5CDD505-2E9C-101B-9397-08002B2CF9AE}" pid="22" name="Mendeley Recent Style Name 9_1">
    <vt:lpwstr>Plants</vt:lpwstr>
  </property>
  <property fmtid="{D5CDD505-2E9C-101B-9397-08002B2CF9AE}" pid="23" name="ICV">
    <vt:lpwstr>5731B221A3084ACABEF96376AF67808E</vt:lpwstr>
  </property>
</Properties>
</file>