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EBB" w:rsidRPr="003B3E3A" w:rsidRDefault="00A65EBB" w:rsidP="00A65EBB">
      <w:pPr>
        <w:spacing w:line="360" w:lineRule="auto"/>
        <w:ind w:firstLineChars="200" w:firstLine="560"/>
        <w:rPr>
          <w:rFonts w:ascii="宋体" w:hAnsi="宋体"/>
          <w:sz w:val="28"/>
        </w:rPr>
      </w:pPr>
      <w:r w:rsidRPr="00E82A09">
        <w:rPr>
          <w:rFonts w:ascii="宋体" w:hAnsi="宋体"/>
          <w:kern w:val="0"/>
          <w:sz w:val="28"/>
          <w:szCs w:val="28"/>
        </w:rPr>
        <w:t>1、一种</w:t>
      </w:r>
      <w:r w:rsidRPr="00F6319C">
        <w:rPr>
          <w:rFonts w:ascii="宋体" w:hAnsi="宋体" w:hint="eastAsia"/>
          <w:kern w:val="0"/>
          <w:sz w:val="28"/>
          <w:szCs w:val="28"/>
        </w:rPr>
        <w:t>基于社会价值取向的交通流预测方法</w:t>
      </w:r>
      <w:r w:rsidRPr="00E82A09">
        <w:rPr>
          <w:rFonts w:ascii="宋体" w:hAnsi="宋体"/>
          <w:kern w:val="0"/>
          <w:sz w:val="28"/>
          <w:szCs w:val="28"/>
        </w:rPr>
        <w:t>，其特征在于，</w:t>
      </w:r>
      <w:r w:rsidRPr="00E82A09">
        <w:rPr>
          <w:rFonts w:ascii="宋体" w:hAnsi="宋体" w:hint="eastAsia"/>
          <w:kern w:val="0"/>
          <w:sz w:val="28"/>
          <w:szCs w:val="28"/>
        </w:rPr>
        <w:t>所述</w:t>
      </w:r>
      <w:r w:rsidRPr="00F6319C">
        <w:rPr>
          <w:rFonts w:ascii="宋体" w:hAnsi="宋体" w:hint="eastAsia"/>
          <w:kern w:val="0"/>
          <w:sz w:val="28"/>
          <w:szCs w:val="28"/>
        </w:rPr>
        <w:t>基于社会价值取向的交通流预测方法</w:t>
      </w:r>
      <w:r w:rsidRPr="00993980">
        <w:rPr>
          <w:rFonts w:ascii="宋体" w:hAnsi="宋体" w:hint="eastAsia"/>
          <w:bCs/>
          <w:sz w:val="28"/>
          <w:szCs w:val="28"/>
        </w:rPr>
        <w:t>使用博弈论捕获场景内所有</w:t>
      </w:r>
      <w:r w:rsidRPr="00CA0C9A">
        <w:rPr>
          <w:rFonts w:ascii="宋体" w:hAnsi="宋体" w:hint="eastAsia"/>
          <w:bCs/>
          <w:snapToGrid w:val="0"/>
          <w:sz w:val="28"/>
          <w:szCs w:val="28"/>
        </w:rPr>
        <w:t>交通流内</w:t>
      </w:r>
      <w:r w:rsidRPr="00993980">
        <w:rPr>
          <w:rFonts w:ascii="宋体" w:hAnsi="宋体" w:hint="eastAsia"/>
          <w:bCs/>
          <w:sz w:val="28"/>
          <w:szCs w:val="28"/>
        </w:rPr>
        <w:t>车辆个体之间的动态交互，</w:t>
      </w:r>
      <w:r>
        <w:rPr>
          <w:rFonts w:ascii="宋体" w:hAnsi="宋体" w:hint="eastAsia"/>
          <w:bCs/>
          <w:sz w:val="28"/>
          <w:szCs w:val="28"/>
        </w:rPr>
        <w:t>利用</w:t>
      </w:r>
      <w:r w:rsidRPr="00993980">
        <w:rPr>
          <w:rFonts w:ascii="宋体" w:hAnsi="宋体" w:hint="eastAsia"/>
          <w:bCs/>
          <w:sz w:val="28"/>
          <w:szCs w:val="28"/>
        </w:rPr>
        <w:t>社会价值取向对驾驶车辆驾驶行为的自私性以及利他性进行量化，</w:t>
      </w:r>
      <w:r>
        <w:rPr>
          <w:rFonts w:ascii="宋体" w:hAnsi="宋体" w:hint="eastAsia"/>
          <w:bCs/>
          <w:sz w:val="28"/>
          <w:szCs w:val="28"/>
        </w:rPr>
        <w:t>并</w:t>
      </w:r>
      <w:r w:rsidRPr="00993980">
        <w:rPr>
          <w:rFonts w:ascii="宋体" w:hAnsi="宋体" w:hint="eastAsia"/>
          <w:bCs/>
          <w:sz w:val="28"/>
          <w:szCs w:val="28"/>
        </w:rPr>
        <w:t>将社会价值取向融入到</w:t>
      </w:r>
      <w:r>
        <w:rPr>
          <w:rFonts w:ascii="宋体" w:hAnsi="宋体" w:hint="eastAsia"/>
          <w:bCs/>
          <w:sz w:val="28"/>
          <w:szCs w:val="28"/>
        </w:rPr>
        <w:t>交通流预测</w:t>
      </w:r>
      <w:r w:rsidRPr="00993980">
        <w:rPr>
          <w:rFonts w:ascii="宋体" w:hAnsi="宋体" w:hint="eastAsia"/>
          <w:bCs/>
          <w:sz w:val="28"/>
          <w:szCs w:val="28"/>
        </w:rPr>
        <w:t>的计算中，对驾驶车辆驾驶行为进行预测</w:t>
      </w:r>
      <w:r w:rsidR="00676BAE">
        <w:rPr>
          <w:rFonts w:ascii="宋体" w:hAnsi="宋体" w:hint="eastAsia"/>
          <w:bCs/>
          <w:sz w:val="28"/>
          <w:szCs w:val="28"/>
        </w:rPr>
        <w:t>；</w:t>
      </w:r>
    </w:p>
    <w:p w:rsidR="00A65EBB" w:rsidRDefault="00A65EBB" w:rsidP="00A65EBB">
      <w:pPr>
        <w:spacing w:line="360" w:lineRule="auto"/>
        <w:ind w:firstLineChars="200" w:firstLine="560"/>
        <w:rPr>
          <w:rFonts w:ascii="宋体" w:hAnsi="宋体"/>
          <w:kern w:val="0"/>
          <w:sz w:val="28"/>
          <w:szCs w:val="28"/>
        </w:rPr>
      </w:pPr>
      <w:r>
        <w:rPr>
          <w:rFonts w:ascii="宋体" w:hAnsi="宋体" w:hint="eastAsia"/>
          <w:kern w:val="0"/>
          <w:sz w:val="28"/>
          <w:szCs w:val="28"/>
        </w:rPr>
        <w:t>所述</w:t>
      </w:r>
      <w:r w:rsidRPr="00F6319C">
        <w:rPr>
          <w:rFonts w:ascii="宋体" w:hAnsi="宋体" w:hint="eastAsia"/>
          <w:kern w:val="0"/>
          <w:sz w:val="28"/>
          <w:szCs w:val="28"/>
        </w:rPr>
        <w:t>基于社会价值取向的交通流预测方法</w:t>
      </w:r>
      <w:r>
        <w:rPr>
          <w:rFonts w:ascii="宋体" w:hAnsi="宋体" w:hint="eastAsia"/>
          <w:kern w:val="0"/>
          <w:sz w:val="28"/>
          <w:szCs w:val="28"/>
        </w:rPr>
        <w:t>包括以下步骤：</w:t>
      </w:r>
    </w:p>
    <w:p w:rsidR="00A65EBB" w:rsidRPr="00F21BDE" w:rsidRDefault="00A65EBB" w:rsidP="00A65EBB">
      <w:pPr>
        <w:spacing w:line="360" w:lineRule="auto"/>
        <w:ind w:firstLine="570"/>
        <w:contextualSpacing/>
        <w:rPr>
          <w:rFonts w:ascii="宋体" w:hAnsi="宋体"/>
          <w:bCs/>
          <w:snapToGrid w:val="0"/>
          <w:sz w:val="28"/>
          <w:szCs w:val="28"/>
        </w:rPr>
      </w:pPr>
      <w:r>
        <w:rPr>
          <w:rFonts w:ascii="宋体" w:hAnsi="宋体" w:hint="eastAsia"/>
          <w:bCs/>
          <w:snapToGrid w:val="0"/>
          <w:sz w:val="28"/>
          <w:szCs w:val="28"/>
        </w:rPr>
        <w:t>步骤</w:t>
      </w:r>
      <w:proofErr w:type="gramStart"/>
      <w:r>
        <w:rPr>
          <w:rFonts w:ascii="宋体" w:hAnsi="宋体" w:hint="eastAsia"/>
          <w:bCs/>
          <w:snapToGrid w:val="0"/>
          <w:sz w:val="28"/>
          <w:szCs w:val="28"/>
        </w:rPr>
        <w:t>一</w:t>
      </w:r>
      <w:proofErr w:type="gramEnd"/>
      <w:r>
        <w:rPr>
          <w:rFonts w:ascii="宋体" w:hAnsi="宋体" w:hint="eastAsia"/>
          <w:bCs/>
          <w:snapToGrid w:val="0"/>
          <w:sz w:val="28"/>
          <w:szCs w:val="28"/>
        </w:rPr>
        <w:t>，</w:t>
      </w:r>
      <w:r w:rsidRPr="00F21BDE">
        <w:rPr>
          <w:rFonts w:ascii="宋体" w:hAnsi="宋体" w:hint="eastAsia"/>
          <w:bCs/>
          <w:snapToGrid w:val="0"/>
          <w:sz w:val="28"/>
          <w:szCs w:val="28"/>
        </w:rPr>
        <w:t>使用</w:t>
      </w:r>
      <w:r w:rsidRPr="00993980">
        <w:rPr>
          <w:rFonts w:ascii="宋体" w:hAnsi="宋体" w:hint="eastAsia"/>
          <w:bCs/>
          <w:sz w:val="28"/>
          <w:szCs w:val="28"/>
        </w:rPr>
        <w:t>社会价值取向</w:t>
      </w:r>
      <w:r w:rsidRPr="00F21BDE">
        <w:rPr>
          <w:rFonts w:ascii="宋体" w:hAnsi="宋体" w:hint="eastAsia"/>
          <w:bCs/>
          <w:snapToGrid w:val="0"/>
          <w:sz w:val="28"/>
          <w:szCs w:val="28"/>
        </w:rPr>
        <w:t>评价</w:t>
      </w:r>
      <w:r w:rsidRPr="00993980">
        <w:rPr>
          <w:rFonts w:ascii="宋体" w:hAnsi="宋体" w:hint="eastAsia"/>
          <w:bCs/>
          <w:sz w:val="28"/>
          <w:szCs w:val="28"/>
        </w:rPr>
        <w:t>驾驶车辆</w:t>
      </w:r>
      <w:r w:rsidRPr="00F21BDE">
        <w:rPr>
          <w:rFonts w:ascii="宋体" w:hAnsi="宋体" w:hint="eastAsia"/>
          <w:bCs/>
          <w:snapToGrid w:val="0"/>
          <w:sz w:val="28"/>
          <w:szCs w:val="28"/>
        </w:rPr>
        <w:t>的驾驶行为</w:t>
      </w:r>
      <w:r>
        <w:rPr>
          <w:rFonts w:ascii="宋体" w:hAnsi="宋体" w:hint="eastAsia"/>
          <w:bCs/>
          <w:snapToGrid w:val="0"/>
          <w:sz w:val="28"/>
          <w:szCs w:val="28"/>
        </w:rPr>
        <w:t>；</w:t>
      </w:r>
    </w:p>
    <w:p w:rsidR="00A65EBB" w:rsidRPr="00163FA9" w:rsidRDefault="00A65EBB" w:rsidP="00A65EBB">
      <w:pPr>
        <w:spacing w:line="360" w:lineRule="auto"/>
        <w:ind w:firstLineChars="200" w:firstLine="560"/>
        <w:rPr>
          <w:rFonts w:ascii="宋体" w:hAnsi="宋体"/>
          <w:kern w:val="0"/>
          <w:sz w:val="28"/>
          <w:szCs w:val="28"/>
        </w:rPr>
      </w:pPr>
      <w:r>
        <w:rPr>
          <w:rFonts w:ascii="宋体" w:hAnsi="宋体" w:hint="eastAsia"/>
          <w:kern w:val="0"/>
          <w:sz w:val="28"/>
          <w:szCs w:val="28"/>
        </w:rPr>
        <w:t>步骤二，</w:t>
      </w:r>
      <w:r w:rsidRPr="00993980">
        <w:rPr>
          <w:rFonts w:ascii="宋体" w:hAnsi="宋体" w:hint="eastAsia"/>
          <w:bCs/>
          <w:sz w:val="28"/>
          <w:szCs w:val="28"/>
        </w:rPr>
        <w:t>社会价值取向</w:t>
      </w:r>
      <w:r w:rsidRPr="00F21BDE">
        <w:rPr>
          <w:rFonts w:ascii="宋体" w:hAnsi="宋体" w:hint="eastAsia"/>
          <w:bCs/>
          <w:snapToGrid w:val="0"/>
          <w:sz w:val="28"/>
          <w:szCs w:val="28"/>
        </w:rPr>
        <w:t>的实时测量与评估</w:t>
      </w:r>
      <w:r>
        <w:rPr>
          <w:rFonts w:ascii="宋体" w:hAnsi="宋体" w:hint="eastAsia"/>
          <w:bCs/>
          <w:snapToGrid w:val="0"/>
          <w:sz w:val="28"/>
          <w:szCs w:val="28"/>
        </w:rPr>
        <w:t>；</w:t>
      </w:r>
    </w:p>
    <w:p w:rsidR="00A65EBB" w:rsidRDefault="00A65EBB" w:rsidP="00A65EBB">
      <w:pPr>
        <w:spacing w:line="360" w:lineRule="auto"/>
        <w:ind w:firstLineChars="200" w:firstLine="560"/>
        <w:rPr>
          <w:rFonts w:ascii="宋体" w:hAnsi="宋体"/>
          <w:kern w:val="0"/>
          <w:sz w:val="28"/>
          <w:szCs w:val="28"/>
        </w:rPr>
      </w:pPr>
      <w:r>
        <w:rPr>
          <w:rFonts w:ascii="宋体" w:hAnsi="宋体" w:hint="eastAsia"/>
          <w:kern w:val="0"/>
          <w:sz w:val="28"/>
          <w:szCs w:val="28"/>
        </w:rPr>
        <w:t>步骤三，</w:t>
      </w:r>
      <w:r w:rsidRPr="00F21BDE">
        <w:rPr>
          <w:rFonts w:ascii="宋体" w:hAnsi="宋体" w:hint="eastAsia"/>
          <w:bCs/>
          <w:snapToGrid w:val="0"/>
          <w:sz w:val="28"/>
          <w:szCs w:val="28"/>
        </w:rPr>
        <w:t>基于</w:t>
      </w:r>
      <w:r w:rsidRPr="002159BA">
        <w:rPr>
          <w:rFonts w:ascii="宋体" w:hAnsi="宋体" w:hint="eastAsia"/>
          <w:bCs/>
          <w:sz w:val="28"/>
          <w:szCs w:val="28"/>
        </w:rPr>
        <w:t>社会价值取向</w:t>
      </w:r>
      <w:r w:rsidRPr="00F21BDE">
        <w:rPr>
          <w:rFonts w:ascii="宋体" w:hAnsi="宋体" w:hint="eastAsia"/>
          <w:bCs/>
          <w:snapToGrid w:val="0"/>
          <w:sz w:val="28"/>
          <w:szCs w:val="28"/>
        </w:rPr>
        <w:t>对目标车辆进行预测</w:t>
      </w:r>
      <w:r w:rsidR="00676BAE">
        <w:rPr>
          <w:rFonts w:ascii="宋体" w:hAnsi="宋体" w:hint="eastAsia"/>
          <w:bCs/>
          <w:snapToGrid w:val="0"/>
          <w:sz w:val="28"/>
          <w:szCs w:val="28"/>
        </w:rPr>
        <w:t>；</w:t>
      </w:r>
    </w:p>
    <w:p w:rsidR="00676BAE" w:rsidRDefault="00676BAE" w:rsidP="00676BAE">
      <w:pPr>
        <w:spacing w:line="360" w:lineRule="auto"/>
        <w:ind w:firstLineChars="200" w:firstLine="560"/>
        <w:rPr>
          <w:rFonts w:ascii="宋体" w:hAnsi="宋体"/>
          <w:bCs/>
          <w:snapToGrid w:val="0"/>
          <w:sz w:val="28"/>
          <w:szCs w:val="28"/>
        </w:rPr>
      </w:pPr>
      <w:r>
        <w:rPr>
          <w:rFonts w:ascii="宋体" w:hAnsi="宋体" w:hint="eastAsia"/>
          <w:kern w:val="0"/>
          <w:sz w:val="28"/>
          <w:szCs w:val="28"/>
        </w:rPr>
        <w:t>所述步骤二</w:t>
      </w:r>
      <w:r w:rsidRPr="00993980">
        <w:rPr>
          <w:rFonts w:ascii="宋体" w:hAnsi="宋体" w:hint="eastAsia"/>
          <w:bCs/>
          <w:sz w:val="28"/>
          <w:szCs w:val="28"/>
        </w:rPr>
        <w:t>社会价值取向</w:t>
      </w:r>
      <w:r w:rsidRPr="00F21BDE">
        <w:rPr>
          <w:rFonts w:ascii="宋体" w:hAnsi="宋体" w:hint="eastAsia"/>
          <w:bCs/>
          <w:snapToGrid w:val="0"/>
          <w:sz w:val="28"/>
          <w:szCs w:val="28"/>
        </w:rPr>
        <w:t>的实时测量与评估</w:t>
      </w:r>
      <w:r>
        <w:rPr>
          <w:rFonts w:ascii="宋体" w:hAnsi="宋体" w:hint="eastAsia"/>
          <w:bCs/>
          <w:snapToGrid w:val="0"/>
          <w:sz w:val="28"/>
          <w:szCs w:val="28"/>
        </w:rPr>
        <w:t>包括</w:t>
      </w:r>
      <w:r w:rsidRPr="003B7E5A">
        <w:rPr>
          <w:rFonts w:ascii="宋体" w:hAnsi="宋体" w:hint="eastAsia"/>
          <w:bCs/>
          <w:snapToGrid w:val="0"/>
          <w:sz w:val="28"/>
          <w:szCs w:val="28"/>
        </w:rPr>
        <w:t>：</w:t>
      </w:r>
    </w:p>
    <w:p w:rsidR="00676BAE" w:rsidRPr="0088362E" w:rsidRDefault="00676BAE" w:rsidP="00676BAE">
      <w:pPr>
        <w:spacing w:line="360" w:lineRule="auto"/>
        <w:ind w:firstLineChars="200" w:firstLine="560"/>
        <w:rPr>
          <w:rFonts w:ascii="宋体" w:hAnsi="宋体"/>
          <w:kern w:val="0"/>
          <w:sz w:val="28"/>
          <w:szCs w:val="28"/>
        </w:rPr>
      </w:pPr>
      <w:r>
        <w:rPr>
          <w:rFonts w:ascii="宋体" w:hAnsi="宋体" w:hint="eastAsia"/>
          <w:snapToGrid w:val="0"/>
          <w:sz w:val="28"/>
          <w:szCs w:val="28"/>
        </w:rPr>
        <w:t>步骤1，</w:t>
      </w:r>
      <w:r w:rsidRPr="003B7E5A">
        <w:rPr>
          <w:rFonts w:ascii="宋体" w:hAnsi="宋体" w:hint="eastAsia"/>
          <w:snapToGrid w:val="0"/>
          <w:sz w:val="28"/>
          <w:szCs w:val="28"/>
        </w:rPr>
        <w:t>对于不同</w:t>
      </w:r>
      <w:r w:rsidRPr="003B7E5A">
        <w:rPr>
          <w:rFonts w:ascii="宋体" w:hAnsi="宋体" w:hint="eastAsia"/>
          <w:bCs/>
          <w:sz w:val="28"/>
          <w:szCs w:val="28"/>
        </w:rPr>
        <w:t>社会价值取向</w:t>
      </w:r>
      <w:r w:rsidRPr="003B7E5A">
        <w:rPr>
          <w:rFonts w:ascii="宋体" w:hAnsi="宋体" w:hint="eastAsia"/>
          <w:snapToGrid w:val="0"/>
          <w:sz w:val="28"/>
          <w:szCs w:val="28"/>
        </w:rPr>
        <w:t>形成的预期轨迹进行分类，预期轨迹的分类根据实际交通场景的</w:t>
      </w:r>
      <w:r>
        <w:rPr>
          <w:rFonts w:ascii="宋体" w:hAnsi="宋体" w:hint="eastAsia"/>
          <w:snapToGrid w:val="0"/>
          <w:sz w:val="28"/>
          <w:szCs w:val="28"/>
        </w:rPr>
        <w:t>变化进行不同的分类：</w:t>
      </w:r>
    </w:p>
    <w:p w:rsidR="00676BAE" w:rsidRPr="003B7E5A" w:rsidRDefault="00676BAE" w:rsidP="00676BAE">
      <w:pPr>
        <w:spacing w:line="360" w:lineRule="auto"/>
        <w:ind w:firstLineChars="200" w:firstLine="560"/>
        <w:rPr>
          <w:rFonts w:ascii="宋体" w:hAnsi="宋体"/>
          <w:snapToGrid w:val="0"/>
          <w:sz w:val="28"/>
          <w:szCs w:val="28"/>
        </w:rPr>
      </w:pPr>
      <w:r w:rsidRPr="003B7E5A">
        <w:rPr>
          <w:rFonts w:ascii="宋体" w:hAnsi="宋体" w:hint="eastAsia"/>
          <w:snapToGrid w:val="0"/>
          <w:sz w:val="28"/>
          <w:szCs w:val="28"/>
        </w:rPr>
        <w:t>在多车道同向直</w:t>
      </w:r>
      <w:proofErr w:type="gramStart"/>
      <w:r w:rsidRPr="003B7E5A">
        <w:rPr>
          <w:rFonts w:ascii="宋体" w:hAnsi="宋体" w:hint="eastAsia"/>
          <w:snapToGrid w:val="0"/>
          <w:sz w:val="28"/>
          <w:szCs w:val="28"/>
        </w:rPr>
        <w:t>驶</w:t>
      </w:r>
      <w:proofErr w:type="gramEnd"/>
      <w:r w:rsidRPr="003B7E5A">
        <w:rPr>
          <w:rFonts w:ascii="宋体" w:hAnsi="宋体" w:hint="eastAsia"/>
          <w:snapToGrid w:val="0"/>
          <w:sz w:val="28"/>
          <w:szCs w:val="28"/>
        </w:rPr>
        <w:t>交通场景内，根据不同的社会价值取向可以将预期轨迹分为状态保持、加速抢占车道、减速避让、向左变道、向右变道；</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在多车道对向直</w:t>
      </w:r>
      <w:proofErr w:type="gramStart"/>
      <w:r>
        <w:rPr>
          <w:rFonts w:ascii="宋体" w:hAnsi="宋体" w:hint="eastAsia"/>
          <w:snapToGrid w:val="0"/>
          <w:sz w:val="28"/>
          <w:szCs w:val="28"/>
        </w:rPr>
        <w:t>驶</w:t>
      </w:r>
      <w:proofErr w:type="gramEnd"/>
      <w:r>
        <w:rPr>
          <w:rFonts w:ascii="宋体" w:hAnsi="宋体" w:hint="eastAsia"/>
          <w:snapToGrid w:val="0"/>
          <w:sz w:val="28"/>
          <w:szCs w:val="28"/>
        </w:rPr>
        <w:t>交通场景内，与同向直</w:t>
      </w:r>
      <w:proofErr w:type="gramStart"/>
      <w:r>
        <w:rPr>
          <w:rFonts w:ascii="宋体" w:hAnsi="宋体" w:hint="eastAsia"/>
          <w:snapToGrid w:val="0"/>
          <w:sz w:val="28"/>
          <w:szCs w:val="28"/>
        </w:rPr>
        <w:t>驶</w:t>
      </w:r>
      <w:proofErr w:type="gramEnd"/>
      <w:r>
        <w:rPr>
          <w:rFonts w:ascii="宋体" w:hAnsi="宋体" w:hint="eastAsia"/>
          <w:snapToGrid w:val="0"/>
          <w:sz w:val="28"/>
          <w:szCs w:val="28"/>
        </w:rPr>
        <w:t>基本相同，根据不同的社会价值取向可以将预期轨迹分为状态保持、加速抢占车道、减速避让、向左变道、向右变道、向左同车道微调、向右同车道微调；</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在单车道同向直</w:t>
      </w:r>
      <w:proofErr w:type="gramStart"/>
      <w:r>
        <w:rPr>
          <w:rFonts w:ascii="宋体" w:hAnsi="宋体" w:hint="eastAsia"/>
          <w:snapToGrid w:val="0"/>
          <w:sz w:val="28"/>
          <w:szCs w:val="28"/>
        </w:rPr>
        <w:t>驶</w:t>
      </w:r>
      <w:proofErr w:type="gramEnd"/>
      <w:r>
        <w:rPr>
          <w:rFonts w:ascii="宋体" w:hAnsi="宋体" w:hint="eastAsia"/>
          <w:snapToGrid w:val="0"/>
          <w:sz w:val="28"/>
          <w:szCs w:val="28"/>
        </w:rPr>
        <w:t>交通场景内，根据不同的社会价值取向可以将预期轨迹分为状态保持、微调占道、向右微调让出车道、加速直行、减速；</w:t>
      </w:r>
    </w:p>
    <w:p w:rsidR="00676BAE" w:rsidRPr="004A7241"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在单车道对向直</w:t>
      </w:r>
      <w:proofErr w:type="gramStart"/>
      <w:r>
        <w:rPr>
          <w:rFonts w:ascii="宋体" w:hAnsi="宋体" w:hint="eastAsia"/>
          <w:snapToGrid w:val="0"/>
          <w:sz w:val="28"/>
          <w:szCs w:val="28"/>
        </w:rPr>
        <w:t>驶</w:t>
      </w:r>
      <w:proofErr w:type="gramEnd"/>
      <w:r>
        <w:rPr>
          <w:rFonts w:ascii="宋体" w:hAnsi="宋体" w:hint="eastAsia"/>
          <w:snapToGrid w:val="0"/>
          <w:sz w:val="28"/>
          <w:szCs w:val="28"/>
        </w:rPr>
        <w:t>交通场景内，根据不同的社会价值取向可以将预期轨迹分为状态保持、微调占道、向右微调让出车道、向左微调抢占车道、靠边停车避让；</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在交通路口场景内，根据车辆信号灯已知车辆的计划路口行为，如直行、右转、左转、掉头；</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根据不同的社会价值取向可以将预期轨迹分为保持原有计划行为、停车等待、暂缓原计划行为、取消原有计划行为、选取新的驾驶行为；</w:t>
      </w:r>
    </w:p>
    <w:p w:rsidR="00676BAE" w:rsidRDefault="00676BAE" w:rsidP="00676BAE">
      <w:pPr>
        <w:spacing w:line="360" w:lineRule="auto"/>
        <w:ind w:firstLineChars="200" w:firstLine="560"/>
        <w:rPr>
          <w:rFonts w:ascii="宋体" w:hAnsi="宋体"/>
          <w:bCs/>
          <w:snapToGrid w:val="0"/>
          <w:sz w:val="28"/>
          <w:szCs w:val="28"/>
        </w:rPr>
      </w:pPr>
      <w:r>
        <w:rPr>
          <w:rFonts w:ascii="宋体" w:hAnsi="宋体" w:hint="eastAsia"/>
          <w:snapToGrid w:val="0"/>
          <w:sz w:val="28"/>
          <w:szCs w:val="28"/>
        </w:rPr>
        <w:t>步骤2，分类形成预测轨迹数据集合后，</w:t>
      </w:r>
      <w:r w:rsidRPr="00F21BDE">
        <w:rPr>
          <w:rFonts w:ascii="宋体" w:hAnsi="宋体" w:hint="eastAsia"/>
          <w:snapToGrid w:val="0"/>
          <w:sz w:val="28"/>
          <w:szCs w:val="28"/>
        </w:rPr>
        <w:t>与实际轨迹进行对比，通过计算预</w:t>
      </w:r>
      <w:r w:rsidRPr="00F21BDE">
        <w:rPr>
          <w:rFonts w:ascii="宋体" w:hAnsi="宋体" w:hint="eastAsia"/>
          <w:snapToGrid w:val="0"/>
          <w:sz w:val="28"/>
          <w:szCs w:val="28"/>
        </w:rPr>
        <w:lastRenderedPageBreak/>
        <w:t>测轨迹和实际轨迹之间的距离计算候选</w:t>
      </w:r>
      <w:r w:rsidRPr="00993980">
        <w:rPr>
          <w:rFonts w:ascii="宋体" w:hAnsi="宋体" w:hint="eastAsia"/>
          <w:bCs/>
          <w:sz w:val="28"/>
          <w:szCs w:val="28"/>
        </w:rPr>
        <w:t>社会价值</w:t>
      </w:r>
      <w:proofErr w:type="gramStart"/>
      <w:r w:rsidRPr="00993980">
        <w:rPr>
          <w:rFonts w:ascii="宋体" w:hAnsi="宋体" w:hint="eastAsia"/>
          <w:bCs/>
          <w:sz w:val="28"/>
          <w:szCs w:val="28"/>
        </w:rPr>
        <w:t>取向</w:t>
      </w:r>
      <w:r w:rsidRPr="00F21BDE">
        <w:rPr>
          <w:rFonts w:ascii="宋体" w:hAnsi="宋体" w:hint="eastAsia"/>
          <w:snapToGrid w:val="0"/>
          <w:sz w:val="28"/>
          <w:szCs w:val="28"/>
        </w:rPr>
        <w:t>值</w:t>
      </w:r>
      <w:proofErr w:type="gramEnd"/>
      <w:r>
        <w:rPr>
          <w:rFonts w:ascii="宋体" w:hAnsi="宋体" w:hint="eastAsia"/>
          <w:snapToGrid w:val="0"/>
          <w:sz w:val="28"/>
          <w:szCs w:val="28"/>
        </w:rPr>
        <w:t>的</w:t>
      </w:r>
      <w:r w:rsidRPr="00F21BDE">
        <w:rPr>
          <w:rFonts w:ascii="宋体" w:hAnsi="宋体" w:hint="eastAsia"/>
          <w:snapToGrid w:val="0"/>
          <w:sz w:val="28"/>
          <w:szCs w:val="28"/>
        </w:rPr>
        <w:t>可能性以及分布，对</w:t>
      </w:r>
      <w:r w:rsidRPr="00993980">
        <w:rPr>
          <w:rFonts w:ascii="宋体" w:hAnsi="宋体" w:hint="eastAsia"/>
          <w:bCs/>
          <w:sz w:val="28"/>
          <w:szCs w:val="28"/>
        </w:rPr>
        <w:t>社会价值取向</w:t>
      </w:r>
      <w:r w:rsidRPr="00F21BDE">
        <w:rPr>
          <w:rFonts w:ascii="宋体" w:hAnsi="宋体" w:hint="eastAsia"/>
          <w:snapToGrid w:val="0"/>
          <w:sz w:val="28"/>
          <w:szCs w:val="28"/>
        </w:rPr>
        <w:t>进行实时的测量与评价</w:t>
      </w:r>
      <w:r>
        <w:rPr>
          <w:rFonts w:ascii="宋体" w:hAnsi="宋体" w:hint="eastAsia"/>
          <w:bCs/>
          <w:snapToGrid w:val="0"/>
          <w:sz w:val="28"/>
          <w:szCs w:val="28"/>
        </w:rPr>
        <w:t>，具体包括：</w:t>
      </w:r>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将不同的预测轨迹与观测获得的车辆实际轨迹进行偏差计算，偏差体现为对应轨迹点之间的欧氏距离的期望值，计算公式为：</w:t>
      </w:r>
    </w:p>
    <w:bookmarkStart w:id="0" w:name="_Hlk144744258"/>
    <w:p w:rsidR="00676BAE" w:rsidRDefault="00676BAE" w:rsidP="00676BAE">
      <w:pPr>
        <w:spacing w:line="360" w:lineRule="auto"/>
        <w:jc w:val="center"/>
        <w:rPr>
          <w:rFonts w:ascii="宋体" w:hAnsi="宋体"/>
          <w:snapToGrid w:val="0"/>
          <w:sz w:val="28"/>
          <w:szCs w:val="28"/>
        </w:rPr>
      </w:pPr>
      <w:r w:rsidRPr="006F7FBD">
        <w:rPr>
          <w:rFonts w:ascii="宋体" w:hAnsi="宋体"/>
          <w:snapToGrid w:val="0"/>
          <w:position w:val="-28"/>
          <w:sz w:val="28"/>
          <w:szCs w:val="28"/>
        </w:rPr>
        <w:object w:dxaOrig="315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8pt;height:34.8pt" o:ole="">
            <v:imagedata r:id="rId7" o:title=""/>
          </v:shape>
          <o:OLEObject Type="Embed" ProgID="Equation.DSMT4" ShapeID="_x0000_i1025" DrawAspect="Content" ObjectID="_1755503511" r:id="rId8"/>
        </w:object>
      </w:r>
      <w:bookmarkEnd w:id="0"/>
    </w:p>
    <w:p w:rsidR="00676BAE" w:rsidRDefault="00676BAE" w:rsidP="00676BAE">
      <w:pPr>
        <w:spacing w:line="360" w:lineRule="auto"/>
        <w:ind w:firstLineChars="200" w:firstLine="560"/>
        <w:rPr>
          <w:rFonts w:ascii="宋体" w:hAnsi="宋体"/>
          <w:snapToGrid w:val="0"/>
          <w:sz w:val="28"/>
          <w:szCs w:val="28"/>
        </w:rPr>
      </w:pPr>
      <w:r>
        <w:rPr>
          <w:rFonts w:ascii="宋体" w:hAnsi="宋体" w:hint="eastAsia"/>
          <w:snapToGrid w:val="0"/>
          <w:sz w:val="28"/>
          <w:szCs w:val="28"/>
        </w:rPr>
        <w:t>式中，</w:t>
      </w:r>
      <w:r w:rsidRPr="00517BEE">
        <w:rPr>
          <w:rFonts w:ascii="宋体" w:hAnsi="宋体"/>
          <w:snapToGrid w:val="0"/>
          <w:position w:val="-4"/>
          <w:sz w:val="28"/>
          <w:szCs w:val="28"/>
        </w:rPr>
        <w:object w:dxaOrig="220" w:dyaOrig="260">
          <v:shape id="_x0000_i1026" type="#_x0000_t75" style="width:10.8pt;height:13.2pt" o:ole="">
            <v:imagedata r:id="rId9" o:title=""/>
          </v:shape>
          <o:OLEObject Type="Embed" ProgID="Equation.DSMT4" ShapeID="_x0000_i1026" DrawAspect="Content" ObjectID="_1755503512" r:id="rId10"/>
        </w:object>
      </w:r>
      <w:r>
        <w:rPr>
          <w:rFonts w:ascii="宋体" w:hAnsi="宋体" w:hint="eastAsia"/>
          <w:snapToGrid w:val="0"/>
          <w:sz w:val="28"/>
          <w:szCs w:val="28"/>
        </w:rPr>
        <w:t>为偏差计算结果，</w:t>
      </w:r>
      <w:r w:rsidRPr="004D19D0">
        <w:rPr>
          <w:rFonts w:ascii="宋体" w:hAnsi="宋体"/>
          <w:snapToGrid w:val="0"/>
          <w:position w:val="-12"/>
          <w:sz w:val="28"/>
          <w:szCs w:val="28"/>
        </w:rPr>
        <w:object w:dxaOrig="700" w:dyaOrig="360">
          <v:shape id="_x0000_i1027" type="#_x0000_t75" style="width:34.8pt;height:19.2pt" o:ole="">
            <v:imagedata r:id="rId11" o:title=""/>
          </v:shape>
          <o:OLEObject Type="Embed" ProgID="Equation.DSMT4" ShapeID="_x0000_i1027" DrawAspect="Content" ObjectID="_1755503513" r:id="rId12"/>
        </w:object>
      </w:r>
      <w:r>
        <w:rPr>
          <w:rFonts w:ascii="宋体" w:hAnsi="宋体" w:hint="eastAsia"/>
          <w:snapToGrid w:val="0"/>
          <w:sz w:val="28"/>
          <w:szCs w:val="28"/>
        </w:rPr>
        <w:t>为预测轨迹的平面坐标，</w:t>
      </w:r>
      <w:r w:rsidRPr="004D19D0">
        <w:rPr>
          <w:rFonts w:ascii="宋体" w:hAnsi="宋体"/>
          <w:snapToGrid w:val="0"/>
          <w:position w:val="-12"/>
          <w:sz w:val="28"/>
          <w:szCs w:val="28"/>
        </w:rPr>
        <w:object w:dxaOrig="700" w:dyaOrig="499">
          <v:shape id="_x0000_i1028" type="#_x0000_t75" style="width:34.8pt;height:25.2pt" o:ole="">
            <v:imagedata r:id="rId13" o:title=""/>
          </v:shape>
          <o:OLEObject Type="Embed" ProgID="Equation.DSMT4" ShapeID="_x0000_i1028" DrawAspect="Content" ObjectID="_1755503514" r:id="rId14"/>
        </w:object>
      </w:r>
      <w:r>
        <w:rPr>
          <w:rFonts w:ascii="宋体" w:hAnsi="宋体" w:hint="eastAsia"/>
          <w:snapToGrid w:val="0"/>
          <w:sz w:val="28"/>
          <w:szCs w:val="28"/>
        </w:rPr>
        <w:t>为观测获得实际轨迹的平面坐标；</w:t>
      </w:r>
    </w:p>
    <w:p w:rsidR="00676BAE" w:rsidRDefault="00676BAE" w:rsidP="00676BAE">
      <w:pPr>
        <w:spacing w:line="360" w:lineRule="auto"/>
        <w:ind w:firstLine="570"/>
        <w:contextualSpacing/>
        <w:rPr>
          <w:rFonts w:ascii="宋体" w:hAnsi="宋体"/>
          <w:kern w:val="0"/>
          <w:sz w:val="28"/>
          <w:szCs w:val="28"/>
        </w:rPr>
      </w:pPr>
      <w:r>
        <w:rPr>
          <w:rFonts w:ascii="宋体" w:hAnsi="宋体" w:hint="eastAsia"/>
          <w:kern w:val="0"/>
          <w:sz w:val="28"/>
          <w:szCs w:val="28"/>
        </w:rPr>
        <w:t>步骤3，</w:t>
      </w:r>
      <w:r w:rsidRPr="003B7E5A">
        <w:rPr>
          <w:rFonts w:ascii="宋体" w:hAnsi="宋体" w:hint="eastAsia"/>
          <w:kern w:val="0"/>
          <w:sz w:val="28"/>
          <w:szCs w:val="28"/>
        </w:rPr>
        <w:t>根据不同预测轨迹的偏差值排序选择最符合的预测轨迹对应的社会价值取向作为目标车辆的</w:t>
      </w:r>
      <w:r>
        <w:rPr>
          <w:rFonts w:ascii="宋体" w:hAnsi="宋体" w:hint="eastAsia"/>
          <w:kern w:val="0"/>
          <w:sz w:val="28"/>
          <w:szCs w:val="28"/>
        </w:rPr>
        <w:t>社会价值取向判断值，用于后续进一步的轨迹预测；</w:t>
      </w:r>
    </w:p>
    <w:p w:rsidR="00676BAE" w:rsidRDefault="00676BAE" w:rsidP="00676BAE">
      <w:pPr>
        <w:spacing w:line="360" w:lineRule="auto"/>
        <w:ind w:firstLine="570"/>
        <w:contextualSpacing/>
        <w:rPr>
          <w:ins w:id="1" w:author="administrator" w:date="2023-09-06T11:04:00Z"/>
          <w:rFonts w:ascii="宋体" w:hAnsi="宋体" w:hint="eastAsia"/>
          <w:kern w:val="0"/>
          <w:sz w:val="28"/>
          <w:szCs w:val="28"/>
        </w:rPr>
      </w:pPr>
      <w:r>
        <w:rPr>
          <w:rFonts w:ascii="宋体" w:hAnsi="宋体" w:hint="eastAsia"/>
          <w:kern w:val="0"/>
          <w:sz w:val="28"/>
          <w:szCs w:val="28"/>
        </w:rPr>
        <w:t>公式表示为：</w:t>
      </w:r>
    </w:p>
    <w:p w:rsidR="00AF66CA" w:rsidRDefault="00AF66CA" w:rsidP="00676BAE">
      <w:pPr>
        <w:spacing w:line="360" w:lineRule="auto"/>
        <w:ind w:firstLine="570"/>
        <w:contextualSpacing/>
        <w:rPr>
          <w:rFonts w:ascii="宋体" w:hAnsi="宋体"/>
          <w:kern w:val="0"/>
          <w:sz w:val="28"/>
          <w:szCs w:val="28"/>
        </w:rPr>
      </w:pPr>
      <m:oMathPara>
        <m:oMath>
          <m:sSub>
            <m:sSubPr>
              <m:ctrlPr>
                <w:ins w:id="2" w:author="administrator" w:date="2023-09-06T11:04:00Z">
                  <w:rPr>
                    <w:rFonts w:ascii="Cambria Math" w:hAnsi="Cambria Math"/>
                    <w:kern w:val="0"/>
                    <w:sz w:val="28"/>
                    <w:szCs w:val="28"/>
                  </w:rPr>
                </w:ins>
              </m:ctrlPr>
            </m:sSubPr>
            <m:e>
              <m:r>
                <w:ins w:id="3" w:author="administrator" w:date="2023-09-06T11:05:00Z">
                  <w:rPr>
                    <w:rFonts w:ascii="Cambria Math" w:hAnsi="Cambria Math"/>
                    <w:kern w:val="0"/>
                    <w:sz w:val="28"/>
                    <w:szCs w:val="28"/>
                  </w:rPr>
                  <m:t>φ</m:t>
                </w:ins>
              </m:r>
            </m:e>
            <m:sub>
              <m:r>
                <w:ins w:id="4" w:author="administrator" w:date="2023-09-06T11:05:00Z">
                  <w:rPr>
                    <w:rFonts w:ascii="Cambria Math" w:hAnsi="Cambria Math"/>
                    <w:kern w:val="0"/>
                    <w:sz w:val="28"/>
                    <w:szCs w:val="28"/>
                  </w:rPr>
                  <m:t>1</m:t>
                </w:ins>
              </m:r>
            </m:sub>
          </m:sSub>
          <m:r>
            <w:ins w:id="5" w:author="administrator" w:date="2023-09-06T11:05:00Z">
              <w:rPr>
                <w:rFonts w:ascii="Cambria Math" w:hAnsi="Cambria Math"/>
                <w:kern w:val="0"/>
                <w:sz w:val="28"/>
                <w:szCs w:val="28"/>
              </w:rPr>
              <m:t>=</m:t>
            </w:ins>
          </m:r>
          <m:func>
            <m:funcPr>
              <m:ctrlPr>
                <w:ins w:id="6" w:author="administrator" w:date="2023-09-06T11:05:00Z">
                  <w:rPr>
                    <w:rFonts w:ascii="Cambria Math" w:hAnsi="Cambria Math"/>
                    <w:i/>
                    <w:kern w:val="0"/>
                    <w:sz w:val="28"/>
                    <w:szCs w:val="28"/>
                  </w:rPr>
                </w:ins>
              </m:ctrlPr>
            </m:funcPr>
            <m:fName>
              <m:r>
                <w:ins w:id="7" w:author="administrator" w:date="2023-09-06T11:05:00Z">
                  <m:rPr>
                    <m:sty m:val="p"/>
                  </m:rPr>
                  <w:rPr>
                    <w:rFonts w:ascii="Cambria Math" w:hAnsi="Cambria Math"/>
                    <w:kern w:val="0"/>
                    <w:sz w:val="28"/>
                    <w:szCs w:val="28"/>
                  </w:rPr>
                  <m:t>arg</m:t>
                </w:ins>
              </m:r>
            </m:fName>
            <m:e>
              <m:r>
                <w:ins w:id="8" w:author="administrator" w:date="2023-09-06T11:05:00Z">
                  <w:rPr>
                    <w:rFonts w:ascii="Cambria Math" w:hAnsi="Cambria Math"/>
                    <w:kern w:val="0"/>
                    <w:sz w:val="28"/>
                    <w:szCs w:val="28"/>
                  </w:rPr>
                  <m:t>min</m:t>
                </w:ins>
              </m:r>
              <m:sSub>
                <m:sSubPr>
                  <m:ctrlPr>
                    <w:ins w:id="9" w:author="administrator" w:date="2023-09-06T11:05:00Z">
                      <w:rPr>
                        <w:rFonts w:ascii="Cambria Math" w:hAnsi="Cambria Math"/>
                        <w:kern w:val="0"/>
                        <w:sz w:val="28"/>
                        <w:szCs w:val="28"/>
                      </w:rPr>
                    </w:ins>
                  </m:ctrlPr>
                </m:sSubPr>
                <m:e>
                  <m:r>
                    <w:ins w:id="10" w:author="administrator" w:date="2023-09-06T11:05:00Z">
                      <w:rPr>
                        <w:rFonts w:ascii="Cambria Math" w:hAnsi="Cambria Math"/>
                        <w:kern w:val="0"/>
                        <w:sz w:val="28"/>
                        <w:szCs w:val="28"/>
                      </w:rPr>
                      <m:t>∆</m:t>
                    </w:ins>
                  </m:r>
                </m:e>
                <m:sub>
                  <m:r>
                    <w:ins w:id="11" w:author="administrator" w:date="2023-09-06T11:05:00Z">
                      <w:rPr>
                        <w:rFonts w:ascii="Cambria Math" w:hAnsi="Cambria Math"/>
                        <w:kern w:val="0"/>
                        <w:sz w:val="28"/>
                        <w:szCs w:val="28"/>
                      </w:rPr>
                      <m:t>k</m:t>
                    </w:ins>
                  </m:r>
                </m:sub>
              </m:sSub>
            </m:e>
          </m:func>
        </m:oMath>
      </m:oMathPara>
    </w:p>
    <w:bookmarkStart w:id="12" w:name="_Hlk144744306"/>
    <w:p w:rsidR="00676BAE" w:rsidDel="00AF66CA" w:rsidRDefault="00676BAE" w:rsidP="00676BAE">
      <w:pPr>
        <w:spacing w:line="360" w:lineRule="auto"/>
        <w:contextualSpacing/>
        <w:jc w:val="center"/>
        <w:rPr>
          <w:del w:id="13" w:author="administrator" w:date="2023-09-06T11:05:00Z"/>
          <w:rFonts w:ascii="宋体" w:hAnsi="宋体"/>
          <w:kern w:val="0"/>
          <w:sz w:val="28"/>
          <w:szCs w:val="28"/>
        </w:rPr>
      </w:pPr>
      <w:del w:id="14" w:author="administrator" w:date="2023-09-06T11:05:00Z">
        <w:r w:rsidRPr="00744E45" w:rsidDel="00AF66CA">
          <w:rPr>
            <w:rFonts w:ascii="宋体" w:hAnsi="宋体"/>
            <w:kern w:val="0"/>
            <w:position w:val="-12"/>
            <w:sz w:val="28"/>
            <w:szCs w:val="28"/>
          </w:rPr>
          <w:object w:dxaOrig="1420" w:dyaOrig="360">
            <v:shape id="_x0000_i1029" type="#_x0000_t75" style="width:70.8pt;height:19.2pt" o:ole="">
              <v:imagedata r:id="rId15" o:title=""/>
            </v:shape>
            <o:OLEObject Type="Embed" ProgID="Equation.DSMT4" ShapeID="_x0000_i1029" DrawAspect="Content" ObjectID="_1755503515" r:id="rId16"/>
          </w:object>
        </w:r>
        <w:bookmarkEnd w:id="12"/>
      </w:del>
    </w:p>
    <w:p w:rsidR="00676BAE" w:rsidRDefault="00AF66CA" w:rsidP="00676BAE">
      <w:pPr>
        <w:spacing w:line="360" w:lineRule="auto"/>
        <w:ind w:firstLineChars="200" w:firstLine="560"/>
        <w:rPr>
          <w:rFonts w:ascii="宋体" w:hAnsi="宋体"/>
          <w:kern w:val="0"/>
          <w:sz w:val="28"/>
          <w:szCs w:val="28"/>
        </w:rPr>
      </w:pPr>
      <m:oMath>
        <m:sSub>
          <m:sSubPr>
            <m:ctrlPr>
              <w:ins w:id="15" w:author="administrator" w:date="2023-09-06T11:05:00Z">
                <w:rPr>
                  <w:rFonts w:ascii="Cambria Math" w:hAnsi="Cambria Math"/>
                  <w:kern w:val="0"/>
                  <w:sz w:val="28"/>
                  <w:szCs w:val="28"/>
                </w:rPr>
              </w:ins>
            </m:ctrlPr>
          </m:sSubPr>
          <m:e>
            <m:r>
              <w:ins w:id="16" w:author="administrator" w:date="2023-09-06T11:05:00Z">
                <w:rPr>
                  <w:rFonts w:ascii="Cambria Math" w:hAnsi="Cambria Math"/>
                  <w:kern w:val="0"/>
                  <w:sz w:val="28"/>
                  <w:szCs w:val="28"/>
                </w:rPr>
                <m:t>φ</m:t>
              </w:ins>
            </m:r>
          </m:e>
          <m:sub>
            <m:r>
              <w:ins w:id="17" w:author="administrator" w:date="2023-09-06T11:05:00Z">
                <w:rPr>
                  <w:rFonts w:ascii="Cambria Math" w:hAnsi="Cambria Math"/>
                  <w:kern w:val="0"/>
                  <w:sz w:val="28"/>
                  <w:szCs w:val="28"/>
                </w:rPr>
                <m:t>1</m:t>
              </w:ins>
            </m:r>
          </m:sub>
        </m:sSub>
      </m:oMath>
      <w:del w:id="18" w:author="administrator" w:date="2023-09-06T11:04:00Z">
        <w:r w:rsidR="00676BAE" w:rsidDel="00AF66CA">
          <w:rPr>
            <w:rFonts w:ascii="宋体" w:hAnsi="宋体"/>
            <w:kern w:val="0"/>
            <w:sz w:val="28"/>
            <w:szCs w:val="28"/>
          </w:rPr>
          <w:delText>K</w:delText>
        </w:r>
      </w:del>
      <w:r w:rsidR="00676BAE">
        <w:rPr>
          <w:rFonts w:ascii="宋体" w:hAnsi="宋体" w:hint="eastAsia"/>
          <w:kern w:val="0"/>
          <w:sz w:val="28"/>
          <w:szCs w:val="28"/>
        </w:rPr>
        <w:t>表示社会价值取向值。</w:t>
      </w:r>
    </w:p>
    <w:p w:rsidR="00A65EBB" w:rsidRPr="00163FA9" w:rsidRDefault="00676BAE" w:rsidP="00A65EBB">
      <w:pPr>
        <w:spacing w:line="360" w:lineRule="auto"/>
        <w:ind w:firstLineChars="200" w:firstLine="560"/>
        <w:rPr>
          <w:rFonts w:ascii="宋体" w:hAnsi="宋体"/>
          <w:kern w:val="0"/>
          <w:sz w:val="28"/>
          <w:szCs w:val="28"/>
        </w:rPr>
      </w:pPr>
      <w:r>
        <w:rPr>
          <w:rFonts w:ascii="宋体" w:hAnsi="宋体"/>
          <w:kern w:val="0"/>
          <w:sz w:val="28"/>
          <w:szCs w:val="28"/>
        </w:rPr>
        <w:t>2</w:t>
      </w:r>
      <w:r w:rsidR="00A65EBB">
        <w:rPr>
          <w:rFonts w:ascii="宋体" w:hAnsi="宋体" w:hint="eastAsia"/>
          <w:kern w:val="0"/>
          <w:sz w:val="28"/>
          <w:szCs w:val="28"/>
        </w:rPr>
        <w:t>、</w:t>
      </w:r>
      <w:bookmarkStart w:id="19" w:name="_Hlk90537041"/>
      <w:r w:rsidR="00A65EBB">
        <w:rPr>
          <w:rFonts w:ascii="宋体" w:hAnsi="宋体" w:hint="eastAsia"/>
          <w:kern w:val="0"/>
          <w:sz w:val="28"/>
          <w:szCs w:val="28"/>
        </w:rPr>
        <w:t>根据权利要求</w:t>
      </w:r>
      <w:r>
        <w:rPr>
          <w:rFonts w:ascii="宋体" w:hAnsi="宋体" w:hint="eastAsia"/>
          <w:kern w:val="0"/>
          <w:sz w:val="28"/>
          <w:szCs w:val="28"/>
        </w:rPr>
        <w:t>1</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基于社会价值取向的交通流预测方法</w:t>
      </w:r>
      <w:r w:rsidR="00A65EBB" w:rsidRPr="00E82A09">
        <w:rPr>
          <w:rFonts w:ascii="宋体" w:hAnsi="宋体"/>
          <w:kern w:val="0"/>
          <w:sz w:val="28"/>
          <w:szCs w:val="28"/>
        </w:rPr>
        <w:t>，其特征在于，</w:t>
      </w:r>
      <w:bookmarkEnd w:id="19"/>
      <w:r w:rsidR="00A65EBB">
        <w:rPr>
          <w:rFonts w:ascii="宋体" w:hAnsi="宋体" w:hint="eastAsia"/>
          <w:kern w:val="0"/>
          <w:sz w:val="28"/>
          <w:szCs w:val="28"/>
        </w:rPr>
        <w:t>所述步骤</w:t>
      </w:r>
      <w:proofErr w:type="gramStart"/>
      <w:r w:rsidR="00A65EBB">
        <w:rPr>
          <w:rFonts w:ascii="宋体" w:hAnsi="宋体" w:hint="eastAsia"/>
          <w:kern w:val="0"/>
          <w:sz w:val="28"/>
          <w:szCs w:val="28"/>
        </w:rPr>
        <w:t>一</w:t>
      </w:r>
      <w:proofErr w:type="gramEnd"/>
      <w:r w:rsidR="00A65EBB" w:rsidRPr="00F21BDE">
        <w:rPr>
          <w:rFonts w:ascii="宋体" w:hAnsi="宋体" w:hint="eastAsia"/>
          <w:bCs/>
          <w:snapToGrid w:val="0"/>
          <w:sz w:val="28"/>
          <w:szCs w:val="28"/>
        </w:rPr>
        <w:t>使用</w:t>
      </w:r>
      <w:r w:rsidR="00A65EBB" w:rsidRPr="00993980">
        <w:rPr>
          <w:rFonts w:ascii="宋体" w:hAnsi="宋体" w:hint="eastAsia"/>
          <w:bCs/>
          <w:sz w:val="28"/>
          <w:szCs w:val="28"/>
        </w:rPr>
        <w:t>社会价值取向</w:t>
      </w:r>
      <w:r w:rsidR="00A65EBB" w:rsidRPr="00F21BDE">
        <w:rPr>
          <w:rFonts w:ascii="宋体" w:hAnsi="宋体" w:hint="eastAsia"/>
          <w:bCs/>
          <w:snapToGrid w:val="0"/>
          <w:sz w:val="28"/>
          <w:szCs w:val="28"/>
        </w:rPr>
        <w:t>评价</w:t>
      </w:r>
      <w:r w:rsidR="00A65EBB" w:rsidRPr="00993980">
        <w:rPr>
          <w:rFonts w:ascii="宋体" w:hAnsi="宋体" w:hint="eastAsia"/>
          <w:bCs/>
          <w:sz w:val="28"/>
          <w:szCs w:val="28"/>
        </w:rPr>
        <w:t>驾驶车辆</w:t>
      </w:r>
      <w:r w:rsidR="00A65EBB" w:rsidRPr="00F21BDE">
        <w:rPr>
          <w:rFonts w:ascii="宋体" w:hAnsi="宋体" w:hint="eastAsia"/>
          <w:bCs/>
          <w:snapToGrid w:val="0"/>
          <w:sz w:val="28"/>
          <w:szCs w:val="28"/>
        </w:rPr>
        <w:t>的驾驶行为</w:t>
      </w:r>
      <w:r w:rsidR="00A65EBB">
        <w:rPr>
          <w:rFonts w:ascii="宋体" w:hAnsi="宋体" w:hint="eastAsia"/>
          <w:bCs/>
          <w:snapToGrid w:val="0"/>
          <w:sz w:val="28"/>
          <w:szCs w:val="28"/>
        </w:rPr>
        <w:t>包括：</w:t>
      </w:r>
    </w:p>
    <w:p w:rsidR="00A65EBB"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将</w:t>
      </w:r>
      <w:r w:rsidRPr="00993980">
        <w:rPr>
          <w:rFonts w:ascii="宋体" w:hAnsi="宋体" w:hint="eastAsia"/>
          <w:bCs/>
          <w:sz w:val="28"/>
          <w:szCs w:val="28"/>
        </w:rPr>
        <w:t>社会价值取向</w:t>
      </w:r>
      <w:r>
        <w:rPr>
          <w:rFonts w:ascii="宋体" w:hAnsi="宋体" w:hint="eastAsia"/>
          <w:bCs/>
          <w:sz w:val="28"/>
          <w:szCs w:val="28"/>
        </w:rPr>
        <w:t>的</w:t>
      </w:r>
      <w:r w:rsidRPr="00F21BDE">
        <w:rPr>
          <w:rFonts w:ascii="宋体" w:hAnsi="宋体" w:hint="eastAsia"/>
          <w:snapToGrid w:val="0"/>
          <w:sz w:val="28"/>
          <w:szCs w:val="28"/>
        </w:rPr>
        <w:t>效用函数</w:t>
      </w:r>
      <w:r>
        <w:rPr>
          <w:rFonts w:ascii="宋体" w:hAnsi="宋体" w:hint="eastAsia"/>
          <w:snapToGrid w:val="0"/>
          <w:sz w:val="28"/>
          <w:szCs w:val="28"/>
        </w:rPr>
        <w:t>g(•)</w:t>
      </w:r>
      <w:r w:rsidRPr="00F21BDE">
        <w:rPr>
          <w:rFonts w:ascii="宋体" w:hAnsi="宋体" w:hint="eastAsia"/>
          <w:snapToGrid w:val="0"/>
          <w:sz w:val="28"/>
          <w:szCs w:val="28"/>
        </w:rPr>
        <w:t>集成到非合作的动态博弈中，对车辆驾驶人进行建模</w:t>
      </w:r>
      <w:r>
        <w:rPr>
          <w:rFonts w:ascii="宋体" w:hAnsi="宋体" w:hint="eastAsia"/>
          <w:snapToGrid w:val="0"/>
          <w:sz w:val="28"/>
          <w:szCs w:val="28"/>
        </w:rPr>
        <w:t>以</w:t>
      </w:r>
      <w:r w:rsidRPr="00F21BDE">
        <w:rPr>
          <w:rFonts w:ascii="宋体" w:hAnsi="宋体" w:hint="eastAsia"/>
          <w:snapToGrid w:val="0"/>
          <w:sz w:val="28"/>
          <w:szCs w:val="28"/>
        </w:rPr>
        <w:t>获取最大化效用</w:t>
      </w:r>
      <w:r>
        <w:rPr>
          <w:rFonts w:ascii="宋体" w:hAnsi="宋体" w:hint="eastAsia"/>
          <w:snapToGrid w:val="0"/>
          <w:sz w:val="28"/>
          <w:szCs w:val="28"/>
        </w:rPr>
        <w:t>值；所述</w:t>
      </w:r>
      <w:r w:rsidRPr="00F21BDE">
        <w:rPr>
          <w:rFonts w:ascii="宋体" w:hAnsi="宋体" w:hint="eastAsia"/>
          <w:snapToGrid w:val="0"/>
          <w:sz w:val="28"/>
          <w:szCs w:val="28"/>
        </w:rPr>
        <w:t>效用函数</w:t>
      </w:r>
      <w:r>
        <w:rPr>
          <w:rFonts w:ascii="宋体" w:hAnsi="宋体" w:hint="eastAsia"/>
          <w:snapToGrid w:val="0"/>
          <w:sz w:val="28"/>
          <w:szCs w:val="28"/>
        </w:rPr>
        <w:t>g(•)的</w:t>
      </w:r>
      <w:proofErr w:type="gramStart"/>
      <w:r w:rsidRPr="00F21BDE">
        <w:rPr>
          <w:rFonts w:ascii="宋体" w:hAnsi="宋体" w:hint="eastAsia"/>
          <w:snapToGrid w:val="0"/>
          <w:sz w:val="28"/>
          <w:szCs w:val="28"/>
        </w:rPr>
        <w:t>加权值</w:t>
      </w:r>
      <w:proofErr w:type="gramEnd"/>
      <w:r w:rsidRPr="00F21BDE">
        <w:rPr>
          <w:rFonts w:ascii="宋体" w:hAnsi="宋体" w:hint="eastAsia"/>
          <w:snapToGrid w:val="0"/>
          <w:sz w:val="28"/>
          <w:szCs w:val="28"/>
        </w:rPr>
        <w:t>由</w:t>
      </w:r>
      <w:r w:rsidRPr="00993980">
        <w:rPr>
          <w:rFonts w:ascii="宋体" w:hAnsi="宋体" w:hint="eastAsia"/>
          <w:bCs/>
          <w:sz w:val="28"/>
          <w:szCs w:val="28"/>
        </w:rPr>
        <w:t>社会价值取向</w:t>
      </w:r>
      <w:r w:rsidRPr="00F21BDE">
        <w:rPr>
          <w:rFonts w:ascii="宋体" w:hAnsi="宋体" w:hint="eastAsia"/>
          <w:snapToGrid w:val="0"/>
          <w:sz w:val="28"/>
          <w:szCs w:val="28"/>
        </w:rPr>
        <w:t>进行计算</w:t>
      </w:r>
      <w:r>
        <w:rPr>
          <w:rFonts w:ascii="宋体" w:hAnsi="宋体" w:hint="eastAsia"/>
          <w:snapToGrid w:val="0"/>
          <w:sz w:val="28"/>
          <w:szCs w:val="28"/>
        </w:rPr>
        <w:t>获取</w:t>
      </w:r>
      <w:r w:rsidRPr="00F21BDE">
        <w:rPr>
          <w:rFonts w:ascii="宋体" w:hAnsi="宋体" w:hint="eastAsia"/>
          <w:snapToGrid w:val="0"/>
          <w:sz w:val="28"/>
          <w:szCs w:val="28"/>
        </w:rPr>
        <w:t>，效用函数</w:t>
      </w:r>
      <w:bookmarkStart w:id="20" w:name="_Hlk144745140"/>
      <w:r>
        <w:rPr>
          <w:rFonts w:ascii="宋体" w:hAnsi="宋体" w:hint="eastAsia"/>
          <w:snapToGrid w:val="0"/>
          <w:sz w:val="28"/>
          <w:szCs w:val="28"/>
        </w:rPr>
        <w:t>g(•)</w:t>
      </w:r>
      <w:bookmarkEnd w:id="20"/>
      <w:r w:rsidRPr="00F21BDE">
        <w:rPr>
          <w:rFonts w:ascii="宋体" w:hAnsi="宋体" w:hint="eastAsia"/>
          <w:snapToGrid w:val="0"/>
          <w:sz w:val="28"/>
          <w:szCs w:val="28"/>
        </w:rPr>
        <w:t>为：</w:t>
      </w:r>
    </w:p>
    <w:p w:rsidR="00A65EBB" w:rsidRPr="00B4403D" w:rsidRDefault="00424625" w:rsidP="00A65EBB">
      <w:pPr>
        <w:spacing w:line="360" w:lineRule="auto"/>
        <w:ind w:firstLineChars="200" w:firstLine="560"/>
        <w:contextualSpacing/>
        <w:jc w:val="center"/>
        <w:rPr>
          <w:rFonts w:ascii="宋体" w:hAnsi="宋体"/>
          <w:snapToGrid w:val="0"/>
          <w:sz w:val="28"/>
          <w:szCs w:val="28"/>
        </w:rPr>
      </w:pPr>
      <w:bookmarkStart w:id="21" w:name="_Hlk144744856"/>
      <w:ins w:id="22" w:author="administrator" w:date="2023-09-04T18:38:00Z">
        <w:r>
          <w:rPr>
            <w:rFonts w:ascii="宋体" w:hAnsi="宋体" w:hint="eastAsia"/>
            <w:snapToGrid w:val="0"/>
            <w:sz w:val="28"/>
            <w:szCs w:val="28"/>
          </w:rPr>
          <w:t>g(•)</w:t>
        </w:r>
        <w:r w:rsidDel="00424625">
          <w:rPr>
            <w:rFonts w:ascii="宋体" w:hAnsi="宋体" w:hint="eastAsia"/>
            <w:snapToGrid w:val="0"/>
            <w:sz w:val="28"/>
            <w:szCs w:val="28"/>
          </w:rPr>
          <w:t xml:space="preserve"> </w:t>
        </w:r>
      </w:ins>
      <w:del w:id="23" w:author="administrator" w:date="2023-09-04T18:38:00Z">
        <w:r w:rsidR="00A65EBB" w:rsidDel="00424625">
          <w:rPr>
            <w:rFonts w:ascii="宋体" w:hAnsi="宋体" w:hint="eastAsia"/>
            <w:snapToGrid w:val="0"/>
            <w:sz w:val="28"/>
            <w:szCs w:val="28"/>
          </w:rPr>
          <w:delText>g</w:delText>
        </w:r>
        <w:r w:rsidR="00A65EBB" w:rsidRPr="00B4403D" w:rsidDel="00424625">
          <w:rPr>
            <w:rFonts w:ascii="宋体" w:hAnsi="宋体" w:hint="eastAsia"/>
            <w:snapToGrid w:val="0"/>
            <w:sz w:val="28"/>
            <w:szCs w:val="28"/>
            <w:vertAlign w:val="subscript"/>
          </w:rPr>
          <w:delText>1</w:delText>
        </w:r>
      </w:del>
      <w:r w:rsidR="00A65EBB">
        <w:rPr>
          <w:rFonts w:ascii="宋体" w:hAnsi="宋体" w:hint="eastAsia"/>
          <w:snapToGrid w:val="0"/>
          <w:sz w:val="28"/>
          <w:szCs w:val="28"/>
        </w:rPr>
        <w:t>=cos(</w:t>
      </w:r>
      <w:r w:rsidR="00AF66CA">
        <w:rPr>
          <w:rFonts w:ascii="宋体" w:hAnsi="宋体"/>
          <w:noProof/>
          <w:position w:val="-12"/>
          <w:sz w:val="28"/>
          <w:szCs w:val="28"/>
        </w:rPr>
        <w:drawing>
          <wp:inline distT="0" distB="0" distL="0" distR="0">
            <wp:extent cx="167640" cy="228600"/>
            <wp:effectExtent l="0" t="0" r="0" b="0"/>
            <wp:docPr id="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00A65EBB">
        <w:rPr>
          <w:rFonts w:ascii="宋体" w:hAnsi="宋体" w:hint="eastAsia"/>
          <w:snapToGrid w:val="0"/>
          <w:sz w:val="28"/>
          <w:szCs w:val="28"/>
        </w:rPr>
        <w:t>)•r</w:t>
      </w:r>
      <w:r w:rsidR="00A65EBB" w:rsidRPr="003660AF">
        <w:rPr>
          <w:rFonts w:ascii="宋体" w:hAnsi="宋体" w:hint="eastAsia"/>
          <w:snapToGrid w:val="0"/>
          <w:sz w:val="28"/>
          <w:szCs w:val="28"/>
          <w:vertAlign w:val="subscript"/>
        </w:rPr>
        <w:t>1</w:t>
      </w:r>
      <w:r w:rsidR="00A65EBB">
        <w:rPr>
          <w:rFonts w:ascii="宋体" w:hAnsi="宋体" w:hint="eastAsia"/>
          <w:snapToGrid w:val="0"/>
          <w:sz w:val="28"/>
          <w:szCs w:val="28"/>
        </w:rPr>
        <w:t>(•)+sin(</w:t>
      </w:r>
      <w:r w:rsidR="00AF66CA">
        <w:rPr>
          <w:rFonts w:ascii="宋体" w:hAnsi="宋体"/>
          <w:noProof/>
          <w:position w:val="-12"/>
          <w:sz w:val="28"/>
          <w:szCs w:val="28"/>
        </w:rPr>
        <w:drawing>
          <wp:inline distT="0" distB="0" distL="0" distR="0">
            <wp:extent cx="167640" cy="228600"/>
            <wp:effectExtent l="0" t="0" r="0" b="0"/>
            <wp:docPr id="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00A65EBB">
        <w:rPr>
          <w:rFonts w:ascii="宋体" w:hAnsi="宋体" w:hint="eastAsia"/>
          <w:snapToGrid w:val="0"/>
          <w:sz w:val="28"/>
          <w:szCs w:val="28"/>
        </w:rPr>
        <w:t>)•r</w:t>
      </w:r>
      <w:r w:rsidR="00A65EBB">
        <w:rPr>
          <w:rFonts w:ascii="宋体" w:hAnsi="宋体" w:hint="eastAsia"/>
          <w:snapToGrid w:val="0"/>
          <w:sz w:val="28"/>
          <w:szCs w:val="28"/>
          <w:vertAlign w:val="subscript"/>
        </w:rPr>
        <w:t>2</w:t>
      </w:r>
      <w:r w:rsidR="00A65EBB">
        <w:rPr>
          <w:rFonts w:ascii="宋体" w:hAnsi="宋体" w:hint="eastAsia"/>
          <w:snapToGrid w:val="0"/>
          <w:sz w:val="28"/>
          <w:szCs w:val="28"/>
        </w:rPr>
        <w:t>(•)</w:t>
      </w:r>
      <w:bookmarkEnd w:id="21"/>
    </w:p>
    <w:p w:rsidR="00A65EBB" w:rsidRDefault="00A65EBB" w:rsidP="00A65EBB">
      <w:pPr>
        <w:spacing w:line="360" w:lineRule="auto"/>
        <w:ind w:firstLine="570"/>
        <w:contextualSpacing/>
        <w:rPr>
          <w:rFonts w:ascii="宋体" w:hAnsi="宋体"/>
          <w:snapToGrid w:val="0"/>
          <w:sz w:val="28"/>
          <w:szCs w:val="28"/>
        </w:rPr>
      </w:pPr>
      <w:r w:rsidRPr="00F21BDE">
        <w:rPr>
          <w:rFonts w:ascii="宋体" w:hAnsi="宋体" w:hint="eastAsia"/>
          <w:snapToGrid w:val="0"/>
          <w:sz w:val="28"/>
          <w:szCs w:val="28"/>
        </w:rPr>
        <w:t>其中，</w:t>
      </w:r>
      <w:bookmarkStart w:id="24" w:name="_Hlk144745178"/>
      <w:ins w:id="25" w:author="administrator" w:date="2023-09-04T18:39:00Z">
        <w:r w:rsidR="00424625">
          <w:rPr>
            <w:rFonts w:ascii="宋体" w:hAnsi="宋体" w:hint="eastAsia"/>
            <w:snapToGrid w:val="0"/>
            <w:sz w:val="28"/>
            <w:szCs w:val="28"/>
          </w:rPr>
          <w:t>r</w:t>
        </w:r>
        <w:r w:rsidR="00424625" w:rsidRPr="003660AF">
          <w:rPr>
            <w:rFonts w:ascii="宋体" w:hAnsi="宋体" w:hint="eastAsia"/>
            <w:snapToGrid w:val="0"/>
            <w:sz w:val="28"/>
            <w:szCs w:val="28"/>
            <w:vertAlign w:val="subscript"/>
          </w:rPr>
          <w:t>1</w:t>
        </w:r>
        <w:r w:rsidR="00424625">
          <w:rPr>
            <w:rFonts w:ascii="宋体" w:hAnsi="宋体" w:hint="eastAsia"/>
            <w:snapToGrid w:val="0"/>
            <w:sz w:val="28"/>
            <w:szCs w:val="28"/>
          </w:rPr>
          <w:t>(•)</w:t>
        </w:r>
      </w:ins>
      <w:del w:id="26" w:author="administrator" w:date="2023-09-04T18:39:00Z">
        <w:r w:rsidR="00AF66CA">
          <w:rPr>
            <w:rFonts w:ascii="宋体" w:hAnsi="宋体"/>
            <w:noProof/>
            <w:position w:val="-12"/>
            <w:sz w:val="28"/>
            <w:szCs w:val="28"/>
          </w:rPr>
          <w:drawing>
            <wp:inline distT="0" distB="0" distL="0" distR="0">
              <wp:extent cx="121920" cy="228600"/>
              <wp:effectExtent l="0" t="0" r="0" b="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920" cy="228600"/>
                      </a:xfrm>
                      <a:prstGeom prst="rect">
                        <a:avLst/>
                      </a:prstGeom>
                      <a:noFill/>
                      <a:ln>
                        <a:noFill/>
                      </a:ln>
                    </pic:spPr>
                  </pic:pic>
                </a:graphicData>
              </a:graphic>
            </wp:inline>
          </w:drawing>
        </w:r>
      </w:del>
      <w:r w:rsidRPr="00F21BDE">
        <w:rPr>
          <w:rFonts w:ascii="宋体" w:hAnsi="宋体" w:hint="eastAsia"/>
          <w:snapToGrid w:val="0"/>
          <w:sz w:val="28"/>
          <w:szCs w:val="28"/>
        </w:rPr>
        <w:t>和</w:t>
      </w:r>
      <w:ins w:id="27" w:author="administrator" w:date="2023-09-04T18:39:00Z">
        <w:r w:rsidR="00424625">
          <w:rPr>
            <w:rFonts w:ascii="宋体" w:hAnsi="宋体" w:hint="eastAsia"/>
            <w:snapToGrid w:val="0"/>
            <w:sz w:val="28"/>
            <w:szCs w:val="28"/>
          </w:rPr>
          <w:t>r</w:t>
        </w:r>
        <w:r w:rsidR="00424625">
          <w:rPr>
            <w:rFonts w:ascii="宋体" w:hAnsi="宋体" w:hint="eastAsia"/>
            <w:snapToGrid w:val="0"/>
            <w:sz w:val="28"/>
            <w:szCs w:val="28"/>
            <w:vertAlign w:val="subscript"/>
          </w:rPr>
          <w:t>2</w:t>
        </w:r>
        <w:r w:rsidR="00424625">
          <w:rPr>
            <w:rFonts w:ascii="宋体" w:hAnsi="宋体" w:hint="eastAsia"/>
            <w:snapToGrid w:val="0"/>
            <w:sz w:val="28"/>
            <w:szCs w:val="28"/>
          </w:rPr>
          <w:t>(•)</w:t>
        </w:r>
      </w:ins>
      <w:del w:id="28" w:author="administrator" w:date="2023-09-04T18:39:00Z">
        <w:r w:rsidR="00AF66CA">
          <w:rPr>
            <w:rFonts w:ascii="宋体" w:hAnsi="宋体"/>
            <w:noProof/>
            <w:position w:val="-12"/>
            <w:sz w:val="28"/>
            <w:szCs w:val="28"/>
          </w:rPr>
          <w:drawing>
            <wp:inline distT="0" distB="0" distL="0" distR="0">
              <wp:extent cx="137160" cy="228600"/>
              <wp:effectExtent l="0" t="0" r="0" b="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7160" cy="228600"/>
                      </a:xfrm>
                      <a:prstGeom prst="rect">
                        <a:avLst/>
                      </a:prstGeom>
                      <a:noFill/>
                      <a:ln>
                        <a:noFill/>
                      </a:ln>
                    </pic:spPr>
                  </pic:pic>
                </a:graphicData>
              </a:graphic>
            </wp:inline>
          </w:drawing>
        </w:r>
      </w:del>
      <w:r w:rsidRPr="00F21BDE">
        <w:rPr>
          <w:rFonts w:ascii="宋体" w:hAnsi="宋体" w:hint="eastAsia"/>
          <w:snapToGrid w:val="0"/>
          <w:sz w:val="28"/>
          <w:szCs w:val="28"/>
        </w:rPr>
        <w:t>分别为自身效用以及其他车辆效用</w:t>
      </w:r>
      <w:bookmarkEnd w:id="24"/>
      <w:r w:rsidRPr="00F21BDE">
        <w:rPr>
          <w:rFonts w:ascii="宋体" w:hAnsi="宋体" w:hint="eastAsia"/>
          <w:snapToGrid w:val="0"/>
          <w:sz w:val="28"/>
          <w:szCs w:val="28"/>
        </w:rPr>
        <w:t>，</w:t>
      </w:r>
      <w:r w:rsidR="00AF66CA">
        <w:rPr>
          <w:rFonts w:ascii="宋体" w:hAnsi="宋体"/>
          <w:noProof/>
          <w:position w:val="-12"/>
          <w:sz w:val="28"/>
          <w:szCs w:val="28"/>
        </w:rPr>
        <w:drawing>
          <wp:inline distT="0" distB="0" distL="0" distR="0">
            <wp:extent cx="167640" cy="228600"/>
            <wp:effectExtent l="0" t="0" r="0" b="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7640" cy="228600"/>
                    </a:xfrm>
                    <a:prstGeom prst="rect">
                      <a:avLst/>
                    </a:prstGeom>
                    <a:noFill/>
                    <a:ln>
                      <a:noFill/>
                    </a:ln>
                  </pic:spPr>
                </pic:pic>
              </a:graphicData>
            </a:graphic>
          </wp:inline>
        </w:drawing>
      </w:r>
      <w:r w:rsidRPr="00F21BDE">
        <w:rPr>
          <w:rFonts w:ascii="宋体" w:hAnsi="宋体" w:hint="eastAsia"/>
          <w:snapToGrid w:val="0"/>
          <w:sz w:val="28"/>
          <w:szCs w:val="28"/>
        </w:rPr>
        <w:t>为目标车辆的</w:t>
      </w:r>
      <w:bookmarkStart w:id="29" w:name="_GoBack"/>
      <w:r w:rsidRPr="00993980">
        <w:rPr>
          <w:rFonts w:ascii="宋体" w:hAnsi="宋体" w:hint="eastAsia"/>
          <w:bCs/>
          <w:sz w:val="28"/>
          <w:szCs w:val="28"/>
        </w:rPr>
        <w:t>社会价值取向</w:t>
      </w:r>
      <w:r w:rsidRPr="00F21BDE">
        <w:rPr>
          <w:rFonts w:ascii="宋体" w:hAnsi="宋体" w:hint="eastAsia"/>
          <w:snapToGrid w:val="0"/>
          <w:sz w:val="28"/>
          <w:szCs w:val="28"/>
        </w:rPr>
        <w:t>值</w:t>
      </w:r>
      <w:bookmarkEnd w:id="29"/>
      <w:r>
        <w:rPr>
          <w:rFonts w:ascii="宋体" w:hAnsi="宋体" w:hint="eastAsia"/>
          <w:snapToGrid w:val="0"/>
          <w:sz w:val="28"/>
          <w:szCs w:val="28"/>
        </w:rPr>
        <w:t>。</w:t>
      </w:r>
    </w:p>
    <w:p w:rsidR="00A65EBB" w:rsidRDefault="00676BAE" w:rsidP="00A65EBB">
      <w:pPr>
        <w:spacing w:line="360" w:lineRule="auto"/>
        <w:ind w:firstLine="570"/>
        <w:contextualSpacing/>
        <w:rPr>
          <w:rFonts w:ascii="宋体" w:hAnsi="宋体"/>
          <w:snapToGrid w:val="0"/>
          <w:sz w:val="28"/>
          <w:szCs w:val="28"/>
        </w:rPr>
      </w:pPr>
      <w:r>
        <w:rPr>
          <w:rFonts w:ascii="宋体" w:hAnsi="宋体"/>
          <w:kern w:val="0"/>
          <w:sz w:val="28"/>
          <w:szCs w:val="28"/>
        </w:rPr>
        <w:t>3</w:t>
      </w:r>
      <w:r w:rsidR="00A65EBB">
        <w:rPr>
          <w:rFonts w:ascii="宋体" w:hAnsi="宋体" w:hint="eastAsia"/>
          <w:kern w:val="0"/>
          <w:sz w:val="28"/>
          <w:szCs w:val="28"/>
        </w:rPr>
        <w:t>、根据权利要求</w:t>
      </w:r>
      <w:r>
        <w:rPr>
          <w:rFonts w:ascii="宋体" w:hAnsi="宋体" w:hint="eastAsia"/>
          <w:kern w:val="0"/>
          <w:sz w:val="28"/>
          <w:szCs w:val="28"/>
        </w:rPr>
        <w:t>2</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基于社会价值取向的交通流预测方法</w:t>
      </w:r>
      <w:r w:rsidR="00A65EBB" w:rsidRPr="00E82A09">
        <w:rPr>
          <w:rFonts w:ascii="宋体" w:hAnsi="宋体"/>
          <w:kern w:val="0"/>
          <w:sz w:val="28"/>
          <w:szCs w:val="28"/>
        </w:rPr>
        <w:t>，其特征在于，</w:t>
      </w:r>
      <w:bookmarkStart w:id="30" w:name="_Hlk127797248"/>
      <w:r w:rsidR="00A65EBB">
        <w:rPr>
          <w:rFonts w:ascii="宋体" w:hAnsi="宋体" w:hint="eastAsia"/>
          <w:kern w:val="0"/>
          <w:sz w:val="28"/>
          <w:szCs w:val="28"/>
        </w:rPr>
        <w:t>所述</w:t>
      </w:r>
      <w:r w:rsidR="00A65EBB" w:rsidRPr="00F21BDE">
        <w:rPr>
          <w:rFonts w:ascii="宋体" w:hAnsi="宋体" w:hint="eastAsia"/>
          <w:snapToGrid w:val="0"/>
          <w:sz w:val="28"/>
          <w:szCs w:val="28"/>
        </w:rPr>
        <w:t>获取</w:t>
      </w:r>
      <w:r w:rsidR="00A65EBB">
        <w:rPr>
          <w:rFonts w:ascii="宋体" w:hAnsi="宋体" w:hint="eastAsia"/>
          <w:snapToGrid w:val="0"/>
          <w:sz w:val="28"/>
          <w:szCs w:val="28"/>
        </w:rPr>
        <w:t>的</w:t>
      </w:r>
      <w:r w:rsidR="00A65EBB" w:rsidRPr="00F21BDE">
        <w:rPr>
          <w:rFonts w:ascii="宋体" w:hAnsi="宋体" w:hint="eastAsia"/>
          <w:snapToGrid w:val="0"/>
          <w:sz w:val="28"/>
          <w:szCs w:val="28"/>
        </w:rPr>
        <w:t>最大化效用</w:t>
      </w:r>
      <w:r w:rsidR="00A65EBB">
        <w:rPr>
          <w:rFonts w:ascii="宋体" w:hAnsi="宋体" w:hint="eastAsia"/>
          <w:snapToGrid w:val="0"/>
          <w:sz w:val="28"/>
          <w:szCs w:val="28"/>
        </w:rPr>
        <w:t>值包括：</w:t>
      </w:r>
    </w:p>
    <w:p w:rsidR="00A65EBB" w:rsidRPr="00F21BDE"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利他主义：</w:t>
      </w:r>
      <w:r>
        <w:rPr>
          <w:rFonts w:ascii="宋体" w:hAnsi="宋体" w:hint="eastAsia"/>
          <w:snapToGrid w:val="0"/>
          <w:sz w:val="28"/>
          <w:szCs w:val="28"/>
        </w:rPr>
        <w:t>不结合</w:t>
      </w:r>
      <w:r w:rsidRPr="00F21BDE">
        <w:rPr>
          <w:rFonts w:ascii="宋体" w:hAnsi="宋体" w:hint="eastAsia"/>
          <w:snapToGrid w:val="0"/>
          <w:sz w:val="28"/>
          <w:szCs w:val="28"/>
        </w:rPr>
        <w:t>车辆驾驶人自身结果的情况下，最大化博弈对立方的效用，对应</w:t>
      </w:r>
      <w:r w:rsidR="00CD5198" w:rsidRPr="0031697F">
        <w:rPr>
          <w:position w:val="-24"/>
        </w:rPr>
        <w:object w:dxaOrig="700" w:dyaOrig="620">
          <v:shape id="_x0000_i1035" type="#_x0000_t75" style="width:34.8pt;height:31.2pt" o:ole="">
            <v:imagedata r:id="rId20" o:title=""/>
          </v:shape>
          <o:OLEObject Type="Embed" ProgID="Equation.DSMT4" ShapeID="_x0000_i1035" DrawAspect="Content" ObjectID="_1755503516" r:id="rId21"/>
        </w:object>
      </w:r>
      <w:r w:rsidRPr="00F21BDE">
        <w:rPr>
          <w:rFonts w:ascii="宋体" w:hAnsi="宋体" w:hint="eastAsia"/>
          <w:snapToGrid w:val="0"/>
          <w:sz w:val="28"/>
          <w:szCs w:val="28"/>
        </w:rPr>
        <w:t>；</w:t>
      </w:r>
    </w:p>
    <w:p w:rsidR="00A65EBB" w:rsidRPr="00F21BDE"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亲社会主义：车辆驾驶人的行为意图为使整个群体获得最大化的效用，对</w:t>
      </w:r>
      <w:r w:rsidRPr="00F21BDE">
        <w:rPr>
          <w:rFonts w:ascii="宋体" w:hAnsi="宋体" w:hint="eastAsia"/>
          <w:snapToGrid w:val="0"/>
          <w:sz w:val="28"/>
          <w:szCs w:val="28"/>
        </w:rPr>
        <w:lastRenderedPageBreak/>
        <w:t>应</w:t>
      </w:r>
      <w:r w:rsidR="00CD5198" w:rsidRPr="0031697F">
        <w:rPr>
          <w:position w:val="-24"/>
        </w:rPr>
        <w:object w:dxaOrig="700" w:dyaOrig="620">
          <v:shape id="_x0000_i1036" type="#_x0000_t75" style="width:34.8pt;height:31.2pt" o:ole="">
            <v:imagedata r:id="rId22" o:title=""/>
          </v:shape>
          <o:OLEObject Type="Embed" ProgID="Equation.DSMT4" ShapeID="_x0000_i1036" DrawAspect="Content" ObjectID="_1755503517" r:id="rId23"/>
        </w:object>
      </w:r>
      <w:r w:rsidRPr="00F21BDE">
        <w:rPr>
          <w:rFonts w:ascii="宋体" w:hAnsi="宋体" w:hint="eastAsia"/>
          <w:snapToGrid w:val="0"/>
          <w:sz w:val="28"/>
          <w:szCs w:val="28"/>
        </w:rPr>
        <w:t>；</w:t>
      </w:r>
    </w:p>
    <w:p w:rsidR="00A65EBB" w:rsidRPr="00F21BDE"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利己主义：车辆驾驶人最大化自身的效用，不</w:t>
      </w:r>
      <w:r>
        <w:rPr>
          <w:rFonts w:ascii="宋体" w:hAnsi="宋体" w:hint="eastAsia"/>
          <w:snapToGrid w:val="0"/>
          <w:sz w:val="28"/>
          <w:szCs w:val="28"/>
        </w:rPr>
        <w:t>结合</w:t>
      </w:r>
      <w:r w:rsidRPr="00F21BDE">
        <w:rPr>
          <w:rFonts w:ascii="宋体" w:hAnsi="宋体" w:hint="eastAsia"/>
          <w:snapToGrid w:val="0"/>
          <w:sz w:val="28"/>
          <w:szCs w:val="28"/>
        </w:rPr>
        <w:t>对立方的效用，对应</w:t>
      </w:r>
      <w:r w:rsidR="00CD5198" w:rsidRPr="0031697F">
        <w:rPr>
          <w:position w:val="-12"/>
        </w:rPr>
        <w:object w:dxaOrig="639" w:dyaOrig="360">
          <v:shape id="_x0000_i1037" type="#_x0000_t75" style="width:31.8pt;height:18pt" o:ole="">
            <v:imagedata r:id="rId24" o:title=""/>
          </v:shape>
          <o:OLEObject Type="Embed" ProgID="Equation.DSMT4" ShapeID="_x0000_i1037" DrawAspect="Content" ObjectID="_1755503518" r:id="rId25"/>
        </w:object>
      </w:r>
      <w:r w:rsidRPr="00F21BDE">
        <w:rPr>
          <w:rFonts w:ascii="宋体" w:hAnsi="宋体" w:hint="eastAsia"/>
          <w:snapToGrid w:val="0"/>
          <w:sz w:val="28"/>
          <w:szCs w:val="28"/>
        </w:rPr>
        <w:t>；</w:t>
      </w:r>
    </w:p>
    <w:p w:rsidR="00A65EBB" w:rsidRPr="00F21BDE" w:rsidRDefault="00A65EBB" w:rsidP="00A65EBB">
      <w:pPr>
        <w:spacing w:line="360" w:lineRule="auto"/>
        <w:ind w:firstLineChars="200" w:firstLine="560"/>
        <w:contextualSpacing/>
        <w:rPr>
          <w:rFonts w:ascii="宋体" w:hAnsi="宋体"/>
          <w:snapToGrid w:val="0"/>
          <w:sz w:val="28"/>
          <w:szCs w:val="28"/>
        </w:rPr>
      </w:pPr>
      <w:r w:rsidRPr="00F21BDE">
        <w:rPr>
          <w:rFonts w:ascii="宋体" w:hAnsi="宋体" w:hint="eastAsia"/>
          <w:snapToGrid w:val="0"/>
          <w:sz w:val="28"/>
          <w:szCs w:val="28"/>
        </w:rPr>
        <w:t>竞争主义：车辆驾驶人最大化自身相对于对立方的效用比</w:t>
      </w:r>
      <w:r>
        <w:rPr>
          <w:rFonts w:ascii="宋体" w:hAnsi="宋体" w:hint="eastAsia"/>
          <w:snapToGrid w:val="0"/>
          <w:sz w:val="28"/>
          <w:szCs w:val="28"/>
        </w:rPr>
        <w:t>，对应</w:t>
      </w:r>
      <w:r w:rsidR="00CD5198" w:rsidRPr="0031697F">
        <w:rPr>
          <w:position w:val="-24"/>
        </w:rPr>
        <w:object w:dxaOrig="880" w:dyaOrig="620">
          <v:shape id="_x0000_i1038" type="#_x0000_t75" style="width:43.8pt;height:31.2pt" o:ole="">
            <v:imagedata r:id="rId26" o:title=""/>
          </v:shape>
          <o:OLEObject Type="Embed" ProgID="Equation.DSMT4" ShapeID="_x0000_i1038" DrawAspect="Content" ObjectID="_1755503519" r:id="rId27"/>
        </w:object>
      </w:r>
      <w:r>
        <w:rPr>
          <w:rFonts w:ascii="宋体" w:hAnsi="宋体" w:hint="eastAsia"/>
          <w:snapToGrid w:val="0"/>
          <w:sz w:val="28"/>
          <w:szCs w:val="28"/>
        </w:rPr>
        <w:t>。</w:t>
      </w:r>
      <w:bookmarkEnd w:id="30"/>
    </w:p>
    <w:p w:rsidR="00A65EBB" w:rsidRPr="00337D2D" w:rsidRDefault="00676BAE" w:rsidP="00A65EBB">
      <w:pPr>
        <w:spacing w:line="360" w:lineRule="auto"/>
        <w:ind w:firstLine="570"/>
        <w:contextualSpacing/>
        <w:rPr>
          <w:rFonts w:ascii="宋体" w:hAnsi="宋体"/>
          <w:kern w:val="0"/>
          <w:sz w:val="28"/>
          <w:szCs w:val="28"/>
        </w:rPr>
      </w:pPr>
      <w:r>
        <w:rPr>
          <w:rFonts w:ascii="宋体" w:hAnsi="宋体"/>
          <w:kern w:val="0"/>
          <w:sz w:val="28"/>
          <w:szCs w:val="28"/>
        </w:rPr>
        <w:t>4</w:t>
      </w:r>
      <w:r w:rsidR="00A65EBB">
        <w:rPr>
          <w:rFonts w:ascii="宋体" w:hAnsi="宋体" w:hint="eastAsia"/>
          <w:kern w:val="0"/>
          <w:sz w:val="28"/>
          <w:szCs w:val="28"/>
        </w:rPr>
        <w:t>、根据权利要求</w:t>
      </w:r>
      <w:r>
        <w:rPr>
          <w:rFonts w:ascii="宋体" w:hAnsi="宋体" w:hint="eastAsia"/>
          <w:kern w:val="0"/>
          <w:sz w:val="28"/>
          <w:szCs w:val="28"/>
        </w:rPr>
        <w:t>1</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基于社会价值取向的交通流预测方法</w:t>
      </w:r>
      <w:r w:rsidR="00A65EBB" w:rsidRPr="00E82A09">
        <w:rPr>
          <w:rFonts w:ascii="宋体" w:hAnsi="宋体"/>
          <w:kern w:val="0"/>
          <w:sz w:val="28"/>
          <w:szCs w:val="28"/>
        </w:rPr>
        <w:t>，其特征在于，</w:t>
      </w:r>
      <w:r w:rsidR="00A65EBB">
        <w:rPr>
          <w:rFonts w:ascii="宋体" w:hAnsi="宋体" w:hint="eastAsia"/>
          <w:kern w:val="0"/>
          <w:sz w:val="28"/>
          <w:szCs w:val="28"/>
        </w:rPr>
        <w:t>所述步骤三</w:t>
      </w:r>
      <w:r w:rsidR="00A65EBB" w:rsidRPr="00F21BDE">
        <w:rPr>
          <w:rFonts w:ascii="宋体" w:hAnsi="宋体" w:hint="eastAsia"/>
          <w:bCs/>
          <w:snapToGrid w:val="0"/>
          <w:sz w:val="28"/>
          <w:szCs w:val="28"/>
        </w:rPr>
        <w:t>基于</w:t>
      </w:r>
      <w:r w:rsidR="00A65EBB" w:rsidRPr="002159BA">
        <w:rPr>
          <w:rFonts w:ascii="宋体" w:hAnsi="宋体" w:hint="eastAsia"/>
          <w:bCs/>
          <w:sz w:val="28"/>
          <w:szCs w:val="28"/>
        </w:rPr>
        <w:t>社会价值取向</w:t>
      </w:r>
      <w:r w:rsidR="00A65EBB" w:rsidRPr="00F21BDE">
        <w:rPr>
          <w:rFonts w:ascii="宋体" w:hAnsi="宋体" w:hint="eastAsia"/>
          <w:bCs/>
          <w:snapToGrid w:val="0"/>
          <w:sz w:val="28"/>
          <w:szCs w:val="28"/>
        </w:rPr>
        <w:t>对目标车辆进行预测</w:t>
      </w:r>
      <w:r w:rsidR="00A65EBB">
        <w:rPr>
          <w:rFonts w:ascii="宋体" w:hAnsi="宋体" w:hint="eastAsia"/>
          <w:bCs/>
          <w:snapToGrid w:val="0"/>
          <w:sz w:val="28"/>
          <w:szCs w:val="28"/>
        </w:rPr>
        <w:t>包括：</w:t>
      </w:r>
    </w:p>
    <w:p w:rsidR="00A65EBB" w:rsidRPr="00EA7468"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t>（1）</w:t>
      </w:r>
      <w:r w:rsidRPr="00EA7468">
        <w:rPr>
          <w:rFonts w:ascii="宋体" w:hAnsi="宋体" w:hint="eastAsia"/>
          <w:bCs/>
          <w:snapToGrid w:val="0"/>
          <w:sz w:val="28"/>
          <w:szCs w:val="28"/>
        </w:rPr>
        <w:t>设定当前时刻为</w:t>
      </w:r>
      <w:r w:rsidRPr="00744E45">
        <w:rPr>
          <w:snapToGrid w:val="0"/>
          <w:position w:val="-12"/>
        </w:rPr>
        <w:object w:dxaOrig="260" w:dyaOrig="360">
          <v:shape id="_x0000_i1039" type="#_x0000_t75" style="width:12.6pt;height:19.2pt" o:ole="">
            <v:imagedata r:id="rId28" o:title=""/>
          </v:shape>
          <o:OLEObject Type="Embed" ProgID="Equation.DSMT4" ShapeID="_x0000_i1039" DrawAspect="Content" ObjectID="_1755503520" r:id="rId29"/>
        </w:object>
      </w:r>
      <w:r w:rsidRPr="00EA7468">
        <w:rPr>
          <w:rFonts w:ascii="宋体" w:hAnsi="宋体" w:hint="eastAsia"/>
          <w:bCs/>
          <w:snapToGrid w:val="0"/>
          <w:sz w:val="28"/>
          <w:szCs w:val="28"/>
        </w:rPr>
        <w:t>，设定验证时间</w:t>
      </w:r>
      <w:r w:rsidRPr="00CB32F3">
        <w:rPr>
          <w:snapToGrid w:val="0"/>
          <w:position w:val="-4"/>
        </w:rPr>
        <w:object w:dxaOrig="380" w:dyaOrig="260">
          <v:shape id="_x0000_i1040" type="#_x0000_t75" style="width:19.2pt;height:12.6pt" o:ole="">
            <v:imagedata r:id="rId30" o:title=""/>
          </v:shape>
          <o:OLEObject Type="Embed" ProgID="Equation.DSMT4" ShapeID="_x0000_i1040" DrawAspect="Content" ObjectID="_1755503521" r:id="rId31"/>
        </w:object>
      </w:r>
      <w:r w:rsidRPr="00EA7468">
        <w:rPr>
          <w:rFonts w:ascii="宋体" w:hAnsi="宋体" w:hint="eastAsia"/>
          <w:bCs/>
          <w:snapToGrid w:val="0"/>
          <w:sz w:val="28"/>
          <w:szCs w:val="28"/>
        </w:rPr>
        <w:t>为用于判断目标车辆</w:t>
      </w:r>
      <w:r w:rsidRPr="00EA7468">
        <w:rPr>
          <w:rFonts w:ascii="宋体" w:hAnsi="宋体"/>
          <w:bCs/>
          <w:snapToGrid w:val="0"/>
          <w:sz w:val="28"/>
          <w:szCs w:val="28"/>
        </w:rPr>
        <w:t>SVO</w:t>
      </w:r>
      <w:r w:rsidRPr="00EA7468">
        <w:rPr>
          <w:rFonts w:ascii="宋体" w:hAnsi="宋体" w:hint="eastAsia"/>
          <w:bCs/>
          <w:snapToGrid w:val="0"/>
          <w:sz w:val="28"/>
          <w:szCs w:val="28"/>
        </w:rPr>
        <w:t>值的动态更新观测时长，基于</w:t>
      </w:r>
      <w:r w:rsidRPr="00744E45">
        <w:rPr>
          <w:snapToGrid w:val="0"/>
          <w:position w:val="-12"/>
        </w:rPr>
        <w:object w:dxaOrig="800" w:dyaOrig="360">
          <v:shape id="_x0000_i1041" type="#_x0000_t75" style="width:40.2pt;height:19.2pt" o:ole="">
            <v:imagedata r:id="rId32" o:title=""/>
          </v:shape>
          <o:OLEObject Type="Embed" ProgID="Equation.DSMT4" ShapeID="_x0000_i1041" DrawAspect="Content" ObjectID="_1755503522" r:id="rId33"/>
        </w:object>
      </w:r>
      <w:r w:rsidRPr="00EA7468">
        <w:rPr>
          <w:rFonts w:ascii="宋体" w:hAnsi="宋体" w:hint="eastAsia"/>
          <w:bCs/>
          <w:snapToGrid w:val="0"/>
          <w:sz w:val="28"/>
          <w:szCs w:val="28"/>
        </w:rPr>
        <w:t>时刻到当前时刻</w:t>
      </w:r>
      <w:r w:rsidRPr="00744E45">
        <w:rPr>
          <w:snapToGrid w:val="0"/>
          <w:position w:val="-12"/>
        </w:rPr>
        <w:object w:dxaOrig="260" w:dyaOrig="360">
          <v:shape id="_x0000_i1042" type="#_x0000_t75" style="width:12.6pt;height:19.2pt" o:ole="">
            <v:imagedata r:id="rId34" o:title=""/>
          </v:shape>
          <o:OLEObject Type="Embed" ProgID="Equation.DSMT4" ShapeID="_x0000_i1042" DrawAspect="Content" ObjectID="_1755503523" r:id="rId35"/>
        </w:object>
      </w:r>
      <w:r w:rsidRPr="00EA7468">
        <w:rPr>
          <w:rFonts w:ascii="宋体" w:hAnsi="宋体" w:hint="eastAsia"/>
          <w:bCs/>
          <w:snapToGrid w:val="0"/>
          <w:sz w:val="28"/>
          <w:szCs w:val="28"/>
        </w:rPr>
        <w:t>观测获取的目标车辆的实际轨迹信息判断目标车辆当下的最优</w:t>
      </w:r>
      <w:ins w:id="31" w:author="administrator" w:date="2023-09-04T18:50:00Z">
        <w:r w:rsidR="00424625" w:rsidRPr="00993980">
          <w:rPr>
            <w:rFonts w:ascii="宋体" w:hAnsi="宋体" w:hint="eastAsia"/>
            <w:bCs/>
            <w:sz w:val="28"/>
            <w:szCs w:val="28"/>
          </w:rPr>
          <w:t>社会价值取向</w:t>
        </w:r>
      </w:ins>
      <w:r w:rsidRPr="00EA7468">
        <w:rPr>
          <w:rFonts w:ascii="宋体" w:hAnsi="宋体"/>
          <w:bCs/>
          <w:snapToGrid w:val="0"/>
          <w:sz w:val="28"/>
          <w:szCs w:val="28"/>
        </w:rPr>
        <w:t>SVO</w:t>
      </w:r>
      <w:r w:rsidRPr="00EA7468">
        <w:rPr>
          <w:rFonts w:ascii="宋体" w:hAnsi="宋体" w:hint="eastAsia"/>
          <w:bCs/>
          <w:snapToGrid w:val="0"/>
          <w:sz w:val="28"/>
          <w:szCs w:val="28"/>
        </w:rPr>
        <w:t>预测值，该预测值为实时更新值，用于后续未来轨迹的预测模型输入</w:t>
      </w:r>
      <w:r>
        <w:rPr>
          <w:rFonts w:ascii="宋体" w:hAnsi="宋体" w:hint="eastAsia"/>
          <w:bCs/>
          <w:snapToGrid w:val="0"/>
          <w:sz w:val="28"/>
          <w:szCs w:val="28"/>
        </w:rPr>
        <w:t>；</w:t>
      </w:r>
    </w:p>
    <w:p w:rsidR="00A65EBB" w:rsidRPr="00EA7468"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snapToGrid w:val="0"/>
          <w:sz w:val="28"/>
          <w:szCs w:val="28"/>
        </w:rPr>
        <w:t>（2）</w:t>
      </w:r>
      <w:r w:rsidRPr="00EA7468">
        <w:rPr>
          <w:rFonts w:ascii="宋体" w:hAnsi="宋体" w:hint="eastAsia"/>
          <w:snapToGrid w:val="0"/>
          <w:sz w:val="28"/>
          <w:szCs w:val="28"/>
        </w:rPr>
        <w:t>基于传感器捕捉目标车辆信息序列矩阵，包括纵向车速、纵向加速度、横摆角速度以及横摆角加速度，具体矩阵的表现形式为：</w:t>
      </w:r>
    </w:p>
    <w:p w:rsidR="00A65EBB" w:rsidRDefault="00A65EBB" w:rsidP="00A65EBB">
      <w:pPr>
        <w:spacing w:line="360" w:lineRule="auto"/>
        <w:contextualSpacing/>
        <w:jc w:val="center"/>
        <w:rPr>
          <w:rFonts w:ascii="宋体" w:hAnsi="宋体"/>
          <w:bCs/>
          <w:snapToGrid w:val="0"/>
          <w:sz w:val="28"/>
          <w:szCs w:val="28"/>
        </w:rPr>
      </w:pPr>
      <w:r w:rsidRPr="00744E45">
        <w:rPr>
          <w:rFonts w:ascii="宋体" w:hAnsi="宋体"/>
          <w:bCs/>
          <w:snapToGrid w:val="0"/>
          <w:position w:val="-76"/>
          <w:sz w:val="28"/>
          <w:szCs w:val="28"/>
        </w:rPr>
        <w:object w:dxaOrig="2780" w:dyaOrig="1640">
          <v:shape id="_x0000_i1043" type="#_x0000_t75" style="width:139.2pt;height:82.2pt" o:ole="">
            <v:imagedata r:id="rId36" o:title=""/>
          </v:shape>
          <o:OLEObject Type="Embed" ProgID="Equation.DSMT4" ShapeID="_x0000_i1043" DrawAspect="Content" ObjectID="_1755503524" r:id="rId37"/>
        </w:object>
      </w:r>
    </w:p>
    <w:p w:rsidR="00A65EBB"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t>其中，</w:t>
      </w:r>
      <w:r w:rsidRPr="00744E45">
        <w:rPr>
          <w:rFonts w:ascii="宋体" w:hAnsi="宋体"/>
          <w:bCs/>
          <w:snapToGrid w:val="0"/>
          <w:position w:val="-6"/>
          <w:sz w:val="28"/>
          <w:szCs w:val="28"/>
        </w:rPr>
        <w:object w:dxaOrig="260" w:dyaOrig="260">
          <v:shape id="_x0000_i1044" type="#_x0000_t75" style="width:12.6pt;height:12.6pt" o:ole="">
            <v:imagedata r:id="rId38" o:title=""/>
          </v:shape>
          <o:OLEObject Type="Embed" ProgID="Equation.DSMT4" ShapeID="_x0000_i1044" DrawAspect="Content" ObjectID="_1755503525" r:id="rId39"/>
        </w:object>
      </w:r>
      <w:r>
        <w:rPr>
          <w:rFonts w:ascii="宋体" w:hAnsi="宋体" w:hint="eastAsia"/>
          <w:bCs/>
          <w:snapToGrid w:val="0"/>
          <w:sz w:val="28"/>
          <w:szCs w:val="28"/>
        </w:rPr>
        <w:t>为目标车辆的信息序列矩阵，</w:t>
      </w:r>
      <w:r w:rsidRPr="00744E45">
        <w:rPr>
          <w:rFonts w:ascii="宋体" w:hAnsi="宋体"/>
          <w:bCs/>
          <w:snapToGrid w:val="0"/>
          <w:position w:val="-12"/>
          <w:sz w:val="28"/>
          <w:szCs w:val="28"/>
        </w:rPr>
        <w:object w:dxaOrig="220" w:dyaOrig="360">
          <v:shape id="_x0000_i1045" type="#_x0000_t75" style="width:10.8pt;height:19.2pt" o:ole="">
            <v:imagedata r:id="rId40" o:title=""/>
          </v:shape>
          <o:OLEObject Type="Embed" ProgID="Equation.DSMT4" ShapeID="_x0000_i1045" DrawAspect="Content" ObjectID="_1755503526" r:id="rId41"/>
        </w:object>
      </w:r>
      <w:r>
        <w:rPr>
          <w:rFonts w:ascii="宋体" w:hAnsi="宋体" w:hint="eastAsia"/>
          <w:bCs/>
          <w:snapToGrid w:val="0"/>
          <w:sz w:val="28"/>
          <w:szCs w:val="28"/>
        </w:rPr>
        <w:t>为目标车辆对应时刻纵向车速，</w:t>
      </w:r>
      <w:r w:rsidRPr="000263EB">
        <w:rPr>
          <w:rFonts w:ascii="宋体" w:hAnsi="宋体"/>
          <w:bCs/>
          <w:snapToGrid w:val="0"/>
          <w:position w:val="-12"/>
          <w:sz w:val="28"/>
          <w:szCs w:val="28"/>
        </w:rPr>
        <w:object w:dxaOrig="240" w:dyaOrig="360">
          <v:shape id="_x0000_i1046" type="#_x0000_t75" style="width:12pt;height:19.2pt" o:ole="">
            <v:imagedata r:id="rId42" o:title=""/>
          </v:shape>
          <o:OLEObject Type="Embed" ProgID="Equation.DSMT4" ShapeID="_x0000_i1046" DrawAspect="Content" ObjectID="_1755503527" r:id="rId43"/>
        </w:object>
      </w:r>
      <w:r>
        <w:rPr>
          <w:rFonts w:ascii="宋体" w:hAnsi="宋体" w:hint="eastAsia"/>
          <w:bCs/>
          <w:snapToGrid w:val="0"/>
          <w:sz w:val="28"/>
          <w:szCs w:val="28"/>
        </w:rPr>
        <w:t>为目标车辆对应时刻纵向加速度，</w:t>
      </w:r>
      <w:r w:rsidRPr="000263EB">
        <w:rPr>
          <w:rFonts w:ascii="宋体" w:hAnsi="宋体"/>
          <w:bCs/>
          <w:snapToGrid w:val="0"/>
          <w:position w:val="-12"/>
          <w:sz w:val="28"/>
          <w:szCs w:val="28"/>
        </w:rPr>
        <w:object w:dxaOrig="260" w:dyaOrig="360">
          <v:shape id="_x0000_i1047" type="#_x0000_t75" style="width:12.6pt;height:19.2pt" o:ole="">
            <v:imagedata r:id="rId44" o:title=""/>
          </v:shape>
          <o:OLEObject Type="Embed" ProgID="Equation.DSMT4" ShapeID="_x0000_i1047" DrawAspect="Content" ObjectID="_1755503528" r:id="rId45"/>
        </w:object>
      </w:r>
      <w:r>
        <w:rPr>
          <w:rFonts w:ascii="宋体" w:hAnsi="宋体" w:hint="eastAsia"/>
          <w:bCs/>
          <w:snapToGrid w:val="0"/>
          <w:sz w:val="28"/>
          <w:szCs w:val="28"/>
        </w:rPr>
        <w:t>为目标车辆对应时刻</w:t>
      </w:r>
      <w:r w:rsidRPr="00F21BDE">
        <w:rPr>
          <w:rFonts w:ascii="宋体" w:hAnsi="宋体" w:hint="eastAsia"/>
          <w:snapToGrid w:val="0"/>
          <w:sz w:val="28"/>
          <w:szCs w:val="28"/>
        </w:rPr>
        <w:t>横摆角速度</w:t>
      </w:r>
      <w:r>
        <w:rPr>
          <w:rFonts w:ascii="宋体" w:hAnsi="宋体" w:hint="eastAsia"/>
          <w:bCs/>
          <w:snapToGrid w:val="0"/>
          <w:sz w:val="28"/>
          <w:szCs w:val="28"/>
        </w:rPr>
        <w:t>，</w:t>
      </w:r>
      <w:r w:rsidRPr="000263EB">
        <w:rPr>
          <w:rFonts w:ascii="宋体" w:hAnsi="宋体"/>
          <w:bCs/>
          <w:snapToGrid w:val="0"/>
          <w:position w:val="-12"/>
          <w:sz w:val="28"/>
          <w:szCs w:val="28"/>
        </w:rPr>
        <w:object w:dxaOrig="260" w:dyaOrig="360">
          <v:shape id="_x0000_i1048" type="#_x0000_t75" style="width:12.6pt;height:19.2pt" o:ole="">
            <v:imagedata r:id="rId46" o:title=""/>
          </v:shape>
          <o:OLEObject Type="Embed" ProgID="Equation.DSMT4" ShapeID="_x0000_i1048" DrawAspect="Content" ObjectID="_1755503529" r:id="rId47"/>
        </w:object>
      </w:r>
      <w:r>
        <w:rPr>
          <w:rFonts w:ascii="宋体" w:hAnsi="宋体" w:hint="eastAsia"/>
          <w:bCs/>
          <w:snapToGrid w:val="0"/>
          <w:sz w:val="28"/>
          <w:szCs w:val="28"/>
        </w:rPr>
        <w:t>为目标车辆对应时刻</w:t>
      </w:r>
      <w:r w:rsidRPr="00F21BDE">
        <w:rPr>
          <w:rFonts w:ascii="宋体" w:hAnsi="宋体" w:hint="eastAsia"/>
          <w:snapToGrid w:val="0"/>
          <w:sz w:val="28"/>
          <w:szCs w:val="28"/>
        </w:rPr>
        <w:t>横摆角加速度</w:t>
      </w:r>
      <w:r>
        <w:rPr>
          <w:rFonts w:ascii="宋体" w:hAnsi="宋体" w:hint="eastAsia"/>
          <w:bCs/>
          <w:snapToGrid w:val="0"/>
          <w:sz w:val="28"/>
          <w:szCs w:val="28"/>
        </w:rPr>
        <w:t>；</w:t>
      </w:r>
    </w:p>
    <w:p w:rsidR="00A65EBB" w:rsidRPr="003B7E5A" w:rsidRDefault="00A65EBB" w:rsidP="00A65EBB">
      <w:pPr>
        <w:spacing w:line="360" w:lineRule="auto"/>
        <w:ind w:firstLineChars="200" w:firstLine="560"/>
        <w:contextualSpacing/>
        <w:rPr>
          <w:rFonts w:ascii="宋体" w:hAnsi="宋体"/>
          <w:snapToGrid w:val="0"/>
          <w:sz w:val="28"/>
          <w:szCs w:val="28"/>
        </w:rPr>
      </w:pPr>
      <w:r w:rsidRPr="003B7E5A">
        <w:rPr>
          <w:rFonts w:ascii="宋体" w:hAnsi="宋体" w:hint="eastAsia"/>
          <w:snapToGrid w:val="0"/>
          <w:sz w:val="28"/>
          <w:szCs w:val="28"/>
        </w:rPr>
        <w:t>将目标车辆的信息序列矩阵</w:t>
      </w:r>
      <w:r w:rsidRPr="00744E45">
        <w:rPr>
          <w:snapToGrid w:val="0"/>
        </w:rPr>
        <w:object w:dxaOrig="260" w:dyaOrig="260">
          <v:shape id="_x0000_i1049" type="#_x0000_t75" style="width:12.6pt;height:12.6pt" o:ole="">
            <v:imagedata r:id="rId38" o:title=""/>
          </v:shape>
          <o:OLEObject Type="Embed" ProgID="Equation.DSMT4" ShapeID="_x0000_i1049" DrawAspect="Content" ObjectID="_1755503530" r:id="rId48"/>
        </w:object>
      </w:r>
      <w:r w:rsidRPr="003B7E5A">
        <w:rPr>
          <w:rFonts w:ascii="宋体" w:hAnsi="宋体" w:hint="eastAsia"/>
          <w:snapToGrid w:val="0"/>
          <w:sz w:val="28"/>
          <w:szCs w:val="28"/>
        </w:rPr>
        <w:t>输入现有的基于车辆动力学的模型生成目标车辆预</w:t>
      </w:r>
      <w:r>
        <w:rPr>
          <w:rFonts w:ascii="宋体" w:hAnsi="宋体" w:hint="eastAsia"/>
          <w:snapToGrid w:val="0"/>
          <w:sz w:val="28"/>
          <w:szCs w:val="28"/>
        </w:rPr>
        <w:t>测</w:t>
      </w:r>
      <w:r w:rsidRPr="003B7E5A">
        <w:rPr>
          <w:rFonts w:ascii="宋体" w:hAnsi="宋体" w:hint="eastAsia"/>
          <w:snapToGrid w:val="0"/>
          <w:sz w:val="28"/>
          <w:szCs w:val="28"/>
        </w:rPr>
        <w:t>轨迹，生成的预测轨迹为对目标车辆未来轨迹形成</w:t>
      </w:r>
      <w:r>
        <w:rPr>
          <w:rFonts w:ascii="宋体" w:hAnsi="宋体" w:hint="eastAsia"/>
          <w:snapToGrid w:val="0"/>
          <w:sz w:val="28"/>
          <w:szCs w:val="28"/>
        </w:rPr>
        <w:t>的</w:t>
      </w:r>
      <w:r w:rsidRPr="003B7E5A">
        <w:rPr>
          <w:rFonts w:ascii="宋体" w:hAnsi="宋体" w:hint="eastAsia"/>
          <w:snapToGrid w:val="0"/>
          <w:sz w:val="28"/>
          <w:szCs w:val="28"/>
        </w:rPr>
        <w:t>分布：</w:t>
      </w:r>
    </w:p>
    <w:bookmarkStart w:id="32" w:name="_Hlk144745318"/>
    <w:p w:rsidR="00A65EBB" w:rsidRDefault="00A65EBB" w:rsidP="00A65EBB">
      <w:pPr>
        <w:spacing w:line="360" w:lineRule="auto"/>
        <w:contextualSpacing/>
        <w:jc w:val="center"/>
        <w:rPr>
          <w:rFonts w:ascii="宋体" w:hAnsi="宋体"/>
          <w:bCs/>
          <w:snapToGrid w:val="0"/>
          <w:sz w:val="28"/>
          <w:szCs w:val="28"/>
        </w:rPr>
      </w:pPr>
      <w:r w:rsidRPr="00744E45">
        <w:rPr>
          <w:rFonts w:ascii="宋体" w:hAnsi="宋体"/>
          <w:bCs/>
          <w:snapToGrid w:val="0"/>
          <w:position w:val="-70"/>
          <w:sz w:val="28"/>
          <w:szCs w:val="28"/>
        </w:rPr>
        <w:object w:dxaOrig="6580" w:dyaOrig="1520">
          <v:shape id="_x0000_i1050" type="#_x0000_t75" style="width:328.2pt;height:76.8pt" o:ole="">
            <v:imagedata r:id="rId49" o:title=""/>
          </v:shape>
          <o:OLEObject Type="Embed" ProgID="Equation.DSMT4" ShapeID="_x0000_i1050" DrawAspect="Content" ObjectID="_1755503531" r:id="rId50"/>
        </w:object>
      </w:r>
      <w:bookmarkEnd w:id="32"/>
    </w:p>
    <w:p w:rsidR="00A65EBB" w:rsidRPr="003B7E5A"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t>其中，</w:t>
      </w:r>
      <w:r w:rsidRPr="00805C59">
        <w:rPr>
          <w:rFonts w:ascii="宋体" w:hAnsi="宋体"/>
          <w:bCs/>
          <w:snapToGrid w:val="0"/>
          <w:position w:val="-4"/>
          <w:sz w:val="28"/>
          <w:szCs w:val="28"/>
        </w:rPr>
        <w:object w:dxaOrig="340" w:dyaOrig="260">
          <v:shape id="_x0000_i1051" type="#_x0000_t75" style="width:17.4pt;height:12.6pt" o:ole="">
            <v:imagedata r:id="rId51" o:title=""/>
          </v:shape>
          <o:OLEObject Type="Embed" ProgID="Equation.DSMT4" ShapeID="_x0000_i1051" DrawAspect="Content" ObjectID="_1755503532" r:id="rId52"/>
        </w:object>
      </w:r>
      <w:r>
        <w:rPr>
          <w:rFonts w:ascii="宋体" w:hAnsi="宋体" w:hint="eastAsia"/>
          <w:bCs/>
          <w:snapToGrid w:val="0"/>
          <w:sz w:val="28"/>
          <w:szCs w:val="28"/>
        </w:rPr>
        <w:t>为轨迹分布矩阵，</w:t>
      </w:r>
      <w:r w:rsidRPr="00597E37">
        <w:rPr>
          <w:rFonts w:ascii="宋体" w:hAnsi="宋体"/>
          <w:bCs/>
          <w:snapToGrid w:val="0"/>
          <w:position w:val="-16"/>
          <w:sz w:val="28"/>
          <w:szCs w:val="28"/>
        </w:rPr>
        <w:object w:dxaOrig="780" w:dyaOrig="440">
          <v:shape id="_x0000_i1052" type="#_x0000_t75" style="width:39.6pt;height:22.2pt" o:ole="">
            <v:imagedata r:id="rId53" o:title=""/>
          </v:shape>
          <o:OLEObject Type="Embed" ProgID="Equation.DSMT4" ShapeID="_x0000_i1052" DrawAspect="Content" ObjectID="_1755503533" r:id="rId54"/>
        </w:object>
      </w:r>
      <w:r>
        <w:rPr>
          <w:rFonts w:ascii="宋体" w:hAnsi="宋体" w:hint="eastAsia"/>
          <w:bCs/>
          <w:snapToGrid w:val="0"/>
          <w:sz w:val="28"/>
          <w:szCs w:val="28"/>
        </w:rPr>
        <w:t>为</w:t>
      </w:r>
      <w:bookmarkStart w:id="33" w:name="_Hlk144744671"/>
      <w:r>
        <w:rPr>
          <w:rFonts w:ascii="宋体" w:hAnsi="宋体" w:hint="eastAsia"/>
          <w:bCs/>
          <w:snapToGrid w:val="0"/>
          <w:sz w:val="28"/>
          <w:szCs w:val="28"/>
        </w:rPr>
        <w:t>目标车辆</w:t>
      </w:r>
      <w:bookmarkEnd w:id="33"/>
      <w:r>
        <w:rPr>
          <w:rFonts w:ascii="宋体" w:hAnsi="宋体" w:hint="eastAsia"/>
          <w:bCs/>
          <w:snapToGrid w:val="0"/>
          <w:sz w:val="28"/>
          <w:szCs w:val="28"/>
        </w:rPr>
        <w:t>位置坐标，</w:t>
      </w:r>
      <w:r w:rsidRPr="00744E45">
        <w:rPr>
          <w:rFonts w:ascii="宋体" w:hAnsi="宋体"/>
          <w:bCs/>
          <w:snapToGrid w:val="0"/>
          <w:position w:val="-14"/>
          <w:sz w:val="28"/>
          <w:szCs w:val="28"/>
        </w:rPr>
        <w:object w:dxaOrig="220" w:dyaOrig="400">
          <v:shape id="_x0000_i1053" type="#_x0000_t75" style="width:10.8pt;height:19.8pt" o:ole="">
            <v:imagedata r:id="rId55" o:title=""/>
          </v:shape>
          <o:OLEObject Type="Embed" ProgID="Equation.DSMT4" ShapeID="_x0000_i1053" DrawAspect="Content" ObjectID="_1755503534" r:id="rId56"/>
        </w:object>
      </w:r>
      <w:r>
        <w:rPr>
          <w:rFonts w:ascii="宋体" w:hAnsi="宋体" w:hint="eastAsia"/>
          <w:bCs/>
          <w:snapToGrid w:val="0"/>
          <w:sz w:val="28"/>
          <w:szCs w:val="28"/>
        </w:rPr>
        <w:t>为位置坐标对应时刻，则</w:t>
      </w:r>
      <w:r w:rsidRPr="000263EB">
        <w:rPr>
          <w:rFonts w:ascii="宋体" w:hAnsi="宋体"/>
          <w:bCs/>
          <w:snapToGrid w:val="0"/>
          <w:position w:val="-16"/>
          <w:sz w:val="28"/>
          <w:szCs w:val="28"/>
        </w:rPr>
        <w:object w:dxaOrig="1040" w:dyaOrig="440">
          <v:shape id="_x0000_i1054" type="#_x0000_t75" style="width:52.2pt;height:22.2pt" o:ole="">
            <v:imagedata r:id="rId57" o:title=""/>
          </v:shape>
          <o:OLEObject Type="Embed" ProgID="Equation.DSMT4" ShapeID="_x0000_i1054" DrawAspect="Content" ObjectID="_1755503535" r:id="rId58"/>
        </w:object>
      </w:r>
      <w:r>
        <w:rPr>
          <w:rFonts w:ascii="宋体" w:hAnsi="宋体" w:hint="eastAsia"/>
          <w:bCs/>
          <w:snapToGrid w:val="0"/>
          <w:sz w:val="28"/>
          <w:szCs w:val="28"/>
        </w:rPr>
        <w:t>为目标车辆轨迹点；</w:t>
      </w:r>
    </w:p>
    <w:p w:rsidR="00A65EBB" w:rsidRPr="0066196B"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lastRenderedPageBreak/>
        <w:t>（3）</w:t>
      </w:r>
      <w:r w:rsidRPr="0066196B">
        <w:rPr>
          <w:rFonts w:ascii="宋体" w:hAnsi="宋体" w:hint="eastAsia"/>
          <w:bCs/>
          <w:snapToGrid w:val="0"/>
          <w:sz w:val="28"/>
          <w:szCs w:val="28"/>
        </w:rPr>
        <w:t>将预测轨迹的分布矩阵</w:t>
      </w:r>
      <w:r w:rsidRPr="00BE3E24">
        <w:rPr>
          <w:snapToGrid w:val="0"/>
          <w:position w:val="-4"/>
        </w:rPr>
        <w:object w:dxaOrig="340" w:dyaOrig="260">
          <v:shape id="_x0000_i1055" type="#_x0000_t75" style="width:17.4pt;height:12.6pt" o:ole="">
            <v:imagedata r:id="rId59" o:title=""/>
          </v:shape>
          <o:OLEObject Type="Embed" ProgID="Equation.DSMT4" ShapeID="_x0000_i1055" DrawAspect="Content" ObjectID="_1755503536" r:id="rId60"/>
        </w:object>
      </w:r>
      <w:r w:rsidRPr="0066196B">
        <w:rPr>
          <w:rFonts w:ascii="宋体" w:hAnsi="宋体" w:hint="eastAsia"/>
          <w:bCs/>
          <w:snapToGrid w:val="0"/>
          <w:sz w:val="28"/>
          <w:szCs w:val="28"/>
        </w:rPr>
        <w:t>与基于当前社会价值取向的行为分类进行对比，获得时空位置最符合的轨迹</w:t>
      </w:r>
      <w:r w:rsidRPr="00597E37">
        <w:rPr>
          <w:snapToGrid w:val="0"/>
          <w:position w:val="-12"/>
        </w:rPr>
        <w:object w:dxaOrig="279" w:dyaOrig="360">
          <v:shape id="_x0000_i1056" type="#_x0000_t75" style="width:13.8pt;height:19.2pt" o:ole="">
            <v:imagedata r:id="rId61" o:title=""/>
          </v:shape>
          <o:OLEObject Type="Embed" ProgID="Equation.DSMT4" ShapeID="_x0000_i1056" DrawAspect="Content" ObjectID="_1755503537" r:id="rId62"/>
        </w:object>
      </w:r>
      <w:r w:rsidRPr="0066196B">
        <w:rPr>
          <w:rFonts w:ascii="宋体" w:hAnsi="宋体" w:hint="eastAsia"/>
          <w:bCs/>
          <w:snapToGrid w:val="0"/>
          <w:sz w:val="28"/>
          <w:szCs w:val="28"/>
        </w:rPr>
        <w:t>作为最终预测轨迹，用于当下交通流的预测：</w:t>
      </w:r>
    </w:p>
    <w:bookmarkStart w:id="34" w:name="_Hlk144745563"/>
    <w:p w:rsidR="00A65EBB" w:rsidRDefault="00A65EBB" w:rsidP="00A65EBB">
      <w:pPr>
        <w:spacing w:line="360" w:lineRule="auto"/>
        <w:contextualSpacing/>
        <w:jc w:val="center"/>
        <w:rPr>
          <w:rFonts w:ascii="宋体" w:hAnsi="宋体"/>
          <w:bCs/>
          <w:snapToGrid w:val="0"/>
          <w:sz w:val="28"/>
          <w:szCs w:val="28"/>
        </w:rPr>
      </w:pPr>
      <w:r w:rsidRPr="00744E45">
        <w:rPr>
          <w:rFonts w:ascii="宋体" w:hAnsi="宋体"/>
          <w:bCs/>
          <w:snapToGrid w:val="0"/>
          <w:position w:val="-48"/>
          <w:sz w:val="28"/>
          <w:szCs w:val="28"/>
        </w:rPr>
        <w:object w:dxaOrig="4459" w:dyaOrig="1080">
          <v:shape id="_x0000_i1057" type="#_x0000_t75" style="width:223.2pt;height:54.6pt" o:ole="">
            <v:imagedata r:id="rId63" o:title=""/>
          </v:shape>
          <o:OLEObject Type="Embed" ProgID="Equation.DSMT4" ShapeID="_x0000_i1057" DrawAspect="Content" ObjectID="_1755503538" r:id="rId64"/>
        </w:object>
      </w:r>
      <w:bookmarkEnd w:id="34"/>
    </w:p>
    <w:p w:rsidR="00A65EBB" w:rsidRPr="003B7E5A" w:rsidRDefault="00A65EBB" w:rsidP="00A65EBB">
      <w:pPr>
        <w:spacing w:line="360" w:lineRule="auto"/>
        <w:ind w:firstLineChars="200" w:firstLine="560"/>
        <w:contextualSpacing/>
        <w:rPr>
          <w:rFonts w:ascii="宋体" w:hAnsi="宋体"/>
          <w:bCs/>
          <w:snapToGrid w:val="0"/>
          <w:sz w:val="28"/>
          <w:szCs w:val="28"/>
        </w:rPr>
      </w:pPr>
      <w:r>
        <w:rPr>
          <w:rFonts w:ascii="宋体" w:hAnsi="宋体" w:hint="eastAsia"/>
          <w:bCs/>
          <w:snapToGrid w:val="0"/>
          <w:sz w:val="28"/>
          <w:szCs w:val="28"/>
        </w:rPr>
        <w:t>其中</w:t>
      </w:r>
      <w:r w:rsidRPr="00744E45">
        <w:rPr>
          <w:rFonts w:ascii="宋体" w:hAnsi="宋体"/>
          <w:bCs/>
          <w:snapToGrid w:val="0"/>
          <w:position w:val="-12"/>
          <w:sz w:val="28"/>
          <w:szCs w:val="28"/>
        </w:rPr>
        <w:object w:dxaOrig="279" w:dyaOrig="360">
          <v:shape id="_x0000_i1058" type="#_x0000_t75" style="width:13.8pt;height:19.2pt" o:ole="">
            <v:imagedata r:id="rId65" o:title=""/>
          </v:shape>
          <o:OLEObject Type="Embed" ProgID="Equation.DSMT4" ShapeID="_x0000_i1058" DrawAspect="Content" ObjectID="_1755503539" r:id="rId66"/>
        </w:object>
      </w:r>
      <w:r>
        <w:rPr>
          <w:rFonts w:ascii="宋体" w:hAnsi="宋体" w:hint="eastAsia"/>
          <w:bCs/>
          <w:snapToGrid w:val="0"/>
          <w:sz w:val="28"/>
          <w:szCs w:val="28"/>
        </w:rPr>
        <w:t>为预测轨迹与实际轨迹的偏差，表现为时空范围内的欧氏距离的期望值。</w:t>
      </w:r>
    </w:p>
    <w:p w:rsidR="00A65EBB" w:rsidRPr="00F21BDE" w:rsidRDefault="00676BAE" w:rsidP="00A65EBB">
      <w:pPr>
        <w:spacing w:line="360" w:lineRule="auto"/>
        <w:ind w:firstLine="570"/>
        <w:contextualSpacing/>
        <w:rPr>
          <w:rFonts w:ascii="宋体" w:hAnsi="宋体"/>
          <w:bCs/>
          <w:snapToGrid w:val="0"/>
          <w:sz w:val="28"/>
          <w:szCs w:val="28"/>
        </w:rPr>
      </w:pPr>
      <w:r>
        <w:rPr>
          <w:rFonts w:ascii="宋体" w:hAnsi="宋体"/>
          <w:kern w:val="0"/>
          <w:sz w:val="28"/>
          <w:szCs w:val="28"/>
        </w:rPr>
        <w:t>5</w:t>
      </w:r>
      <w:r w:rsidR="00A65EBB">
        <w:rPr>
          <w:rFonts w:ascii="宋体" w:hAnsi="宋体" w:hint="eastAsia"/>
          <w:kern w:val="0"/>
          <w:sz w:val="28"/>
          <w:szCs w:val="28"/>
        </w:rPr>
        <w:t>、根据权利要求</w:t>
      </w:r>
      <w:r>
        <w:rPr>
          <w:rFonts w:ascii="宋体" w:hAnsi="宋体" w:hint="eastAsia"/>
          <w:kern w:val="0"/>
          <w:sz w:val="28"/>
          <w:szCs w:val="28"/>
        </w:rPr>
        <w:t>1</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基于社会价值取向的交通流预测方法</w:t>
      </w:r>
      <w:r w:rsidR="00A65EBB" w:rsidRPr="00E82A09">
        <w:rPr>
          <w:rFonts w:ascii="宋体" w:hAnsi="宋体"/>
          <w:kern w:val="0"/>
          <w:sz w:val="28"/>
          <w:szCs w:val="28"/>
        </w:rPr>
        <w:t>，其特征在于，</w:t>
      </w:r>
      <w:r w:rsidR="00A65EBB">
        <w:rPr>
          <w:rFonts w:ascii="宋体" w:hAnsi="宋体" w:hint="eastAsia"/>
          <w:kern w:val="0"/>
          <w:sz w:val="28"/>
          <w:szCs w:val="28"/>
        </w:rPr>
        <w:t>所述步骤三后还需进行</w:t>
      </w:r>
      <w:r w:rsidR="00A65EBB" w:rsidRPr="00F21BDE">
        <w:rPr>
          <w:rFonts w:ascii="宋体" w:hAnsi="宋体" w:hint="eastAsia"/>
          <w:bCs/>
          <w:snapToGrid w:val="0"/>
          <w:sz w:val="28"/>
          <w:szCs w:val="28"/>
        </w:rPr>
        <w:t>基于目标车辆的预测轨迹对交通流进行控制</w:t>
      </w:r>
      <w:r w:rsidR="00A65EBB">
        <w:rPr>
          <w:rFonts w:ascii="宋体" w:hAnsi="宋体" w:hint="eastAsia"/>
          <w:bCs/>
          <w:snapToGrid w:val="0"/>
          <w:sz w:val="28"/>
          <w:szCs w:val="28"/>
        </w:rPr>
        <w:t>，包括：</w:t>
      </w:r>
    </w:p>
    <w:p w:rsidR="00A65EBB" w:rsidRPr="00C96E05" w:rsidRDefault="00A65EBB" w:rsidP="00A65EBB">
      <w:pPr>
        <w:spacing w:line="360" w:lineRule="auto"/>
        <w:ind w:firstLineChars="200" w:firstLine="560"/>
        <w:contextualSpacing/>
        <w:rPr>
          <w:rFonts w:ascii="宋体" w:hAnsi="宋体"/>
          <w:kern w:val="0"/>
          <w:sz w:val="28"/>
          <w:szCs w:val="28"/>
        </w:rPr>
      </w:pPr>
      <w:r w:rsidRPr="00C96E05">
        <w:rPr>
          <w:rFonts w:ascii="宋体" w:hAnsi="宋体" w:hint="eastAsia"/>
          <w:snapToGrid w:val="0"/>
          <w:sz w:val="28"/>
          <w:szCs w:val="28"/>
        </w:rPr>
        <w:t>基于获取的交通流预测数据，对当下场景内的所有车辆进行全局最优的规划控制，获得每个车辆的下一步行动最优解，将运算结果下发给单车进行预期动作</w:t>
      </w:r>
      <w:r>
        <w:rPr>
          <w:rFonts w:ascii="宋体" w:hAnsi="宋体" w:hint="eastAsia"/>
          <w:snapToGrid w:val="0"/>
          <w:sz w:val="28"/>
          <w:szCs w:val="28"/>
        </w:rPr>
        <w:t>的控制</w:t>
      </w:r>
      <w:r w:rsidRPr="00C96E05">
        <w:rPr>
          <w:rFonts w:ascii="宋体" w:hAnsi="宋体" w:hint="eastAsia"/>
          <w:snapToGrid w:val="0"/>
          <w:sz w:val="28"/>
          <w:szCs w:val="28"/>
        </w:rPr>
        <w:t>。</w:t>
      </w:r>
    </w:p>
    <w:p w:rsidR="00A65EBB" w:rsidRPr="00E81A9C" w:rsidRDefault="00676BAE" w:rsidP="00A65EBB">
      <w:pPr>
        <w:spacing w:line="360" w:lineRule="auto"/>
        <w:ind w:firstLineChars="200" w:firstLine="560"/>
        <w:rPr>
          <w:rFonts w:ascii="宋体" w:hAnsi="宋体"/>
          <w:sz w:val="28"/>
        </w:rPr>
      </w:pPr>
      <w:r>
        <w:rPr>
          <w:rFonts w:ascii="宋体" w:hAnsi="宋体"/>
          <w:sz w:val="28"/>
        </w:rPr>
        <w:t>6</w:t>
      </w:r>
      <w:r w:rsidR="00A65EBB">
        <w:rPr>
          <w:rFonts w:ascii="宋体" w:hAnsi="宋体" w:hint="eastAsia"/>
          <w:sz w:val="28"/>
        </w:rPr>
        <w:t>、一种实施</w:t>
      </w:r>
      <w:r w:rsidR="00A65EBB">
        <w:rPr>
          <w:rFonts w:ascii="宋体" w:hAnsi="宋体" w:hint="eastAsia"/>
          <w:kern w:val="0"/>
          <w:sz w:val="28"/>
          <w:szCs w:val="28"/>
        </w:rPr>
        <w:t>权利要求</w:t>
      </w:r>
      <w:r w:rsidR="00A65EBB">
        <w:rPr>
          <w:rFonts w:ascii="宋体" w:hAnsi="宋体"/>
          <w:kern w:val="0"/>
          <w:sz w:val="28"/>
          <w:szCs w:val="28"/>
        </w:rPr>
        <w:t>1~</w:t>
      </w:r>
      <w:r>
        <w:rPr>
          <w:rFonts w:ascii="宋体" w:hAnsi="宋体"/>
          <w:kern w:val="0"/>
          <w:sz w:val="28"/>
          <w:szCs w:val="28"/>
        </w:rPr>
        <w:t>5</w:t>
      </w:r>
      <w:r w:rsidR="00A65EBB">
        <w:rPr>
          <w:rFonts w:ascii="宋体" w:hAnsi="宋体" w:hint="eastAsia"/>
          <w:kern w:val="0"/>
          <w:sz w:val="28"/>
          <w:szCs w:val="28"/>
        </w:rPr>
        <w:t>任意一项所述</w:t>
      </w:r>
      <w:r w:rsidR="00A65EBB" w:rsidRPr="00F6319C">
        <w:rPr>
          <w:rFonts w:ascii="宋体" w:hAnsi="宋体" w:hint="eastAsia"/>
          <w:kern w:val="0"/>
          <w:sz w:val="28"/>
          <w:szCs w:val="28"/>
        </w:rPr>
        <w:t>基于社会价值取向的交通流预测方法</w:t>
      </w:r>
      <w:r w:rsidR="00A65EBB">
        <w:rPr>
          <w:rFonts w:ascii="宋体" w:hAnsi="宋体" w:hint="eastAsia"/>
          <w:kern w:val="0"/>
          <w:sz w:val="28"/>
          <w:szCs w:val="28"/>
        </w:rPr>
        <w:t>的</w:t>
      </w:r>
      <w:r w:rsidR="00A65EBB" w:rsidRPr="00F6319C">
        <w:rPr>
          <w:rFonts w:ascii="宋体" w:hAnsi="宋体" w:hint="eastAsia"/>
          <w:kern w:val="0"/>
          <w:sz w:val="28"/>
          <w:szCs w:val="28"/>
        </w:rPr>
        <w:t>基于社会价值取向的交通流预测</w:t>
      </w:r>
      <w:r w:rsidR="00A65EBB">
        <w:rPr>
          <w:rFonts w:ascii="宋体" w:hAnsi="宋体" w:hint="eastAsia"/>
          <w:kern w:val="0"/>
          <w:sz w:val="28"/>
          <w:szCs w:val="28"/>
        </w:rPr>
        <w:t>系统</w:t>
      </w:r>
      <w:r w:rsidR="00A65EBB" w:rsidRPr="00E82A09">
        <w:rPr>
          <w:rFonts w:ascii="宋体" w:hAnsi="宋体"/>
          <w:kern w:val="0"/>
          <w:sz w:val="28"/>
          <w:szCs w:val="28"/>
        </w:rPr>
        <w:t>，其特征在于，</w:t>
      </w:r>
      <w:r w:rsidR="00A65EBB">
        <w:rPr>
          <w:rFonts w:ascii="宋体" w:hAnsi="宋体" w:hint="eastAsia"/>
          <w:kern w:val="0"/>
          <w:sz w:val="28"/>
          <w:szCs w:val="28"/>
        </w:rPr>
        <w:t>所述</w:t>
      </w:r>
      <w:r w:rsidR="00A65EBB" w:rsidRPr="00F6319C">
        <w:rPr>
          <w:rFonts w:ascii="宋体" w:hAnsi="宋体" w:hint="eastAsia"/>
          <w:kern w:val="0"/>
          <w:sz w:val="28"/>
          <w:szCs w:val="28"/>
        </w:rPr>
        <w:t>基于社会价值取向的交通流预测</w:t>
      </w:r>
      <w:r w:rsidR="00A65EBB">
        <w:rPr>
          <w:rFonts w:ascii="宋体" w:hAnsi="宋体" w:hint="eastAsia"/>
          <w:kern w:val="0"/>
          <w:sz w:val="28"/>
          <w:szCs w:val="28"/>
        </w:rPr>
        <w:t>系统包括：</w:t>
      </w:r>
    </w:p>
    <w:p w:rsidR="00A65EBB" w:rsidRPr="00F21BDE" w:rsidRDefault="00A65EBB" w:rsidP="00A65EBB">
      <w:pPr>
        <w:spacing w:line="360" w:lineRule="auto"/>
        <w:ind w:firstLine="570"/>
        <w:contextualSpacing/>
        <w:rPr>
          <w:rFonts w:ascii="宋体" w:hAnsi="宋体"/>
          <w:bCs/>
          <w:snapToGrid w:val="0"/>
          <w:sz w:val="28"/>
          <w:szCs w:val="28"/>
        </w:rPr>
      </w:pPr>
      <w:r w:rsidRPr="00F21BDE">
        <w:rPr>
          <w:rFonts w:ascii="宋体" w:hAnsi="宋体" w:hint="eastAsia"/>
          <w:bCs/>
          <w:snapToGrid w:val="0"/>
          <w:sz w:val="28"/>
          <w:szCs w:val="28"/>
        </w:rPr>
        <w:t>驾驶行为</w:t>
      </w:r>
      <w:r>
        <w:rPr>
          <w:rFonts w:ascii="宋体" w:hAnsi="宋体" w:hint="eastAsia"/>
          <w:bCs/>
          <w:snapToGrid w:val="0"/>
          <w:sz w:val="28"/>
          <w:szCs w:val="28"/>
        </w:rPr>
        <w:t>评价模块，用于</w:t>
      </w:r>
      <w:r w:rsidRPr="00F21BDE">
        <w:rPr>
          <w:rFonts w:ascii="宋体" w:hAnsi="宋体" w:hint="eastAsia"/>
          <w:bCs/>
          <w:snapToGrid w:val="0"/>
          <w:sz w:val="28"/>
          <w:szCs w:val="28"/>
        </w:rPr>
        <w:t>使用</w:t>
      </w:r>
      <w:r w:rsidRPr="00993980">
        <w:rPr>
          <w:rFonts w:ascii="宋体" w:hAnsi="宋体" w:hint="eastAsia"/>
          <w:bCs/>
          <w:sz w:val="28"/>
          <w:szCs w:val="28"/>
        </w:rPr>
        <w:t>社会价值取向</w:t>
      </w:r>
      <w:r w:rsidRPr="00F21BDE">
        <w:rPr>
          <w:rFonts w:ascii="宋体" w:hAnsi="宋体" w:hint="eastAsia"/>
          <w:bCs/>
          <w:snapToGrid w:val="0"/>
          <w:sz w:val="28"/>
          <w:szCs w:val="28"/>
        </w:rPr>
        <w:t>评价</w:t>
      </w:r>
      <w:r w:rsidRPr="00993980">
        <w:rPr>
          <w:rFonts w:ascii="宋体" w:hAnsi="宋体" w:hint="eastAsia"/>
          <w:bCs/>
          <w:sz w:val="28"/>
          <w:szCs w:val="28"/>
        </w:rPr>
        <w:t>驾驶车辆</w:t>
      </w:r>
      <w:r w:rsidRPr="00F21BDE">
        <w:rPr>
          <w:rFonts w:ascii="宋体" w:hAnsi="宋体" w:hint="eastAsia"/>
          <w:bCs/>
          <w:snapToGrid w:val="0"/>
          <w:sz w:val="28"/>
          <w:szCs w:val="28"/>
        </w:rPr>
        <w:t>的驾驶行为</w:t>
      </w:r>
      <w:r>
        <w:rPr>
          <w:rFonts w:ascii="宋体" w:hAnsi="宋体" w:hint="eastAsia"/>
          <w:bCs/>
          <w:snapToGrid w:val="0"/>
          <w:sz w:val="28"/>
          <w:szCs w:val="28"/>
        </w:rPr>
        <w:t>；</w:t>
      </w:r>
    </w:p>
    <w:p w:rsidR="00A65EBB" w:rsidRPr="00163FA9" w:rsidRDefault="00A65EBB" w:rsidP="00A65EBB">
      <w:pPr>
        <w:spacing w:line="360" w:lineRule="auto"/>
        <w:ind w:firstLineChars="200" w:firstLine="560"/>
        <w:rPr>
          <w:rFonts w:ascii="宋体" w:hAnsi="宋体"/>
          <w:kern w:val="0"/>
          <w:sz w:val="28"/>
          <w:szCs w:val="28"/>
        </w:rPr>
      </w:pPr>
      <w:r w:rsidRPr="00993980">
        <w:rPr>
          <w:rFonts w:ascii="宋体" w:hAnsi="宋体" w:hint="eastAsia"/>
          <w:bCs/>
          <w:sz w:val="28"/>
          <w:szCs w:val="28"/>
        </w:rPr>
        <w:t>社会价值取向</w:t>
      </w:r>
      <w:r>
        <w:rPr>
          <w:rFonts w:ascii="宋体" w:hAnsi="宋体" w:hint="eastAsia"/>
          <w:bCs/>
          <w:sz w:val="28"/>
          <w:szCs w:val="28"/>
        </w:rPr>
        <w:t>评估模块，用于</w:t>
      </w:r>
      <w:r w:rsidRPr="00993980">
        <w:rPr>
          <w:rFonts w:ascii="宋体" w:hAnsi="宋体" w:hint="eastAsia"/>
          <w:bCs/>
          <w:sz w:val="28"/>
          <w:szCs w:val="28"/>
        </w:rPr>
        <w:t>社会价值取向</w:t>
      </w:r>
      <w:r w:rsidRPr="00F21BDE">
        <w:rPr>
          <w:rFonts w:ascii="宋体" w:hAnsi="宋体" w:hint="eastAsia"/>
          <w:bCs/>
          <w:snapToGrid w:val="0"/>
          <w:sz w:val="28"/>
          <w:szCs w:val="28"/>
        </w:rPr>
        <w:t>的实时测量与评估</w:t>
      </w:r>
      <w:r>
        <w:rPr>
          <w:rFonts w:ascii="宋体" w:hAnsi="宋体" w:hint="eastAsia"/>
          <w:bCs/>
          <w:snapToGrid w:val="0"/>
          <w:sz w:val="28"/>
          <w:szCs w:val="28"/>
        </w:rPr>
        <w:t>；</w:t>
      </w:r>
    </w:p>
    <w:p w:rsidR="00A65EBB" w:rsidRDefault="00A65EBB" w:rsidP="00A65EBB">
      <w:pPr>
        <w:spacing w:line="360" w:lineRule="auto"/>
        <w:ind w:firstLineChars="200" w:firstLine="560"/>
        <w:rPr>
          <w:rFonts w:ascii="宋体" w:hAnsi="宋体"/>
          <w:kern w:val="0"/>
          <w:sz w:val="28"/>
          <w:szCs w:val="28"/>
        </w:rPr>
      </w:pPr>
      <w:r w:rsidRPr="00F21BDE">
        <w:rPr>
          <w:rFonts w:ascii="宋体" w:hAnsi="宋体" w:hint="eastAsia"/>
          <w:bCs/>
          <w:snapToGrid w:val="0"/>
          <w:sz w:val="28"/>
          <w:szCs w:val="28"/>
        </w:rPr>
        <w:t>目标车辆预测</w:t>
      </w:r>
      <w:r>
        <w:rPr>
          <w:rFonts w:ascii="宋体" w:hAnsi="宋体" w:hint="eastAsia"/>
          <w:bCs/>
          <w:snapToGrid w:val="0"/>
          <w:sz w:val="28"/>
          <w:szCs w:val="28"/>
        </w:rPr>
        <w:t>模块，用于</w:t>
      </w:r>
      <w:r w:rsidRPr="00F21BDE">
        <w:rPr>
          <w:rFonts w:ascii="宋体" w:hAnsi="宋体" w:hint="eastAsia"/>
          <w:bCs/>
          <w:snapToGrid w:val="0"/>
          <w:sz w:val="28"/>
          <w:szCs w:val="28"/>
        </w:rPr>
        <w:t>基于</w:t>
      </w:r>
      <w:r w:rsidRPr="002159BA">
        <w:rPr>
          <w:rFonts w:ascii="宋体" w:hAnsi="宋体" w:hint="eastAsia"/>
          <w:bCs/>
          <w:sz w:val="28"/>
          <w:szCs w:val="28"/>
        </w:rPr>
        <w:t>社会价值取向</w:t>
      </w:r>
      <w:r w:rsidRPr="00F21BDE">
        <w:rPr>
          <w:rFonts w:ascii="宋体" w:hAnsi="宋体" w:hint="eastAsia"/>
          <w:bCs/>
          <w:snapToGrid w:val="0"/>
          <w:sz w:val="28"/>
          <w:szCs w:val="28"/>
        </w:rPr>
        <w:t>对目标车辆进行预测</w:t>
      </w:r>
      <w:r>
        <w:rPr>
          <w:rFonts w:ascii="宋体" w:hAnsi="宋体" w:hint="eastAsia"/>
          <w:bCs/>
          <w:snapToGrid w:val="0"/>
          <w:sz w:val="28"/>
          <w:szCs w:val="28"/>
        </w:rPr>
        <w:t>；</w:t>
      </w:r>
    </w:p>
    <w:p w:rsidR="00A65EBB" w:rsidRPr="00DD64B5" w:rsidRDefault="00A65EBB" w:rsidP="00A65EBB">
      <w:pPr>
        <w:spacing w:line="360" w:lineRule="auto"/>
        <w:ind w:firstLine="570"/>
        <w:contextualSpacing/>
        <w:rPr>
          <w:rFonts w:ascii="宋体" w:hAnsi="宋体"/>
          <w:snapToGrid w:val="0"/>
          <w:sz w:val="28"/>
          <w:szCs w:val="28"/>
        </w:rPr>
      </w:pPr>
      <w:r w:rsidRPr="00F21BDE">
        <w:rPr>
          <w:rFonts w:ascii="宋体" w:hAnsi="宋体" w:hint="eastAsia"/>
          <w:bCs/>
          <w:snapToGrid w:val="0"/>
          <w:sz w:val="28"/>
          <w:szCs w:val="28"/>
        </w:rPr>
        <w:t>交通流控制</w:t>
      </w:r>
      <w:r>
        <w:rPr>
          <w:rFonts w:ascii="宋体" w:hAnsi="宋体" w:hint="eastAsia"/>
          <w:bCs/>
          <w:snapToGrid w:val="0"/>
          <w:sz w:val="28"/>
          <w:szCs w:val="28"/>
        </w:rPr>
        <w:t>模块，用于</w:t>
      </w:r>
      <w:r w:rsidRPr="00F21BDE">
        <w:rPr>
          <w:rFonts w:ascii="宋体" w:hAnsi="宋体" w:hint="eastAsia"/>
          <w:bCs/>
          <w:snapToGrid w:val="0"/>
          <w:sz w:val="28"/>
          <w:szCs w:val="28"/>
        </w:rPr>
        <w:t>基于目标车辆的预测轨迹对交通流进行控制</w:t>
      </w:r>
      <w:r>
        <w:rPr>
          <w:rFonts w:ascii="宋体" w:hAnsi="宋体" w:hint="eastAsia"/>
          <w:snapToGrid w:val="0"/>
          <w:sz w:val="28"/>
          <w:szCs w:val="28"/>
        </w:rPr>
        <w:t>。</w:t>
      </w:r>
    </w:p>
    <w:p w:rsidR="00A65EBB" w:rsidRPr="003B3E3A" w:rsidRDefault="00676BAE" w:rsidP="00A65EBB">
      <w:pPr>
        <w:spacing w:line="360" w:lineRule="auto"/>
        <w:ind w:firstLineChars="200" w:firstLine="560"/>
        <w:rPr>
          <w:rFonts w:ascii="宋体" w:hAnsi="宋体"/>
          <w:sz w:val="28"/>
        </w:rPr>
      </w:pPr>
      <w:r>
        <w:rPr>
          <w:rFonts w:ascii="宋体" w:hAnsi="宋体"/>
          <w:sz w:val="28"/>
        </w:rPr>
        <w:t>7</w:t>
      </w:r>
      <w:r w:rsidR="00A65EBB">
        <w:rPr>
          <w:rFonts w:ascii="宋体" w:hAnsi="宋体" w:hint="eastAsia"/>
          <w:sz w:val="28"/>
        </w:rPr>
        <w:t>、</w:t>
      </w:r>
      <w:r w:rsidR="00A65EBB" w:rsidRPr="00E82A09">
        <w:rPr>
          <w:rFonts w:ascii="宋体" w:hAnsi="宋体" w:hint="eastAsia"/>
          <w:kern w:val="0"/>
          <w:sz w:val="28"/>
          <w:szCs w:val="28"/>
        </w:rPr>
        <w:t>一种接收用户输入程序存储介质，所存储的计算机程序使电子设备执行下列步骤：</w:t>
      </w:r>
      <w:r w:rsidR="00A65EBB" w:rsidRPr="00993980">
        <w:rPr>
          <w:rFonts w:ascii="宋体" w:hAnsi="宋体" w:hint="eastAsia"/>
          <w:bCs/>
          <w:sz w:val="28"/>
          <w:szCs w:val="28"/>
        </w:rPr>
        <w:t>使用博弈论捕获场景内所有</w:t>
      </w:r>
      <w:r w:rsidR="00A65EBB" w:rsidRPr="00CA0C9A">
        <w:rPr>
          <w:rFonts w:ascii="宋体" w:hAnsi="宋体" w:hint="eastAsia"/>
          <w:bCs/>
          <w:snapToGrid w:val="0"/>
          <w:sz w:val="28"/>
          <w:szCs w:val="28"/>
        </w:rPr>
        <w:t>交通流内</w:t>
      </w:r>
      <w:r w:rsidR="00A65EBB" w:rsidRPr="00993980">
        <w:rPr>
          <w:rFonts w:ascii="宋体" w:hAnsi="宋体" w:hint="eastAsia"/>
          <w:bCs/>
          <w:sz w:val="28"/>
          <w:szCs w:val="28"/>
        </w:rPr>
        <w:t>车辆个体之间的动态交互，</w:t>
      </w:r>
      <w:r w:rsidR="00A65EBB">
        <w:rPr>
          <w:rFonts w:ascii="宋体" w:hAnsi="宋体" w:hint="eastAsia"/>
          <w:bCs/>
          <w:sz w:val="28"/>
          <w:szCs w:val="28"/>
        </w:rPr>
        <w:t>利用</w:t>
      </w:r>
      <w:r w:rsidR="00A65EBB" w:rsidRPr="00993980">
        <w:rPr>
          <w:rFonts w:ascii="宋体" w:hAnsi="宋体" w:hint="eastAsia"/>
          <w:bCs/>
          <w:sz w:val="28"/>
          <w:szCs w:val="28"/>
        </w:rPr>
        <w:t>社会价值取向对驾驶车辆驾驶行为的自私性以及利他性进行量化，</w:t>
      </w:r>
      <w:r w:rsidR="00A65EBB">
        <w:rPr>
          <w:rFonts w:ascii="宋体" w:hAnsi="宋体" w:hint="eastAsia"/>
          <w:bCs/>
          <w:sz w:val="28"/>
          <w:szCs w:val="28"/>
        </w:rPr>
        <w:t>并</w:t>
      </w:r>
      <w:r w:rsidR="00A65EBB" w:rsidRPr="00993980">
        <w:rPr>
          <w:rFonts w:ascii="宋体" w:hAnsi="宋体" w:hint="eastAsia"/>
          <w:bCs/>
          <w:sz w:val="28"/>
          <w:szCs w:val="28"/>
        </w:rPr>
        <w:t>将社会价值取向融入到</w:t>
      </w:r>
      <w:r w:rsidR="00A65EBB">
        <w:rPr>
          <w:rFonts w:ascii="宋体" w:hAnsi="宋体" w:hint="eastAsia"/>
          <w:bCs/>
          <w:sz w:val="28"/>
          <w:szCs w:val="28"/>
        </w:rPr>
        <w:t>交通流预测</w:t>
      </w:r>
      <w:r w:rsidR="00A65EBB" w:rsidRPr="00993980">
        <w:rPr>
          <w:rFonts w:ascii="宋体" w:hAnsi="宋体" w:hint="eastAsia"/>
          <w:bCs/>
          <w:sz w:val="28"/>
          <w:szCs w:val="28"/>
        </w:rPr>
        <w:t>的计算中，对驾驶车辆驾驶行为进行预测</w:t>
      </w:r>
      <w:r w:rsidR="00A65EBB">
        <w:rPr>
          <w:rFonts w:ascii="宋体" w:hAnsi="宋体" w:hint="eastAsia"/>
          <w:bCs/>
          <w:sz w:val="28"/>
          <w:szCs w:val="28"/>
        </w:rPr>
        <w:t>；</w:t>
      </w:r>
    </w:p>
    <w:p w:rsidR="00A65EBB" w:rsidRPr="00DD64B5" w:rsidRDefault="00A65EBB" w:rsidP="00A65EBB">
      <w:pPr>
        <w:spacing w:line="360" w:lineRule="auto"/>
        <w:ind w:firstLineChars="200" w:firstLine="560"/>
        <w:rPr>
          <w:rFonts w:ascii="宋体" w:hAnsi="宋体"/>
          <w:sz w:val="28"/>
        </w:rPr>
      </w:pPr>
      <w:r w:rsidRPr="00C96E05">
        <w:rPr>
          <w:rFonts w:ascii="宋体" w:hAnsi="宋体" w:hint="eastAsia"/>
          <w:snapToGrid w:val="0"/>
          <w:sz w:val="28"/>
          <w:szCs w:val="28"/>
        </w:rPr>
        <w:t>基于获取的交通流预测数据，对当下场景内的所有车辆进行全局最优的规划控制，获得每个车辆的下一步行动最优解，将运算结果下发给单车进行预期动作</w:t>
      </w:r>
      <w:r>
        <w:rPr>
          <w:rFonts w:ascii="宋体" w:hAnsi="宋体" w:hint="eastAsia"/>
          <w:snapToGrid w:val="0"/>
          <w:sz w:val="28"/>
          <w:szCs w:val="28"/>
        </w:rPr>
        <w:t>的控制。</w:t>
      </w:r>
    </w:p>
    <w:p w:rsidR="008F1ED0" w:rsidRDefault="00676BAE" w:rsidP="00A65EBB">
      <w:pPr>
        <w:spacing w:line="360" w:lineRule="auto"/>
        <w:ind w:firstLineChars="200" w:firstLine="560"/>
        <w:rPr>
          <w:rFonts w:hint="eastAsia"/>
          <w:kern w:val="0"/>
          <w:sz w:val="28"/>
          <w:szCs w:val="28"/>
        </w:rPr>
      </w:pPr>
      <w:r>
        <w:rPr>
          <w:rFonts w:hAnsi="宋体"/>
          <w:kern w:val="0"/>
          <w:sz w:val="28"/>
          <w:szCs w:val="28"/>
        </w:rPr>
        <w:t>8</w:t>
      </w:r>
      <w:r w:rsidR="00A65EBB">
        <w:rPr>
          <w:rFonts w:hAnsi="宋体" w:hint="eastAsia"/>
          <w:kern w:val="0"/>
          <w:sz w:val="28"/>
          <w:szCs w:val="28"/>
        </w:rPr>
        <w:t>、</w:t>
      </w:r>
      <w:r w:rsidR="00A65EBB" w:rsidRPr="0005781E">
        <w:rPr>
          <w:rFonts w:hAnsi="宋体"/>
          <w:kern w:val="0"/>
          <w:sz w:val="28"/>
          <w:szCs w:val="28"/>
        </w:rPr>
        <w:t>一种</w:t>
      </w:r>
      <w:r w:rsidR="00A65EBB" w:rsidRPr="00692366">
        <w:rPr>
          <w:rFonts w:hAnsi="宋体" w:hint="eastAsia"/>
          <w:kern w:val="0"/>
          <w:sz w:val="28"/>
          <w:szCs w:val="28"/>
        </w:rPr>
        <w:t>信息数据处理终端</w:t>
      </w:r>
      <w:r w:rsidR="00A65EBB" w:rsidRPr="0005781E">
        <w:rPr>
          <w:rFonts w:hAnsi="宋体"/>
          <w:kern w:val="0"/>
          <w:sz w:val="28"/>
          <w:szCs w:val="28"/>
        </w:rPr>
        <w:t>，其特征在于，所述</w:t>
      </w:r>
      <w:r w:rsidR="00A65EBB" w:rsidRPr="00692366">
        <w:rPr>
          <w:rFonts w:hAnsi="宋体" w:hint="eastAsia"/>
          <w:kern w:val="0"/>
          <w:sz w:val="28"/>
          <w:szCs w:val="28"/>
        </w:rPr>
        <w:t>信息数据处理终端</w:t>
      </w:r>
      <w:r w:rsidR="00A65EBB" w:rsidRPr="0005781E">
        <w:rPr>
          <w:rFonts w:hAnsi="宋体"/>
          <w:kern w:val="0"/>
          <w:sz w:val="28"/>
          <w:szCs w:val="28"/>
        </w:rPr>
        <w:t>包括存储</w:t>
      </w:r>
      <w:r w:rsidR="00A65EBB" w:rsidRPr="0005781E">
        <w:rPr>
          <w:rFonts w:hAnsi="宋体"/>
          <w:kern w:val="0"/>
          <w:sz w:val="28"/>
          <w:szCs w:val="28"/>
        </w:rPr>
        <w:lastRenderedPageBreak/>
        <w:t>器和处理器，所述存储器存储有计算机程序，所述计算机程序被所述处理器执行时，使得所述处理器执行</w:t>
      </w:r>
      <w:r w:rsidR="00A65EBB">
        <w:rPr>
          <w:rFonts w:ascii="宋体" w:hAnsi="宋体" w:hint="eastAsia"/>
          <w:kern w:val="0"/>
          <w:sz w:val="28"/>
          <w:szCs w:val="28"/>
        </w:rPr>
        <w:t>权利要求</w:t>
      </w:r>
      <w:r w:rsidR="00A65EBB">
        <w:rPr>
          <w:rFonts w:ascii="宋体" w:hAnsi="宋体"/>
          <w:kern w:val="0"/>
          <w:sz w:val="28"/>
          <w:szCs w:val="28"/>
        </w:rPr>
        <w:t>1~</w:t>
      </w:r>
      <w:r>
        <w:rPr>
          <w:rFonts w:ascii="宋体" w:hAnsi="宋体"/>
          <w:kern w:val="0"/>
          <w:sz w:val="28"/>
          <w:szCs w:val="28"/>
        </w:rPr>
        <w:t>5</w:t>
      </w:r>
      <w:r w:rsidR="00A65EBB">
        <w:rPr>
          <w:rFonts w:ascii="宋体" w:hAnsi="宋体" w:hint="eastAsia"/>
          <w:kern w:val="0"/>
          <w:sz w:val="28"/>
          <w:szCs w:val="28"/>
        </w:rPr>
        <w:t>任意一项所述</w:t>
      </w:r>
      <w:r w:rsidR="00A65EBB" w:rsidRPr="00F6319C">
        <w:rPr>
          <w:rFonts w:ascii="宋体" w:hAnsi="宋体" w:hint="eastAsia"/>
          <w:kern w:val="0"/>
          <w:sz w:val="28"/>
          <w:szCs w:val="28"/>
        </w:rPr>
        <w:t>基于社会价值取向的交通流预测方法</w:t>
      </w:r>
      <w:r w:rsidR="00A65EBB">
        <w:rPr>
          <w:rFonts w:ascii="宋体" w:hAnsi="宋体" w:hint="eastAsia"/>
          <w:kern w:val="0"/>
          <w:sz w:val="28"/>
          <w:szCs w:val="28"/>
        </w:rPr>
        <w:t>。</w:t>
      </w:r>
    </w:p>
    <w:p w:rsidR="007A0F3C" w:rsidRPr="00784728" w:rsidRDefault="007A0F3C" w:rsidP="00B31B35">
      <w:pPr>
        <w:spacing w:line="360" w:lineRule="auto"/>
        <w:ind w:firstLineChars="200" w:firstLine="560"/>
        <w:rPr>
          <w:rFonts w:hint="eastAsia"/>
          <w:kern w:val="0"/>
          <w:sz w:val="28"/>
          <w:szCs w:val="28"/>
        </w:rPr>
      </w:pPr>
    </w:p>
    <w:sectPr w:rsidR="007A0F3C" w:rsidRPr="00784728">
      <w:headerReference w:type="default" r:id="rId67"/>
      <w:pgSz w:w="11906" w:h="16838"/>
      <w:pgMar w:top="1418" w:right="851" w:bottom="851" w:left="1418" w:header="851" w:footer="851"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572" w:rsidRDefault="009E6572">
      <w:r>
        <w:separator/>
      </w:r>
    </w:p>
  </w:endnote>
  <w:endnote w:type="continuationSeparator" w:id="0">
    <w:p w:rsidR="009E6572" w:rsidRDefault="009E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572" w:rsidRDefault="009E6572">
      <w:r>
        <w:separator/>
      </w:r>
    </w:p>
  </w:footnote>
  <w:footnote w:type="continuationSeparator" w:id="0">
    <w:p w:rsidR="009E6572" w:rsidRDefault="009E6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F3C" w:rsidRPr="00A565AB" w:rsidRDefault="004720CF">
    <w:pPr>
      <w:pStyle w:val="a8"/>
      <w:rPr>
        <w:rFonts w:ascii="楷体_GB2312" w:eastAsia="楷体_GB2312" w:hint="eastAsia"/>
        <w:sz w:val="30"/>
        <w:szCs w:val="30"/>
      </w:rPr>
    </w:pPr>
    <w:r>
      <w:rPr>
        <w:rFonts w:ascii="楷体_GB2312" w:eastAsia="楷体_GB2312" w:hint="eastAsia"/>
        <w:sz w:val="30"/>
        <w:szCs w:val="30"/>
      </w:rPr>
      <w:t>权 利 要 求 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90"/>
    <w:rsid w:val="00000B02"/>
    <w:rsid w:val="0000582A"/>
    <w:rsid w:val="00011E55"/>
    <w:rsid w:val="000128C0"/>
    <w:rsid w:val="00013277"/>
    <w:rsid w:val="000133EF"/>
    <w:rsid w:val="00014E06"/>
    <w:rsid w:val="00021621"/>
    <w:rsid w:val="000244D3"/>
    <w:rsid w:val="000246FE"/>
    <w:rsid w:val="000254A7"/>
    <w:rsid w:val="00025898"/>
    <w:rsid w:val="0002648C"/>
    <w:rsid w:val="0002688A"/>
    <w:rsid w:val="00027F11"/>
    <w:rsid w:val="00030BC2"/>
    <w:rsid w:val="000331FB"/>
    <w:rsid w:val="00033F79"/>
    <w:rsid w:val="00034786"/>
    <w:rsid w:val="00034BAA"/>
    <w:rsid w:val="00034CD0"/>
    <w:rsid w:val="000350E1"/>
    <w:rsid w:val="00036F47"/>
    <w:rsid w:val="00037682"/>
    <w:rsid w:val="00037B7A"/>
    <w:rsid w:val="00041258"/>
    <w:rsid w:val="00041518"/>
    <w:rsid w:val="000422B4"/>
    <w:rsid w:val="00042957"/>
    <w:rsid w:val="0004492D"/>
    <w:rsid w:val="000474FE"/>
    <w:rsid w:val="000478AA"/>
    <w:rsid w:val="000535F4"/>
    <w:rsid w:val="00054455"/>
    <w:rsid w:val="00060E89"/>
    <w:rsid w:val="000618AF"/>
    <w:rsid w:val="0006449D"/>
    <w:rsid w:val="00065FDC"/>
    <w:rsid w:val="00070064"/>
    <w:rsid w:val="00071067"/>
    <w:rsid w:val="00072DB9"/>
    <w:rsid w:val="00074888"/>
    <w:rsid w:val="000819F2"/>
    <w:rsid w:val="000838A1"/>
    <w:rsid w:val="000845A0"/>
    <w:rsid w:val="00084DC4"/>
    <w:rsid w:val="00085054"/>
    <w:rsid w:val="00085888"/>
    <w:rsid w:val="00085C5B"/>
    <w:rsid w:val="000866B5"/>
    <w:rsid w:val="00087531"/>
    <w:rsid w:val="00090560"/>
    <w:rsid w:val="00092EB8"/>
    <w:rsid w:val="00096323"/>
    <w:rsid w:val="000A16E4"/>
    <w:rsid w:val="000A3065"/>
    <w:rsid w:val="000A4B70"/>
    <w:rsid w:val="000A51E0"/>
    <w:rsid w:val="000A6E2E"/>
    <w:rsid w:val="000A71E6"/>
    <w:rsid w:val="000B1B68"/>
    <w:rsid w:val="000B2C8E"/>
    <w:rsid w:val="000B370F"/>
    <w:rsid w:val="000B37DF"/>
    <w:rsid w:val="000B455E"/>
    <w:rsid w:val="000B5498"/>
    <w:rsid w:val="000B5B93"/>
    <w:rsid w:val="000B725A"/>
    <w:rsid w:val="000C0265"/>
    <w:rsid w:val="000C1CE3"/>
    <w:rsid w:val="000C4557"/>
    <w:rsid w:val="000C5B0F"/>
    <w:rsid w:val="000C5D59"/>
    <w:rsid w:val="000C774B"/>
    <w:rsid w:val="000D1953"/>
    <w:rsid w:val="000D3728"/>
    <w:rsid w:val="000D4001"/>
    <w:rsid w:val="000D4BC4"/>
    <w:rsid w:val="000D657A"/>
    <w:rsid w:val="000E06DC"/>
    <w:rsid w:val="000E0724"/>
    <w:rsid w:val="000E2938"/>
    <w:rsid w:val="000E2D01"/>
    <w:rsid w:val="000E76D5"/>
    <w:rsid w:val="000F0995"/>
    <w:rsid w:val="000F0A12"/>
    <w:rsid w:val="000F1F9B"/>
    <w:rsid w:val="000F60C5"/>
    <w:rsid w:val="000F6A60"/>
    <w:rsid w:val="000F700A"/>
    <w:rsid w:val="00100452"/>
    <w:rsid w:val="00101371"/>
    <w:rsid w:val="00101E52"/>
    <w:rsid w:val="00103CA0"/>
    <w:rsid w:val="0011065F"/>
    <w:rsid w:val="00111AF9"/>
    <w:rsid w:val="00111F06"/>
    <w:rsid w:val="0011221C"/>
    <w:rsid w:val="001128D1"/>
    <w:rsid w:val="0011510C"/>
    <w:rsid w:val="001163A4"/>
    <w:rsid w:val="00117BF2"/>
    <w:rsid w:val="00120413"/>
    <w:rsid w:val="00121BB7"/>
    <w:rsid w:val="00124075"/>
    <w:rsid w:val="00125EDB"/>
    <w:rsid w:val="0012768B"/>
    <w:rsid w:val="00127F09"/>
    <w:rsid w:val="00127F7A"/>
    <w:rsid w:val="001319C5"/>
    <w:rsid w:val="001347C8"/>
    <w:rsid w:val="00135E97"/>
    <w:rsid w:val="00137979"/>
    <w:rsid w:val="001405BC"/>
    <w:rsid w:val="00140B5F"/>
    <w:rsid w:val="00141483"/>
    <w:rsid w:val="0014246A"/>
    <w:rsid w:val="00142882"/>
    <w:rsid w:val="0014301F"/>
    <w:rsid w:val="001447D9"/>
    <w:rsid w:val="0014636F"/>
    <w:rsid w:val="001465D4"/>
    <w:rsid w:val="00150E4E"/>
    <w:rsid w:val="00152217"/>
    <w:rsid w:val="00152B8B"/>
    <w:rsid w:val="00152E9D"/>
    <w:rsid w:val="0015422E"/>
    <w:rsid w:val="001547AD"/>
    <w:rsid w:val="00155665"/>
    <w:rsid w:val="00156ECD"/>
    <w:rsid w:val="00162390"/>
    <w:rsid w:val="001647BA"/>
    <w:rsid w:val="001674F6"/>
    <w:rsid w:val="00167C6A"/>
    <w:rsid w:val="00167FD7"/>
    <w:rsid w:val="00170AE6"/>
    <w:rsid w:val="00170BAD"/>
    <w:rsid w:val="00173783"/>
    <w:rsid w:val="0017473B"/>
    <w:rsid w:val="001768E3"/>
    <w:rsid w:val="00177944"/>
    <w:rsid w:val="00180899"/>
    <w:rsid w:val="0018093E"/>
    <w:rsid w:val="00182D0A"/>
    <w:rsid w:val="00182F4B"/>
    <w:rsid w:val="001832EF"/>
    <w:rsid w:val="00185168"/>
    <w:rsid w:val="00187259"/>
    <w:rsid w:val="001872C3"/>
    <w:rsid w:val="00187793"/>
    <w:rsid w:val="00187887"/>
    <w:rsid w:val="00190081"/>
    <w:rsid w:val="001923CA"/>
    <w:rsid w:val="001A2F10"/>
    <w:rsid w:val="001A5ECC"/>
    <w:rsid w:val="001A5F31"/>
    <w:rsid w:val="001B01AC"/>
    <w:rsid w:val="001B1286"/>
    <w:rsid w:val="001B170D"/>
    <w:rsid w:val="001B557E"/>
    <w:rsid w:val="001C2713"/>
    <w:rsid w:val="001C2A62"/>
    <w:rsid w:val="001C3864"/>
    <w:rsid w:val="001D1044"/>
    <w:rsid w:val="001D2B1A"/>
    <w:rsid w:val="001D434D"/>
    <w:rsid w:val="001D4B10"/>
    <w:rsid w:val="001D514D"/>
    <w:rsid w:val="001D5D53"/>
    <w:rsid w:val="001D6328"/>
    <w:rsid w:val="001D7CF6"/>
    <w:rsid w:val="001E1100"/>
    <w:rsid w:val="001E17C1"/>
    <w:rsid w:val="001E29F6"/>
    <w:rsid w:val="001E3D41"/>
    <w:rsid w:val="001E628B"/>
    <w:rsid w:val="001E681F"/>
    <w:rsid w:val="001E6DC6"/>
    <w:rsid w:val="001F16EA"/>
    <w:rsid w:val="001F2DEB"/>
    <w:rsid w:val="001F60E5"/>
    <w:rsid w:val="00200ADD"/>
    <w:rsid w:val="002045C0"/>
    <w:rsid w:val="00207DA3"/>
    <w:rsid w:val="0021052E"/>
    <w:rsid w:val="00211919"/>
    <w:rsid w:val="00213456"/>
    <w:rsid w:val="00214D8F"/>
    <w:rsid w:val="002156FF"/>
    <w:rsid w:val="00221B89"/>
    <w:rsid w:val="00222B92"/>
    <w:rsid w:val="0022479D"/>
    <w:rsid w:val="00225151"/>
    <w:rsid w:val="00226B92"/>
    <w:rsid w:val="002302D4"/>
    <w:rsid w:val="002333CA"/>
    <w:rsid w:val="00233A5A"/>
    <w:rsid w:val="0023660D"/>
    <w:rsid w:val="002408FA"/>
    <w:rsid w:val="00241780"/>
    <w:rsid w:val="00243270"/>
    <w:rsid w:val="00243D9E"/>
    <w:rsid w:val="00243DE7"/>
    <w:rsid w:val="00243EEC"/>
    <w:rsid w:val="0024526F"/>
    <w:rsid w:val="00250FDC"/>
    <w:rsid w:val="00251A60"/>
    <w:rsid w:val="002526AD"/>
    <w:rsid w:val="00255328"/>
    <w:rsid w:val="00255B15"/>
    <w:rsid w:val="00255CF4"/>
    <w:rsid w:val="0025611D"/>
    <w:rsid w:val="00256577"/>
    <w:rsid w:val="002613FC"/>
    <w:rsid w:val="002626E0"/>
    <w:rsid w:val="002650A0"/>
    <w:rsid w:val="00265441"/>
    <w:rsid w:val="0026695E"/>
    <w:rsid w:val="002678E9"/>
    <w:rsid w:val="002706F8"/>
    <w:rsid w:val="00272B75"/>
    <w:rsid w:val="00272E2F"/>
    <w:rsid w:val="002734F2"/>
    <w:rsid w:val="00274390"/>
    <w:rsid w:val="00276127"/>
    <w:rsid w:val="0027766D"/>
    <w:rsid w:val="00281FDD"/>
    <w:rsid w:val="00283B36"/>
    <w:rsid w:val="00284D87"/>
    <w:rsid w:val="0028511E"/>
    <w:rsid w:val="00286351"/>
    <w:rsid w:val="00286A29"/>
    <w:rsid w:val="0028709F"/>
    <w:rsid w:val="00290E09"/>
    <w:rsid w:val="0029192D"/>
    <w:rsid w:val="00291FD2"/>
    <w:rsid w:val="0029238C"/>
    <w:rsid w:val="0029352C"/>
    <w:rsid w:val="0029354C"/>
    <w:rsid w:val="0029355E"/>
    <w:rsid w:val="00293CC8"/>
    <w:rsid w:val="002953FE"/>
    <w:rsid w:val="002963BB"/>
    <w:rsid w:val="00296B49"/>
    <w:rsid w:val="00297BD7"/>
    <w:rsid w:val="002A07B6"/>
    <w:rsid w:val="002A3020"/>
    <w:rsid w:val="002A3481"/>
    <w:rsid w:val="002B05BE"/>
    <w:rsid w:val="002B4A16"/>
    <w:rsid w:val="002B5C4A"/>
    <w:rsid w:val="002B7926"/>
    <w:rsid w:val="002C05E5"/>
    <w:rsid w:val="002C0D00"/>
    <w:rsid w:val="002C2F3F"/>
    <w:rsid w:val="002C4EA0"/>
    <w:rsid w:val="002C6712"/>
    <w:rsid w:val="002D1C8B"/>
    <w:rsid w:val="002D305A"/>
    <w:rsid w:val="002D35CE"/>
    <w:rsid w:val="002D5B0B"/>
    <w:rsid w:val="002E176B"/>
    <w:rsid w:val="002E1DD2"/>
    <w:rsid w:val="002E7ABB"/>
    <w:rsid w:val="002F0F7E"/>
    <w:rsid w:val="002F2467"/>
    <w:rsid w:val="002F4333"/>
    <w:rsid w:val="002F43B1"/>
    <w:rsid w:val="002F49B0"/>
    <w:rsid w:val="00301AE0"/>
    <w:rsid w:val="00305346"/>
    <w:rsid w:val="00307345"/>
    <w:rsid w:val="00307FF6"/>
    <w:rsid w:val="00310B10"/>
    <w:rsid w:val="00311907"/>
    <w:rsid w:val="00312D65"/>
    <w:rsid w:val="00315202"/>
    <w:rsid w:val="00316C6C"/>
    <w:rsid w:val="0032136D"/>
    <w:rsid w:val="003225FD"/>
    <w:rsid w:val="00325BF0"/>
    <w:rsid w:val="00325F76"/>
    <w:rsid w:val="00326518"/>
    <w:rsid w:val="00327E1B"/>
    <w:rsid w:val="003310DD"/>
    <w:rsid w:val="00335370"/>
    <w:rsid w:val="00335555"/>
    <w:rsid w:val="00336E1C"/>
    <w:rsid w:val="0033704B"/>
    <w:rsid w:val="0034036A"/>
    <w:rsid w:val="00341615"/>
    <w:rsid w:val="00343953"/>
    <w:rsid w:val="003439CB"/>
    <w:rsid w:val="0034498E"/>
    <w:rsid w:val="00345508"/>
    <w:rsid w:val="0034569B"/>
    <w:rsid w:val="003456EC"/>
    <w:rsid w:val="0035033D"/>
    <w:rsid w:val="003506CD"/>
    <w:rsid w:val="00350874"/>
    <w:rsid w:val="0035290A"/>
    <w:rsid w:val="00354F52"/>
    <w:rsid w:val="003567AB"/>
    <w:rsid w:val="00356860"/>
    <w:rsid w:val="00357C6D"/>
    <w:rsid w:val="003615DE"/>
    <w:rsid w:val="0036196E"/>
    <w:rsid w:val="00362124"/>
    <w:rsid w:val="00363FFC"/>
    <w:rsid w:val="003668E5"/>
    <w:rsid w:val="00366DA4"/>
    <w:rsid w:val="0036704C"/>
    <w:rsid w:val="00367A56"/>
    <w:rsid w:val="00370B5C"/>
    <w:rsid w:val="00370F89"/>
    <w:rsid w:val="003710F3"/>
    <w:rsid w:val="0037248C"/>
    <w:rsid w:val="00372692"/>
    <w:rsid w:val="00375C38"/>
    <w:rsid w:val="00376BF2"/>
    <w:rsid w:val="00380475"/>
    <w:rsid w:val="00381E41"/>
    <w:rsid w:val="00383376"/>
    <w:rsid w:val="003838B0"/>
    <w:rsid w:val="00383EE4"/>
    <w:rsid w:val="0038403C"/>
    <w:rsid w:val="003842BB"/>
    <w:rsid w:val="0038505B"/>
    <w:rsid w:val="003864CC"/>
    <w:rsid w:val="003878AA"/>
    <w:rsid w:val="00391BA7"/>
    <w:rsid w:val="00391FB1"/>
    <w:rsid w:val="00393271"/>
    <w:rsid w:val="00394ED2"/>
    <w:rsid w:val="003A092E"/>
    <w:rsid w:val="003A1D28"/>
    <w:rsid w:val="003A2391"/>
    <w:rsid w:val="003A454F"/>
    <w:rsid w:val="003A45B2"/>
    <w:rsid w:val="003A511C"/>
    <w:rsid w:val="003A5CCB"/>
    <w:rsid w:val="003A7852"/>
    <w:rsid w:val="003B0066"/>
    <w:rsid w:val="003B0099"/>
    <w:rsid w:val="003B1ED2"/>
    <w:rsid w:val="003B3206"/>
    <w:rsid w:val="003B3624"/>
    <w:rsid w:val="003B380F"/>
    <w:rsid w:val="003B388E"/>
    <w:rsid w:val="003B58A2"/>
    <w:rsid w:val="003B6CAA"/>
    <w:rsid w:val="003B795A"/>
    <w:rsid w:val="003C004D"/>
    <w:rsid w:val="003C02A3"/>
    <w:rsid w:val="003C05CF"/>
    <w:rsid w:val="003C2594"/>
    <w:rsid w:val="003C336C"/>
    <w:rsid w:val="003C3423"/>
    <w:rsid w:val="003C36BA"/>
    <w:rsid w:val="003C560A"/>
    <w:rsid w:val="003C6D85"/>
    <w:rsid w:val="003D54FF"/>
    <w:rsid w:val="003D58CC"/>
    <w:rsid w:val="003D5DBB"/>
    <w:rsid w:val="003D6541"/>
    <w:rsid w:val="003E2FF2"/>
    <w:rsid w:val="003E4FCA"/>
    <w:rsid w:val="003E5FEE"/>
    <w:rsid w:val="003E6C2C"/>
    <w:rsid w:val="003E7092"/>
    <w:rsid w:val="003F23AE"/>
    <w:rsid w:val="003F2400"/>
    <w:rsid w:val="003F3765"/>
    <w:rsid w:val="003F549B"/>
    <w:rsid w:val="003F7149"/>
    <w:rsid w:val="0040286D"/>
    <w:rsid w:val="004052B2"/>
    <w:rsid w:val="00406751"/>
    <w:rsid w:val="00406E71"/>
    <w:rsid w:val="00411929"/>
    <w:rsid w:val="00413662"/>
    <w:rsid w:val="004136AC"/>
    <w:rsid w:val="00422B3A"/>
    <w:rsid w:val="00422D96"/>
    <w:rsid w:val="00423D22"/>
    <w:rsid w:val="00424625"/>
    <w:rsid w:val="0043012B"/>
    <w:rsid w:val="004303AA"/>
    <w:rsid w:val="004309EB"/>
    <w:rsid w:val="00430FBE"/>
    <w:rsid w:val="00432B77"/>
    <w:rsid w:val="00436648"/>
    <w:rsid w:val="0043700A"/>
    <w:rsid w:val="004408C0"/>
    <w:rsid w:val="00440A6A"/>
    <w:rsid w:val="00441E1C"/>
    <w:rsid w:val="0044249C"/>
    <w:rsid w:val="00442B0D"/>
    <w:rsid w:val="0044339F"/>
    <w:rsid w:val="00444FF9"/>
    <w:rsid w:val="00445AB8"/>
    <w:rsid w:val="00447E5A"/>
    <w:rsid w:val="004530B5"/>
    <w:rsid w:val="004532B3"/>
    <w:rsid w:val="0045413C"/>
    <w:rsid w:val="004605C0"/>
    <w:rsid w:val="00462785"/>
    <w:rsid w:val="00462E8F"/>
    <w:rsid w:val="00464549"/>
    <w:rsid w:val="00471012"/>
    <w:rsid w:val="004710CB"/>
    <w:rsid w:val="0047141B"/>
    <w:rsid w:val="004720CF"/>
    <w:rsid w:val="00473352"/>
    <w:rsid w:val="00475664"/>
    <w:rsid w:val="0047688B"/>
    <w:rsid w:val="004801B8"/>
    <w:rsid w:val="00480BFB"/>
    <w:rsid w:val="00482A05"/>
    <w:rsid w:val="0048330E"/>
    <w:rsid w:val="004847D2"/>
    <w:rsid w:val="00484870"/>
    <w:rsid w:val="00493640"/>
    <w:rsid w:val="004938A7"/>
    <w:rsid w:val="00493BCA"/>
    <w:rsid w:val="00493DA8"/>
    <w:rsid w:val="0049462E"/>
    <w:rsid w:val="0049651A"/>
    <w:rsid w:val="004979DD"/>
    <w:rsid w:val="004A1250"/>
    <w:rsid w:val="004A1A30"/>
    <w:rsid w:val="004A1DE1"/>
    <w:rsid w:val="004A343F"/>
    <w:rsid w:val="004A39AF"/>
    <w:rsid w:val="004A4B30"/>
    <w:rsid w:val="004A59FC"/>
    <w:rsid w:val="004B219C"/>
    <w:rsid w:val="004B252D"/>
    <w:rsid w:val="004B4169"/>
    <w:rsid w:val="004B43FD"/>
    <w:rsid w:val="004B4B72"/>
    <w:rsid w:val="004B5755"/>
    <w:rsid w:val="004B6225"/>
    <w:rsid w:val="004C002C"/>
    <w:rsid w:val="004C10A0"/>
    <w:rsid w:val="004C598D"/>
    <w:rsid w:val="004C6FCA"/>
    <w:rsid w:val="004D0FA6"/>
    <w:rsid w:val="004D1433"/>
    <w:rsid w:val="004D27DC"/>
    <w:rsid w:val="004E1279"/>
    <w:rsid w:val="004E2266"/>
    <w:rsid w:val="004E2B43"/>
    <w:rsid w:val="004E3835"/>
    <w:rsid w:val="004E3F00"/>
    <w:rsid w:val="004E4807"/>
    <w:rsid w:val="004E5D24"/>
    <w:rsid w:val="004E78FC"/>
    <w:rsid w:val="004F0435"/>
    <w:rsid w:val="004F1569"/>
    <w:rsid w:val="004F1C31"/>
    <w:rsid w:val="004F6138"/>
    <w:rsid w:val="004F7EC0"/>
    <w:rsid w:val="004F7FE8"/>
    <w:rsid w:val="005000BA"/>
    <w:rsid w:val="00500915"/>
    <w:rsid w:val="00500916"/>
    <w:rsid w:val="00503722"/>
    <w:rsid w:val="00503FF3"/>
    <w:rsid w:val="0050405F"/>
    <w:rsid w:val="005048C9"/>
    <w:rsid w:val="0050546A"/>
    <w:rsid w:val="00506C11"/>
    <w:rsid w:val="00512E61"/>
    <w:rsid w:val="005150EF"/>
    <w:rsid w:val="00516A66"/>
    <w:rsid w:val="00521133"/>
    <w:rsid w:val="0052188C"/>
    <w:rsid w:val="00521A6A"/>
    <w:rsid w:val="00522253"/>
    <w:rsid w:val="0052347F"/>
    <w:rsid w:val="00523F16"/>
    <w:rsid w:val="00524A2A"/>
    <w:rsid w:val="0052531D"/>
    <w:rsid w:val="0052555C"/>
    <w:rsid w:val="00527375"/>
    <w:rsid w:val="00530171"/>
    <w:rsid w:val="00531E1E"/>
    <w:rsid w:val="00533350"/>
    <w:rsid w:val="005333CE"/>
    <w:rsid w:val="00534D0D"/>
    <w:rsid w:val="00535714"/>
    <w:rsid w:val="0053638A"/>
    <w:rsid w:val="005369E4"/>
    <w:rsid w:val="00536F32"/>
    <w:rsid w:val="00540506"/>
    <w:rsid w:val="005407FB"/>
    <w:rsid w:val="00541939"/>
    <w:rsid w:val="00547DB6"/>
    <w:rsid w:val="00550CF8"/>
    <w:rsid w:val="00554E5B"/>
    <w:rsid w:val="00557FE4"/>
    <w:rsid w:val="00560760"/>
    <w:rsid w:val="005617E1"/>
    <w:rsid w:val="005632EB"/>
    <w:rsid w:val="00563E89"/>
    <w:rsid w:val="00564F3F"/>
    <w:rsid w:val="00565C03"/>
    <w:rsid w:val="005661BE"/>
    <w:rsid w:val="00567C43"/>
    <w:rsid w:val="00571076"/>
    <w:rsid w:val="00571F74"/>
    <w:rsid w:val="00572101"/>
    <w:rsid w:val="00574190"/>
    <w:rsid w:val="00577BCC"/>
    <w:rsid w:val="00577E25"/>
    <w:rsid w:val="00581CCB"/>
    <w:rsid w:val="0058301A"/>
    <w:rsid w:val="00584E63"/>
    <w:rsid w:val="00585A2A"/>
    <w:rsid w:val="00587483"/>
    <w:rsid w:val="00587708"/>
    <w:rsid w:val="00590417"/>
    <w:rsid w:val="005925F2"/>
    <w:rsid w:val="00593A79"/>
    <w:rsid w:val="0059504D"/>
    <w:rsid w:val="00597524"/>
    <w:rsid w:val="005978C4"/>
    <w:rsid w:val="005A1715"/>
    <w:rsid w:val="005A1A43"/>
    <w:rsid w:val="005A2646"/>
    <w:rsid w:val="005A6C29"/>
    <w:rsid w:val="005A7F47"/>
    <w:rsid w:val="005B2A7B"/>
    <w:rsid w:val="005B403E"/>
    <w:rsid w:val="005B67C1"/>
    <w:rsid w:val="005B74E9"/>
    <w:rsid w:val="005C138E"/>
    <w:rsid w:val="005C237B"/>
    <w:rsid w:val="005C6297"/>
    <w:rsid w:val="005C6514"/>
    <w:rsid w:val="005C6E91"/>
    <w:rsid w:val="005C6F99"/>
    <w:rsid w:val="005D0604"/>
    <w:rsid w:val="005D3CC4"/>
    <w:rsid w:val="005D4A56"/>
    <w:rsid w:val="005D58D7"/>
    <w:rsid w:val="005D6B5F"/>
    <w:rsid w:val="005E162B"/>
    <w:rsid w:val="005E3100"/>
    <w:rsid w:val="005E434C"/>
    <w:rsid w:val="005E4869"/>
    <w:rsid w:val="005E64DC"/>
    <w:rsid w:val="005F12B0"/>
    <w:rsid w:val="005F13B4"/>
    <w:rsid w:val="005F2D84"/>
    <w:rsid w:val="005F4636"/>
    <w:rsid w:val="005F4646"/>
    <w:rsid w:val="005F64F4"/>
    <w:rsid w:val="005F742D"/>
    <w:rsid w:val="005F7B0B"/>
    <w:rsid w:val="006017CD"/>
    <w:rsid w:val="00601AE2"/>
    <w:rsid w:val="0060258C"/>
    <w:rsid w:val="00607F4E"/>
    <w:rsid w:val="006109A2"/>
    <w:rsid w:val="00610C6C"/>
    <w:rsid w:val="00615FD7"/>
    <w:rsid w:val="00616503"/>
    <w:rsid w:val="00617F90"/>
    <w:rsid w:val="00621619"/>
    <w:rsid w:val="006224A0"/>
    <w:rsid w:val="00623AC9"/>
    <w:rsid w:val="006256EF"/>
    <w:rsid w:val="006265BA"/>
    <w:rsid w:val="00626606"/>
    <w:rsid w:val="00631E90"/>
    <w:rsid w:val="0063201D"/>
    <w:rsid w:val="006321C2"/>
    <w:rsid w:val="006328B0"/>
    <w:rsid w:val="00633ABB"/>
    <w:rsid w:val="006342E7"/>
    <w:rsid w:val="006371D6"/>
    <w:rsid w:val="00640FBD"/>
    <w:rsid w:val="00641866"/>
    <w:rsid w:val="00642632"/>
    <w:rsid w:val="00642E8D"/>
    <w:rsid w:val="006458C6"/>
    <w:rsid w:val="00645E70"/>
    <w:rsid w:val="00646978"/>
    <w:rsid w:val="00646E46"/>
    <w:rsid w:val="00650BA7"/>
    <w:rsid w:val="006516ED"/>
    <w:rsid w:val="0065180F"/>
    <w:rsid w:val="00652A78"/>
    <w:rsid w:val="006536FF"/>
    <w:rsid w:val="0065403B"/>
    <w:rsid w:val="00655B8F"/>
    <w:rsid w:val="00656826"/>
    <w:rsid w:val="00656CE4"/>
    <w:rsid w:val="00660506"/>
    <w:rsid w:val="00660B10"/>
    <w:rsid w:val="00663275"/>
    <w:rsid w:val="00665CC8"/>
    <w:rsid w:val="00667479"/>
    <w:rsid w:val="006703A7"/>
    <w:rsid w:val="00670712"/>
    <w:rsid w:val="006708F6"/>
    <w:rsid w:val="00670A5D"/>
    <w:rsid w:val="00670D25"/>
    <w:rsid w:val="00673334"/>
    <w:rsid w:val="00673E1F"/>
    <w:rsid w:val="00674A45"/>
    <w:rsid w:val="00676BAE"/>
    <w:rsid w:val="006778A3"/>
    <w:rsid w:val="00680D94"/>
    <w:rsid w:val="00682018"/>
    <w:rsid w:val="00682443"/>
    <w:rsid w:val="0068353A"/>
    <w:rsid w:val="006847BD"/>
    <w:rsid w:val="006865A0"/>
    <w:rsid w:val="00691586"/>
    <w:rsid w:val="00692110"/>
    <w:rsid w:val="006951DE"/>
    <w:rsid w:val="006A0093"/>
    <w:rsid w:val="006A0741"/>
    <w:rsid w:val="006A0A53"/>
    <w:rsid w:val="006A1C46"/>
    <w:rsid w:val="006A3DCC"/>
    <w:rsid w:val="006B23A6"/>
    <w:rsid w:val="006B3F8B"/>
    <w:rsid w:val="006C0032"/>
    <w:rsid w:val="006C0064"/>
    <w:rsid w:val="006C0F7B"/>
    <w:rsid w:val="006C2574"/>
    <w:rsid w:val="006C2A39"/>
    <w:rsid w:val="006C36EB"/>
    <w:rsid w:val="006C3DDF"/>
    <w:rsid w:val="006C48BB"/>
    <w:rsid w:val="006C57F6"/>
    <w:rsid w:val="006C5A6E"/>
    <w:rsid w:val="006C5BB1"/>
    <w:rsid w:val="006C697F"/>
    <w:rsid w:val="006C6F92"/>
    <w:rsid w:val="006C736D"/>
    <w:rsid w:val="006D0318"/>
    <w:rsid w:val="006D0F7E"/>
    <w:rsid w:val="006D42A8"/>
    <w:rsid w:val="006D5511"/>
    <w:rsid w:val="006D601E"/>
    <w:rsid w:val="006D66B9"/>
    <w:rsid w:val="006D7316"/>
    <w:rsid w:val="006E14DF"/>
    <w:rsid w:val="006E2F98"/>
    <w:rsid w:val="006E40CC"/>
    <w:rsid w:val="006E4458"/>
    <w:rsid w:val="006E755F"/>
    <w:rsid w:val="006F1C0F"/>
    <w:rsid w:val="006F2B82"/>
    <w:rsid w:val="006F38E2"/>
    <w:rsid w:val="006F3950"/>
    <w:rsid w:val="006F3BE2"/>
    <w:rsid w:val="006F5B02"/>
    <w:rsid w:val="006F7643"/>
    <w:rsid w:val="006F7A56"/>
    <w:rsid w:val="007002A0"/>
    <w:rsid w:val="00702EC6"/>
    <w:rsid w:val="00703F59"/>
    <w:rsid w:val="00704ED1"/>
    <w:rsid w:val="00705BA0"/>
    <w:rsid w:val="0070665F"/>
    <w:rsid w:val="00706760"/>
    <w:rsid w:val="007109E3"/>
    <w:rsid w:val="00710BC4"/>
    <w:rsid w:val="00713449"/>
    <w:rsid w:val="00713691"/>
    <w:rsid w:val="00713F12"/>
    <w:rsid w:val="00715119"/>
    <w:rsid w:val="007204D8"/>
    <w:rsid w:val="00720A7E"/>
    <w:rsid w:val="00725873"/>
    <w:rsid w:val="00726D86"/>
    <w:rsid w:val="00731862"/>
    <w:rsid w:val="0073357A"/>
    <w:rsid w:val="007336AC"/>
    <w:rsid w:val="00733E93"/>
    <w:rsid w:val="007355C0"/>
    <w:rsid w:val="00735A43"/>
    <w:rsid w:val="00736BC2"/>
    <w:rsid w:val="00737215"/>
    <w:rsid w:val="00741C46"/>
    <w:rsid w:val="0074635E"/>
    <w:rsid w:val="007477E8"/>
    <w:rsid w:val="00750E24"/>
    <w:rsid w:val="007521F8"/>
    <w:rsid w:val="00752486"/>
    <w:rsid w:val="0075429C"/>
    <w:rsid w:val="0075435D"/>
    <w:rsid w:val="00755912"/>
    <w:rsid w:val="00757BFA"/>
    <w:rsid w:val="00761D85"/>
    <w:rsid w:val="00767711"/>
    <w:rsid w:val="007700FB"/>
    <w:rsid w:val="00770655"/>
    <w:rsid w:val="00770DF5"/>
    <w:rsid w:val="00771603"/>
    <w:rsid w:val="00772B28"/>
    <w:rsid w:val="007732B0"/>
    <w:rsid w:val="007754C4"/>
    <w:rsid w:val="007758FC"/>
    <w:rsid w:val="007762DD"/>
    <w:rsid w:val="00776571"/>
    <w:rsid w:val="00776BC7"/>
    <w:rsid w:val="007779ED"/>
    <w:rsid w:val="00780FDC"/>
    <w:rsid w:val="0078106B"/>
    <w:rsid w:val="007824E2"/>
    <w:rsid w:val="00782B77"/>
    <w:rsid w:val="0078315B"/>
    <w:rsid w:val="00784728"/>
    <w:rsid w:val="00784F71"/>
    <w:rsid w:val="00785C3A"/>
    <w:rsid w:val="0078609A"/>
    <w:rsid w:val="00786C17"/>
    <w:rsid w:val="007870AE"/>
    <w:rsid w:val="00787D79"/>
    <w:rsid w:val="007923E6"/>
    <w:rsid w:val="0079507A"/>
    <w:rsid w:val="007953FA"/>
    <w:rsid w:val="00795BF1"/>
    <w:rsid w:val="007A0F3C"/>
    <w:rsid w:val="007A1DBB"/>
    <w:rsid w:val="007A72A6"/>
    <w:rsid w:val="007B029F"/>
    <w:rsid w:val="007B18BF"/>
    <w:rsid w:val="007B2558"/>
    <w:rsid w:val="007B5969"/>
    <w:rsid w:val="007B5F0E"/>
    <w:rsid w:val="007C2324"/>
    <w:rsid w:val="007C3486"/>
    <w:rsid w:val="007C3C09"/>
    <w:rsid w:val="007C506E"/>
    <w:rsid w:val="007C5459"/>
    <w:rsid w:val="007C6914"/>
    <w:rsid w:val="007C71DF"/>
    <w:rsid w:val="007C7DCD"/>
    <w:rsid w:val="007D194E"/>
    <w:rsid w:val="007D39DC"/>
    <w:rsid w:val="007D3BEE"/>
    <w:rsid w:val="007D4514"/>
    <w:rsid w:val="007D79C2"/>
    <w:rsid w:val="007E1ECC"/>
    <w:rsid w:val="007E2007"/>
    <w:rsid w:val="007E2DE0"/>
    <w:rsid w:val="007E46DB"/>
    <w:rsid w:val="007E5237"/>
    <w:rsid w:val="007E6318"/>
    <w:rsid w:val="007E6682"/>
    <w:rsid w:val="007E777D"/>
    <w:rsid w:val="007F0DC1"/>
    <w:rsid w:val="007F1631"/>
    <w:rsid w:val="007F2482"/>
    <w:rsid w:val="007F3320"/>
    <w:rsid w:val="007F3B40"/>
    <w:rsid w:val="007F4351"/>
    <w:rsid w:val="007F5985"/>
    <w:rsid w:val="007F60B5"/>
    <w:rsid w:val="007F6783"/>
    <w:rsid w:val="008001CB"/>
    <w:rsid w:val="00800B34"/>
    <w:rsid w:val="00801E80"/>
    <w:rsid w:val="008067A6"/>
    <w:rsid w:val="00807B43"/>
    <w:rsid w:val="00812317"/>
    <w:rsid w:val="00812EDB"/>
    <w:rsid w:val="00814C9B"/>
    <w:rsid w:val="008158BC"/>
    <w:rsid w:val="00820C29"/>
    <w:rsid w:val="008212E6"/>
    <w:rsid w:val="00822625"/>
    <w:rsid w:val="00822E6A"/>
    <w:rsid w:val="00822EA5"/>
    <w:rsid w:val="00825129"/>
    <w:rsid w:val="00831A58"/>
    <w:rsid w:val="00832485"/>
    <w:rsid w:val="00835248"/>
    <w:rsid w:val="00835938"/>
    <w:rsid w:val="00835B25"/>
    <w:rsid w:val="008372D8"/>
    <w:rsid w:val="00837B05"/>
    <w:rsid w:val="00841463"/>
    <w:rsid w:val="00841674"/>
    <w:rsid w:val="00841B6B"/>
    <w:rsid w:val="00844276"/>
    <w:rsid w:val="00844438"/>
    <w:rsid w:val="008447AE"/>
    <w:rsid w:val="008509A9"/>
    <w:rsid w:val="00853B9E"/>
    <w:rsid w:val="0085491F"/>
    <w:rsid w:val="00854CB2"/>
    <w:rsid w:val="008553FF"/>
    <w:rsid w:val="008568E5"/>
    <w:rsid w:val="00860CA3"/>
    <w:rsid w:val="008610B0"/>
    <w:rsid w:val="008610F0"/>
    <w:rsid w:val="008621A0"/>
    <w:rsid w:val="0086456C"/>
    <w:rsid w:val="00866069"/>
    <w:rsid w:val="00867072"/>
    <w:rsid w:val="008719B0"/>
    <w:rsid w:val="0087392C"/>
    <w:rsid w:val="00874D75"/>
    <w:rsid w:val="00875292"/>
    <w:rsid w:val="00881134"/>
    <w:rsid w:val="00881F4B"/>
    <w:rsid w:val="00882218"/>
    <w:rsid w:val="00882343"/>
    <w:rsid w:val="00883E19"/>
    <w:rsid w:val="00883FDD"/>
    <w:rsid w:val="00884176"/>
    <w:rsid w:val="008857BA"/>
    <w:rsid w:val="008875D8"/>
    <w:rsid w:val="00891808"/>
    <w:rsid w:val="0089672B"/>
    <w:rsid w:val="008A7FBF"/>
    <w:rsid w:val="008B0A90"/>
    <w:rsid w:val="008B1D37"/>
    <w:rsid w:val="008B30C4"/>
    <w:rsid w:val="008B5833"/>
    <w:rsid w:val="008B591C"/>
    <w:rsid w:val="008B72AF"/>
    <w:rsid w:val="008C1BA2"/>
    <w:rsid w:val="008C2A2E"/>
    <w:rsid w:val="008C2B9B"/>
    <w:rsid w:val="008C4CD9"/>
    <w:rsid w:val="008C68C9"/>
    <w:rsid w:val="008C6B32"/>
    <w:rsid w:val="008C73D9"/>
    <w:rsid w:val="008D54BE"/>
    <w:rsid w:val="008D5CBA"/>
    <w:rsid w:val="008D6935"/>
    <w:rsid w:val="008D7E1A"/>
    <w:rsid w:val="008D7ECA"/>
    <w:rsid w:val="008E1146"/>
    <w:rsid w:val="008E3F5E"/>
    <w:rsid w:val="008E6A34"/>
    <w:rsid w:val="008E6DD2"/>
    <w:rsid w:val="008F1ED0"/>
    <w:rsid w:val="008F209E"/>
    <w:rsid w:val="008F27BE"/>
    <w:rsid w:val="008F37E1"/>
    <w:rsid w:val="008F5072"/>
    <w:rsid w:val="0090071E"/>
    <w:rsid w:val="009010E9"/>
    <w:rsid w:val="00901A7A"/>
    <w:rsid w:val="009026CF"/>
    <w:rsid w:val="00903932"/>
    <w:rsid w:val="00903998"/>
    <w:rsid w:val="00903D7C"/>
    <w:rsid w:val="0090447E"/>
    <w:rsid w:val="00907CC3"/>
    <w:rsid w:val="00910D90"/>
    <w:rsid w:val="009125F6"/>
    <w:rsid w:val="00912ED7"/>
    <w:rsid w:val="00914242"/>
    <w:rsid w:val="00914576"/>
    <w:rsid w:val="00916B2B"/>
    <w:rsid w:val="0092369D"/>
    <w:rsid w:val="009238F6"/>
    <w:rsid w:val="00923E86"/>
    <w:rsid w:val="00924FF2"/>
    <w:rsid w:val="009256EC"/>
    <w:rsid w:val="00931DB3"/>
    <w:rsid w:val="00933B3C"/>
    <w:rsid w:val="00933BCB"/>
    <w:rsid w:val="00934B86"/>
    <w:rsid w:val="009352A2"/>
    <w:rsid w:val="009358B3"/>
    <w:rsid w:val="009371E1"/>
    <w:rsid w:val="00941CA9"/>
    <w:rsid w:val="00941EC0"/>
    <w:rsid w:val="00941F69"/>
    <w:rsid w:val="009444CE"/>
    <w:rsid w:val="00946328"/>
    <w:rsid w:val="00946514"/>
    <w:rsid w:val="00947E49"/>
    <w:rsid w:val="009517EA"/>
    <w:rsid w:val="00954EFB"/>
    <w:rsid w:val="00955DC2"/>
    <w:rsid w:val="00965006"/>
    <w:rsid w:val="0096675D"/>
    <w:rsid w:val="00970BB9"/>
    <w:rsid w:val="00971438"/>
    <w:rsid w:val="009758F7"/>
    <w:rsid w:val="0097757B"/>
    <w:rsid w:val="00982327"/>
    <w:rsid w:val="00982759"/>
    <w:rsid w:val="00982AA3"/>
    <w:rsid w:val="00982E22"/>
    <w:rsid w:val="00983A4D"/>
    <w:rsid w:val="00986169"/>
    <w:rsid w:val="0098757D"/>
    <w:rsid w:val="00991D8F"/>
    <w:rsid w:val="00993B3F"/>
    <w:rsid w:val="00995636"/>
    <w:rsid w:val="009958B4"/>
    <w:rsid w:val="00996384"/>
    <w:rsid w:val="009A085A"/>
    <w:rsid w:val="009A2F5D"/>
    <w:rsid w:val="009A49C5"/>
    <w:rsid w:val="009A633A"/>
    <w:rsid w:val="009B1282"/>
    <w:rsid w:val="009B27D0"/>
    <w:rsid w:val="009B4523"/>
    <w:rsid w:val="009B4F5E"/>
    <w:rsid w:val="009B5CEB"/>
    <w:rsid w:val="009C089A"/>
    <w:rsid w:val="009C0EB3"/>
    <w:rsid w:val="009C2B5E"/>
    <w:rsid w:val="009C2C06"/>
    <w:rsid w:val="009C439C"/>
    <w:rsid w:val="009C5701"/>
    <w:rsid w:val="009C64DA"/>
    <w:rsid w:val="009C7D6E"/>
    <w:rsid w:val="009C7FFD"/>
    <w:rsid w:val="009D3906"/>
    <w:rsid w:val="009D4009"/>
    <w:rsid w:val="009D4F09"/>
    <w:rsid w:val="009D4FF3"/>
    <w:rsid w:val="009D5CA9"/>
    <w:rsid w:val="009E09E2"/>
    <w:rsid w:val="009E0A2F"/>
    <w:rsid w:val="009E11C0"/>
    <w:rsid w:val="009E15DD"/>
    <w:rsid w:val="009E31B5"/>
    <w:rsid w:val="009E62F7"/>
    <w:rsid w:val="009E6572"/>
    <w:rsid w:val="009E6C96"/>
    <w:rsid w:val="009F0332"/>
    <w:rsid w:val="009F044A"/>
    <w:rsid w:val="009F1543"/>
    <w:rsid w:val="009F200F"/>
    <w:rsid w:val="009F4A55"/>
    <w:rsid w:val="009F4B3B"/>
    <w:rsid w:val="009F5C16"/>
    <w:rsid w:val="009F6B7F"/>
    <w:rsid w:val="00A005DA"/>
    <w:rsid w:val="00A02573"/>
    <w:rsid w:val="00A10926"/>
    <w:rsid w:val="00A1219D"/>
    <w:rsid w:val="00A130D6"/>
    <w:rsid w:val="00A13BC6"/>
    <w:rsid w:val="00A1666A"/>
    <w:rsid w:val="00A16BA4"/>
    <w:rsid w:val="00A20927"/>
    <w:rsid w:val="00A21403"/>
    <w:rsid w:val="00A22024"/>
    <w:rsid w:val="00A24BDD"/>
    <w:rsid w:val="00A261AA"/>
    <w:rsid w:val="00A303DD"/>
    <w:rsid w:val="00A31F7B"/>
    <w:rsid w:val="00A32298"/>
    <w:rsid w:val="00A33538"/>
    <w:rsid w:val="00A355CA"/>
    <w:rsid w:val="00A364A4"/>
    <w:rsid w:val="00A40ED3"/>
    <w:rsid w:val="00A414A3"/>
    <w:rsid w:val="00A4283F"/>
    <w:rsid w:val="00A44416"/>
    <w:rsid w:val="00A4484A"/>
    <w:rsid w:val="00A4505C"/>
    <w:rsid w:val="00A450C9"/>
    <w:rsid w:val="00A46715"/>
    <w:rsid w:val="00A4744C"/>
    <w:rsid w:val="00A50A31"/>
    <w:rsid w:val="00A5146F"/>
    <w:rsid w:val="00A526E8"/>
    <w:rsid w:val="00A53DC1"/>
    <w:rsid w:val="00A545EF"/>
    <w:rsid w:val="00A565AB"/>
    <w:rsid w:val="00A600DF"/>
    <w:rsid w:val="00A62AEA"/>
    <w:rsid w:val="00A65610"/>
    <w:rsid w:val="00A65B62"/>
    <w:rsid w:val="00A65DF4"/>
    <w:rsid w:val="00A65EBB"/>
    <w:rsid w:val="00A66100"/>
    <w:rsid w:val="00A67738"/>
    <w:rsid w:val="00A6777A"/>
    <w:rsid w:val="00A677E7"/>
    <w:rsid w:val="00A70992"/>
    <w:rsid w:val="00A70DF3"/>
    <w:rsid w:val="00A70E25"/>
    <w:rsid w:val="00A71BE9"/>
    <w:rsid w:val="00A732A3"/>
    <w:rsid w:val="00A74333"/>
    <w:rsid w:val="00A76AB0"/>
    <w:rsid w:val="00A814FD"/>
    <w:rsid w:val="00A81C35"/>
    <w:rsid w:val="00A82392"/>
    <w:rsid w:val="00A82837"/>
    <w:rsid w:val="00A85138"/>
    <w:rsid w:val="00A857B9"/>
    <w:rsid w:val="00A8616C"/>
    <w:rsid w:val="00A867E9"/>
    <w:rsid w:val="00A9348D"/>
    <w:rsid w:val="00A9363F"/>
    <w:rsid w:val="00AA1358"/>
    <w:rsid w:val="00AA1C96"/>
    <w:rsid w:val="00AA2063"/>
    <w:rsid w:val="00AA46AF"/>
    <w:rsid w:val="00AA70F9"/>
    <w:rsid w:val="00AA7341"/>
    <w:rsid w:val="00AA782D"/>
    <w:rsid w:val="00AB13B3"/>
    <w:rsid w:val="00AB4EDB"/>
    <w:rsid w:val="00AC2C95"/>
    <w:rsid w:val="00AC4B20"/>
    <w:rsid w:val="00AC5406"/>
    <w:rsid w:val="00AC65B0"/>
    <w:rsid w:val="00AD0110"/>
    <w:rsid w:val="00AD0FA7"/>
    <w:rsid w:val="00AD227E"/>
    <w:rsid w:val="00AD7691"/>
    <w:rsid w:val="00AD78AE"/>
    <w:rsid w:val="00AE3E0E"/>
    <w:rsid w:val="00AE411C"/>
    <w:rsid w:val="00AE476B"/>
    <w:rsid w:val="00AE57B8"/>
    <w:rsid w:val="00AE7D0B"/>
    <w:rsid w:val="00AF06E1"/>
    <w:rsid w:val="00AF10FB"/>
    <w:rsid w:val="00AF1FB4"/>
    <w:rsid w:val="00AF217B"/>
    <w:rsid w:val="00AF2D79"/>
    <w:rsid w:val="00AF3F99"/>
    <w:rsid w:val="00AF428C"/>
    <w:rsid w:val="00AF66CA"/>
    <w:rsid w:val="00AF7756"/>
    <w:rsid w:val="00AF7988"/>
    <w:rsid w:val="00AF7DEC"/>
    <w:rsid w:val="00B02F37"/>
    <w:rsid w:val="00B0552A"/>
    <w:rsid w:val="00B05F1F"/>
    <w:rsid w:val="00B10EAE"/>
    <w:rsid w:val="00B12671"/>
    <w:rsid w:val="00B15D15"/>
    <w:rsid w:val="00B172A3"/>
    <w:rsid w:val="00B21868"/>
    <w:rsid w:val="00B23014"/>
    <w:rsid w:val="00B2530A"/>
    <w:rsid w:val="00B25E92"/>
    <w:rsid w:val="00B26329"/>
    <w:rsid w:val="00B26BC4"/>
    <w:rsid w:val="00B30EFC"/>
    <w:rsid w:val="00B31B35"/>
    <w:rsid w:val="00B31E88"/>
    <w:rsid w:val="00B32CF3"/>
    <w:rsid w:val="00B36955"/>
    <w:rsid w:val="00B445BD"/>
    <w:rsid w:val="00B44916"/>
    <w:rsid w:val="00B45C3F"/>
    <w:rsid w:val="00B52440"/>
    <w:rsid w:val="00B524D9"/>
    <w:rsid w:val="00B53902"/>
    <w:rsid w:val="00B53E7C"/>
    <w:rsid w:val="00B54DDA"/>
    <w:rsid w:val="00B55F42"/>
    <w:rsid w:val="00B56067"/>
    <w:rsid w:val="00B567BB"/>
    <w:rsid w:val="00B60398"/>
    <w:rsid w:val="00B60466"/>
    <w:rsid w:val="00B60A57"/>
    <w:rsid w:val="00B61AAF"/>
    <w:rsid w:val="00B62030"/>
    <w:rsid w:val="00B627CA"/>
    <w:rsid w:val="00B64D61"/>
    <w:rsid w:val="00B67110"/>
    <w:rsid w:val="00B71B24"/>
    <w:rsid w:val="00B75089"/>
    <w:rsid w:val="00B76A70"/>
    <w:rsid w:val="00B81490"/>
    <w:rsid w:val="00B852AD"/>
    <w:rsid w:val="00B85A0A"/>
    <w:rsid w:val="00B860A0"/>
    <w:rsid w:val="00B87879"/>
    <w:rsid w:val="00B90BFE"/>
    <w:rsid w:val="00B92746"/>
    <w:rsid w:val="00B931BB"/>
    <w:rsid w:val="00B9361F"/>
    <w:rsid w:val="00B962F2"/>
    <w:rsid w:val="00BA074B"/>
    <w:rsid w:val="00BA0C2E"/>
    <w:rsid w:val="00BA1131"/>
    <w:rsid w:val="00BA1CC9"/>
    <w:rsid w:val="00BA1F18"/>
    <w:rsid w:val="00BA3EEE"/>
    <w:rsid w:val="00BA4D94"/>
    <w:rsid w:val="00BA78C0"/>
    <w:rsid w:val="00BB0188"/>
    <w:rsid w:val="00BB23E3"/>
    <w:rsid w:val="00BB45A6"/>
    <w:rsid w:val="00BB61E3"/>
    <w:rsid w:val="00BB7295"/>
    <w:rsid w:val="00BB740B"/>
    <w:rsid w:val="00BC0E8A"/>
    <w:rsid w:val="00BC30E0"/>
    <w:rsid w:val="00BC35A6"/>
    <w:rsid w:val="00BC5C58"/>
    <w:rsid w:val="00BD195C"/>
    <w:rsid w:val="00BD3309"/>
    <w:rsid w:val="00BD4560"/>
    <w:rsid w:val="00BD484F"/>
    <w:rsid w:val="00BD5A90"/>
    <w:rsid w:val="00BD5ED9"/>
    <w:rsid w:val="00BD658C"/>
    <w:rsid w:val="00BD79D9"/>
    <w:rsid w:val="00BE0547"/>
    <w:rsid w:val="00BE6318"/>
    <w:rsid w:val="00BE6839"/>
    <w:rsid w:val="00BE6C5A"/>
    <w:rsid w:val="00BE6F9E"/>
    <w:rsid w:val="00BF0EB4"/>
    <w:rsid w:val="00BF1328"/>
    <w:rsid w:val="00BF2E96"/>
    <w:rsid w:val="00BF3CE8"/>
    <w:rsid w:val="00BF4D4A"/>
    <w:rsid w:val="00BF5272"/>
    <w:rsid w:val="00BF5E49"/>
    <w:rsid w:val="00BF78B8"/>
    <w:rsid w:val="00C02161"/>
    <w:rsid w:val="00C02820"/>
    <w:rsid w:val="00C03A68"/>
    <w:rsid w:val="00C13894"/>
    <w:rsid w:val="00C14273"/>
    <w:rsid w:val="00C149FA"/>
    <w:rsid w:val="00C15226"/>
    <w:rsid w:val="00C17C87"/>
    <w:rsid w:val="00C203B5"/>
    <w:rsid w:val="00C207FC"/>
    <w:rsid w:val="00C2160F"/>
    <w:rsid w:val="00C21BEE"/>
    <w:rsid w:val="00C24208"/>
    <w:rsid w:val="00C26F64"/>
    <w:rsid w:val="00C27782"/>
    <w:rsid w:val="00C345EA"/>
    <w:rsid w:val="00C375B2"/>
    <w:rsid w:val="00C37AE5"/>
    <w:rsid w:val="00C37F30"/>
    <w:rsid w:val="00C41B38"/>
    <w:rsid w:val="00C42D08"/>
    <w:rsid w:val="00C43A31"/>
    <w:rsid w:val="00C47120"/>
    <w:rsid w:val="00C5237C"/>
    <w:rsid w:val="00C52E1D"/>
    <w:rsid w:val="00C53BB8"/>
    <w:rsid w:val="00C54D3D"/>
    <w:rsid w:val="00C6348B"/>
    <w:rsid w:val="00C6395E"/>
    <w:rsid w:val="00C643AB"/>
    <w:rsid w:val="00C720DD"/>
    <w:rsid w:val="00C73B37"/>
    <w:rsid w:val="00C75048"/>
    <w:rsid w:val="00C76746"/>
    <w:rsid w:val="00C81689"/>
    <w:rsid w:val="00C83256"/>
    <w:rsid w:val="00C83BCF"/>
    <w:rsid w:val="00C83BF5"/>
    <w:rsid w:val="00C84615"/>
    <w:rsid w:val="00C858B2"/>
    <w:rsid w:val="00C85928"/>
    <w:rsid w:val="00C86282"/>
    <w:rsid w:val="00C91FEA"/>
    <w:rsid w:val="00C95656"/>
    <w:rsid w:val="00CA02FF"/>
    <w:rsid w:val="00CA099F"/>
    <w:rsid w:val="00CA0BCC"/>
    <w:rsid w:val="00CB04E9"/>
    <w:rsid w:val="00CB26BC"/>
    <w:rsid w:val="00CB2EFF"/>
    <w:rsid w:val="00CB3E08"/>
    <w:rsid w:val="00CB79D5"/>
    <w:rsid w:val="00CC0E37"/>
    <w:rsid w:val="00CC25B8"/>
    <w:rsid w:val="00CC3220"/>
    <w:rsid w:val="00CC3C90"/>
    <w:rsid w:val="00CC7B21"/>
    <w:rsid w:val="00CD23A3"/>
    <w:rsid w:val="00CD2BAB"/>
    <w:rsid w:val="00CD42FC"/>
    <w:rsid w:val="00CD5198"/>
    <w:rsid w:val="00CD56D2"/>
    <w:rsid w:val="00CD7279"/>
    <w:rsid w:val="00CD77AD"/>
    <w:rsid w:val="00CD7FA8"/>
    <w:rsid w:val="00CE0021"/>
    <w:rsid w:val="00CE0057"/>
    <w:rsid w:val="00CE0AF4"/>
    <w:rsid w:val="00CE2E65"/>
    <w:rsid w:val="00CF078B"/>
    <w:rsid w:val="00CF0D42"/>
    <w:rsid w:val="00CF1A80"/>
    <w:rsid w:val="00CF38E8"/>
    <w:rsid w:val="00CF3C71"/>
    <w:rsid w:val="00CF5249"/>
    <w:rsid w:val="00CF5FDC"/>
    <w:rsid w:val="00CF726F"/>
    <w:rsid w:val="00CF7FDA"/>
    <w:rsid w:val="00D0013F"/>
    <w:rsid w:val="00D10990"/>
    <w:rsid w:val="00D11E14"/>
    <w:rsid w:val="00D13766"/>
    <w:rsid w:val="00D15457"/>
    <w:rsid w:val="00D17805"/>
    <w:rsid w:val="00D17F15"/>
    <w:rsid w:val="00D2523F"/>
    <w:rsid w:val="00D2553C"/>
    <w:rsid w:val="00D25AE5"/>
    <w:rsid w:val="00D25D1A"/>
    <w:rsid w:val="00D269F3"/>
    <w:rsid w:val="00D31766"/>
    <w:rsid w:val="00D32C96"/>
    <w:rsid w:val="00D351D2"/>
    <w:rsid w:val="00D3673B"/>
    <w:rsid w:val="00D36939"/>
    <w:rsid w:val="00D375B8"/>
    <w:rsid w:val="00D45DD8"/>
    <w:rsid w:val="00D503B6"/>
    <w:rsid w:val="00D50645"/>
    <w:rsid w:val="00D5099A"/>
    <w:rsid w:val="00D554A9"/>
    <w:rsid w:val="00D637CC"/>
    <w:rsid w:val="00D64A2C"/>
    <w:rsid w:val="00D6521C"/>
    <w:rsid w:val="00D66239"/>
    <w:rsid w:val="00D70FB6"/>
    <w:rsid w:val="00D72CED"/>
    <w:rsid w:val="00D75B0F"/>
    <w:rsid w:val="00D75C53"/>
    <w:rsid w:val="00D75E67"/>
    <w:rsid w:val="00D769C9"/>
    <w:rsid w:val="00D77532"/>
    <w:rsid w:val="00D8022B"/>
    <w:rsid w:val="00D832E6"/>
    <w:rsid w:val="00D835D2"/>
    <w:rsid w:val="00D84281"/>
    <w:rsid w:val="00D8484E"/>
    <w:rsid w:val="00D85B60"/>
    <w:rsid w:val="00D87B85"/>
    <w:rsid w:val="00D900FE"/>
    <w:rsid w:val="00D90B29"/>
    <w:rsid w:val="00D911E8"/>
    <w:rsid w:val="00D91506"/>
    <w:rsid w:val="00D922EB"/>
    <w:rsid w:val="00D937E5"/>
    <w:rsid w:val="00D94CF9"/>
    <w:rsid w:val="00D957D6"/>
    <w:rsid w:val="00D9619E"/>
    <w:rsid w:val="00DA15E2"/>
    <w:rsid w:val="00DA166C"/>
    <w:rsid w:val="00DA3AE5"/>
    <w:rsid w:val="00DA4730"/>
    <w:rsid w:val="00DA4CBA"/>
    <w:rsid w:val="00DA4D2C"/>
    <w:rsid w:val="00DA6CBF"/>
    <w:rsid w:val="00DA7411"/>
    <w:rsid w:val="00DB0565"/>
    <w:rsid w:val="00DB1E76"/>
    <w:rsid w:val="00DB493A"/>
    <w:rsid w:val="00DB5610"/>
    <w:rsid w:val="00DC1C75"/>
    <w:rsid w:val="00DC2785"/>
    <w:rsid w:val="00DC41DD"/>
    <w:rsid w:val="00DC550B"/>
    <w:rsid w:val="00DC76D2"/>
    <w:rsid w:val="00DD0722"/>
    <w:rsid w:val="00DD0CB1"/>
    <w:rsid w:val="00DD0FDC"/>
    <w:rsid w:val="00DD2557"/>
    <w:rsid w:val="00DD2DC2"/>
    <w:rsid w:val="00DD3D14"/>
    <w:rsid w:val="00DD49F0"/>
    <w:rsid w:val="00DD57E6"/>
    <w:rsid w:val="00DE12D3"/>
    <w:rsid w:val="00DE2401"/>
    <w:rsid w:val="00DE4283"/>
    <w:rsid w:val="00DE4CAE"/>
    <w:rsid w:val="00DE545E"/>
    <w:rsid w:val="00DE5988"/>
    <w:rsid w:val="00DE764C"/>
    <w:rsid w:val="00DF05AF"/>
    <w:rsid w:val="00DF12A2"/>
    <w:rsid w:val="00DF16C1"/>
    <w:rsid w:val="00DF3A78"/>
    <w:rsid w:val="00DF50A2"/>
    <w:rsid w:val="00E00477"/>
    <w:rsid w:val="00E00D74"/>
    <w:rsid w:val="00E02226"/>
    <w:rsid w:val="00E054B3"/>
    <w:rsid w:val="00E05700"/>
    <w:rsid w:val="00E06BC6"/>
    <w:rsid w:val="00E1059C"/>
    <w:rsid w:val="00E12726"/>
    <w:rsid w:val="00E12E74"/>
    <w:rsid w:val="00E13FF2"/>
    <w:rsid w:val="00E140A4"/>
    <w:rsid w:val="00E142DF"/>
    <w:rsid w:val="00E17288"/>
    <w:rsid w:val="00E21865"/>
    <w:rsid w:val="00E227DC"/>
    <w:rsid w:val="00E23965"/>
    <w:rsid w:val="00E23F06"/>
    <w:rsid w:val="00E27937"/>
    <w:rsid w:val="00E308B2"/>
    <w:rsid w:val="00E30B27"/>
    <w:rsid w:val="00E31622"/>
    <w:rsid w:val="00E339C6"/>
    <w:rsid w:val="00E34B17"/>
    <w:rsid w:val="00E36DF6"/>
    <w:rsid w:val="00E407C7"/>
    <w:rsid w:val="00E40ADF"/>
    <w:rsid w:val="00E413BE"/>
    <w:rsid w:val="00E42A34"/>
    <w:rsid w:val="00E43B75"/>
    <w:rsid w:val="00E43D26"/>
    <w:rsid w:val="00E445C5"/>
    <w:rsid w:val="00E470E0"/>
    <w:rsid w:val="00E50D52"/>
    <w:rsid w:val="00E50F8C"/>
    <w:rsid w:val="00E51169"/>
    <w:rsid w:val="00E51CEA"/>
    <w:rsid w:val="00E51DE2"/>
    <w:rsid w:val="00E53649"/>
    <w:rsid w:val="00E663A7"/>
    <w:rsid w:val="00E67B47"/>
    <w:rsid w:val="00E724B4"/>
    <w:rsid w:val="00E73A5F"/>
    <w:rsid w:val="00E73B8B"/>
    <w:rsid w:val="00E74E1D"/>
    <w:rsid w:val="00E7663E"/>
    <w:rsid w:val="00E77051"/>
    <w:rsid w:val="00E77AB1"/>
    <w:rsid w:val="00E805A7"/>
    <w:rsid w:val="00E80C47"/>
    <w:rsid w:val="00E822EF"/>
    <w:rsid w:val="00E84879"/>
    <w:rsid w:val="00E86B92"/>
    <w:rsid w:val="00E9031F"/>
    <w:rsid w:val="00E90A75"/>
    <w:rsid w:val="00E9101F"/>
    <w:rsid w:val="00E94317"/>
    <w:rsid w:val="00E95BC9"/>
    <w:rsid w:val="00E97491"/>
    <w:rsid w:val="00EA3B03"/>
    <w:rsid w:val="00EA48CC"/>
    <w:rsid w:val="00EA53E4"/>
    <w:rsid w:val="00EA6A83"/>
    <w:rsid w:val="00EA72B4"/>
    <w:rsid w:val="00EA76EF"/>
    <w:rsid w:val="00EB24E6"/>
    <w:rsid w:val="00EB3C03"/>
    <w:rsid w:val="00EB71B6"/>
    <w:rsid w:val="00EB7BEE"/>
    <w:rsid w:val="00EC7EBE"/>
    <w:rsid w:val="00ED2D4A"/>
    <w:rsid w:val="00ED4EAE"/>
    <w:rsid w:val="00ED5655"/>
    <w:rsid w:val="00ED5D86"/>
    <w:rsid w:val="00ED7572"/>
    <w:rsid w:val="00EE16FA"/>
    <w:rsid w:val="00EE228F"/>
    <w:rsid w:val="00EE2C55"/>
    <w:rsid w:val="00EE2EB0"/>
    <w:rsid w:val="00EE3B8D"/>
    <w:rsid w:val="00EF190B"/>
    <w:rsid w:val="00EF1A2B"/>
    <w:rsid w:val="00EF1F6F"/>
    <w:rsid w:val="00EF2387"/>
    <w:rsid w:val="00EF5C94"/>
    <w:rsid w:val="00EF6430"/>
    <w:rsid w:val="00EF64DE"/>
    <w:rsid w:val="00EF6916"/>
    <w:rsid w:val="00F03072"/>
    <w:rsid w:val="00F047A7"/>
    <w:rsid w:val="00F0553D"/>
    <w:rsid w:val="00F05B2D"/>
    <w:rsid w:val="00F1113A"/>
    <w:rsid w:val="00F124BA"/>
    <w:rsid w:val="00F125CF"/>
    <w:rsid w:val="00F12CE3"/>
    <w:rsid w:val="00F165F2"/>
    <w:rsid w:val="00F17219"/>
    <w:rsid w:val="00F200D7"/>
    <w:rsid w:val="00F20F1F"/>
    <w:rsid w:val="00F21690"/>
    <w:rsid w:val="00F2170E"/>
    <w:rsid w:val="00F2405A"/>
    <w:rsid w:val="00F2468E"/>
    <w:rsid w:val="00F26FF9"/>
    <w:rsid w:val="00F35BB8"/>
    <w:rsid w:val="00F36F03"/>
    <w:rsid w:val="00F416BC"/>
    <w:rsid w:val="00F4488E"/>
    <w:rsid w:val="00F44BE6"/>
    <w:rsid w:val="00F4517C"/>
    <w:rsid w:val="00F4530A"/>
    <w:rsid w:val="00F454EF"/>
    <w:rsid w:val="00F4616E"/>
    <w:rsid w:val="00F46C52"/>
    <w:rsid w:val="00F51C37"/>
    <w:rsid w:val="00F52502"/>
    <w:rsid w:val="00F52A5E"/>
    <w:rsid w:val="00F53818"/>
    <w:rsid w:val="00F54316"/>
    <w:rsid w:val="00F55190"/>
    <w:rsid w:val="00F57B8B"/>
    <w:rsid w:val="00F60379"/>
    <w:rsid w:val="00F61128"/>
    <w:rsid w:val="00F6146A"/>
    <w:rsid w:val="00F63294"/>
    <w:rsid w:val="00F6339C"/>
    <w:rsid w:val="00F64E42"/>
    <w:rsid w:val="00F65593"/>
    <w:rsid w:val="00F66D65"/>
    <w:rsid w:val="00F67D54"/>
    <w:rsid w:val="00F67FFB"/>
    <w:rsid w:val="00F70729"/>
    <w:rsid w:val="00F73E9D"/>
    <w:rsid w:val="00F73FCB"/>
    <w:rsid w:val="00F753CE"/>
    <w:rsid w:val="00F812BE"/>
    <w:rsid w:val="00F829FE"/>
    <w:rsid w:val="00F82DE1"/>
    <w:rsid w:val="00F92529"/>
    <w:rsid w:val="00F93391"/>
    <w:rsid w:val="00F93C7A"/>
    <w:rsid w:val="00F950BE"/>
    <w:rsid w:val="00F96388"/>
    <w:rsid w:val="00F96B7A"/>
    <w:rsid w:val="00F96E38"/>
    <w:rsid w:val="00FA3123"/>
    <w:rsid w:val="00FA3735"/>
    <w:rsid w:val="00FA5656"/>
    <w:rsid w:val="00FA5F51"/>
    <w:rsid w:val="00FA7AA2"/>
    <w:rsid w:val="00FB08E4"/>
    <w:rsid w:val="00FB28BE"/>
    <w:rsid w:val="00FB33CD"/>
    <w:rsid w:val="00FB353C"/>
    <w:rsid w:val="00FB4179"/>
    <w:rsid w:val="00FB47C0"/>
    <w:rsid w:val="00FB4A5F"/>
    <w:rsid w:val="00FB4C10"/>
    <w:rsid w:val="00FB5BF7"/>
    <w:rsid w:val="00FB7B64"/>
    <w:rsid w:val="00FC05EA"/>
    <w:rsid w:val="00FC09F5"/>
    <w:rsid w:val="00FC0C47"/>
    <w:rsid w:val="00FC0E63"/>
    <w:rsid w:val="00FC23A1"/>
    <w:rsid w:val="00FC55E4"/>
    <w:rsid w:val="00FC6967"/>
    <w:rsid w:val="00FC72FB"/>
    <w:rsid w:val="00FC7487"/>
    <w:rsid w:val="00FD05CE"/>
    <w:rsid w:val="00FD083F"/>
    <w:rsid w:val="00FD08E7"/>
    <w:rsid w:val="00FD1829"/>
    <w:rsid w:val="00FD20BC"/>
    <w:rsid w:val="00FD328D"/>
    <w:rsid w:val="00FD32B5"/>
    <w:rsid w:val="00FD4916"/>
    <w:rsid w:val="00FD4FB2"/>
    <w:rsid w:val="00FD531A"/>
    <w:rsid w:val="00FD7422"/>
    <w:rsid w:val="00FE2A78"/>
    <w:rsid w:val="00FE2F09"/>
    <w:rsid w:val="00FE324D"/>
    <w:rsid w:val="00FE5448"/>
    <w:rsid w:val="00FE6B9C"/>
    <w:rsid w:val="00FE6ED6"/>
    <w:rsid w:val="00FE77FA"/>
    <w:rsid w:val="00FE78A0"/>
    <w:rsid w:val="00FF078F"/>
    <w:rsid w:val="00FF0D99"/>
    <w:rsid w:val="00FF10F3"/>
    <w:rsid w:val="00FF144E"/>
    <w:rsid w:val="00FF1A52"/>
    <w:rsid w:val="00FF449C"/>
    <w:rsid w:val="00FF48F7"/>
    <w:rsid w:val="00FF776F"/>
    <w:rsid w:val="026F018C"/>
    <w:rsid w:val="109F523F"/>
    <w:rsid w:val="2058589F"/>
    <w:rsid w:val="450774CE"/>
    <w:rsid w:val="5E732E9C"/>
    <w:rsid w:val="64F02128"/>
    <w:rsid w:val="7F330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strike w:val="0"/>
      <w:dstrike w:val="0"/>
      <w:color w:val="136EC2"/>
      <w:u w:val="single"/>
    </w:rPr>
  </w:style>
  <w:style w:type="character" w:customStyle="1" w:styleId="detailtitle1">
    <w:name w:val="detailtitle1"/>
    <w:rPr>
      <w:vanish w:val="0"/>
    </w:rPr>
  </w:style>
  <w:style w:type="character" w:customStyle="1" w:styleId="apple-converted-space">
    <w:name w:val="apple-converted-space"/>
    <w:basedOn w:val="a0"/>
  </w:style>
  <w:style w:type="character" w:styleId="a4">
    <w:name w:val="Strong"/>
    <w:uiPriority w:val="22"/>
    <w:qFormat/>
    <w:rPr>
      <w:b/>
      <w:bCs/>
    </w:rPr>
  </w:style>
  <w:style w:type="character" w:styleId="a5">
    <w:name w:val="page number"/>
    <w:basedOn w:val="a0"/>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7">
    <w:name w:val="annotation text"/>
    <w:basedOn w:val="a"/>
    <w:link w:val="Char"/>
    <w:pPr>
      <w:jc w:val="left"/>
    </w:pPr>
    <w:rPr>
      <w:lang w:val="x-none" w:eastAsia="x-none"/>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footer"/>
    <w:basedOn w:val="a"/>
    <w:pPr>
      <w:tabs>
        <w:tab w:val="center" w:pos="4153"/>
        <w:tab w:val="right" w:pos="8306"/>
      </w:tabs>
      <w:snapToGrid w:val="0"/>
      <w:jc w:val="left"/>
    </w:pPr>
    <w:rPr>
      <w:sz w:val="18"/>
      <w:szCs w:val="18"/>
    </w:rPr>
  </w:style>
  <w:style w:type="paragraph" w:styleId="aa">
    <w:name w:val="List Paragraph"/>
    <w:basedOn w:val="a"/>
    <w:uiPriority w:val="34"/>
    <w:qFormat/>
    <w:pPr>
      <w:ind w:firstLineChars="200" w:firstLine="420"/>
    </w:pPr>
  </w:style>
  <w:style w:type="paragraph" w:styleId="ab">
    <w:name w:val="Balloon Text"/>
    <w:basedOn w:val="a"/>
    <w:semiHidden/>
    <w:rPr>
      <w:sz w:val="18"/>
      <w:szCs w:val="18"/>
    </w:rPr>
  </w:style>
  <w:style w:type="paragraph" w:styleId="ac">
    <w:name w:val="Body Text Indent"/>
    <w:basedOn w:val="a"/>
    <w:pPr>
      <w:spacing w:line="440" w:lineRule="exact"/>
      <w:ind w:firstLineChars="200" w:firstLine="560"/>
    </w:pPr>
    <w:rPr>
      <w:sz w:val="28"/>
    </w:rPr>
  </w:style>
  <w:style w:type="paragraph" w:styleId="ad">
    <w:name w:val="Body Text"/>
    <w:basedOn w:val="a"/>
    <w:pPr>
      <w:spacing w:after="120"/>
    </w:pPr>
  </w:style>
  <w:style w:type="character" w:styleId="ae">
    <w:name w:val="annotation reference"/>
    <w:rsid w:val="00F70729"/>
    <w:rPr>
      <w:sz w:val="21"/>
      <w:szCs w:val="21"/>
    </w:rPr>
  </w:style>
  <w:style w:type="paragraph" w:styleId="af">
    <w:name w:val="annotation subject"/>
    <w:basedOn w:val="a7"/>
    <w:next w:val="a7"/>
    <w:rsid w:val="00F70729"/>
    <w:rPr>
      <w:b/>
      <w:bCs/>
    </w:rPr>
  </w:style>
  <w:style w:type="character" w:customStyle="1" w:styleId="Char">
    <w:name w:val="批注文字 Char"/>
    <w:link w:val="a7"/>
    <w:rsid w:val="00F70729"/>
    <w:rPr>
      <w:kern w:val="2"/>
      <w:sz w:val="21"/>
      <w:szCs w:val="24"/>
    </w:rPr>
  </w:style>
  <w:style w:type="character" w:customStyle="1" w:styleId="Char0">
    <w:name w:val="批注主题 Char"/>
    <w:basedOn w:val="Char"/>
    <w:link w:val="af"/>
    <w:rsid w:val="00F70729"/>
    <w:rPr>
      <w:kern w:val="2"/>
      <w:sz w:val="21"/>
      <w:szCs w:val="24"/>
    </w:rPr>
  </w:style>
  <w:style w:type="paragraph" w:styleId="af0">
    <w:name w:val="Revision"/>
    <w:hidden/>
    <w:uiPriority w:val="99"/>
    <w:unhideWhenUsed/>
    <w:rsid w:val="00DB493A"/>
    <w:rPr>
      <w:kern w:val="2"/>
      <w:sz w:val="21"/>
      <w:szCs w:val="24"/>
    </w:rPr>
  </w:style>
  <w:style w:type="character" w:styleId="af1">
    <w:name w:val="Placeholder Text"/>
    <w:basedOn w:val="a0"/>
    <w:uiPriority w:val="99"/>
    <w:unhideWhenUsed/>
    <w:rsid w:val="00AF66C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strike w:val="0"/>
      <w:dstrike w:val="0"/>
      <w:color w:val="136EC2"/>
      <w:u w:val="single"/>
    </w:rPr>
  </w:style>
  <w:style w:type="character" w:customStyle="1" w:styleId="detailtitle1">
    <w:name w:val="detailtitle1"/>
    <w:rPr>
      <w:vanish w:val="0"/>
    </w:rPr>
  </w:style>
  <w:style w:type="character" w:customStyle="1" w:styleId="apple-converted-space">
    <w:name w:val="apple-converted-space"/>
    <w:basedOn w:val="a0"/>
  </w:style>
  <w:style w:type="character" w:styleId="a4">
    <w:name w:val="Strong"/>
    <w:uiPriority w:val="22"/>
    <w:qFormat/>
    <w:rPr>
      <w:b/>
      <w:bCs/>
    </w:rPr>
  </w:style>
  <w:style w:type="character" w:styleId="a5">
    <w:name w:val="page number"/>
    <w:basedOn w:val="a0"/>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7">
    <w:name w:val="annotation text"/>
    <w:basedOn w:val="a"/>
    <w:link w:val="Char"/>
    <w:pPr>
      <w:jc w:val="left"/>
    </w:pPr>
    <w:rPr>
      <w:lang w:val="x-none" w:eastAsia="x-none"/>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footer"/>
    <w:basedOn w:val="a"/>
    <w:pPr>
      <w:tabs>
        <w:tab w:val="center" w:pos="4153"/>
        <w:tab w:val="right" w:pos="8306"/>
      </w:tabs>
      <w:snapToGrid w:val="0"/>
      <w:jc w:val="left"/>
    </w:pPr>
    <w:rPr>
      <w:sz w:val="18"/>
      <w:szCs w:val="18"/>
    </w:rPr>
  </w:style>
  <w:style w:type="paragraph" w:styleId="aa">
    <w:name w:val="List Paragraph"/>
    <w:basedOn w:val="a"/>
    <w:uiPriority w:val="34"/>
    <w:qFormat/>
    <w:pPr>
      <w:ind w:firstLineChars="200" w:firstLine="420"/>
    </w:pPr>
  </w:style>
  <w:style w:type="paragraph" w:styleId="ab">
    <w:name w:val="Balloon Text"/>
    <w:basedOn w:val="a"/>
    <w:semiHidden/>
    <w:rPr>
      <w:sz w:val="18"/>
      <w:szCs w:val="18"/>
    </w:rPr>
  </w:style>
  <w:style w:type="paragraph" w:styleId="ac">
    <w:name w:val="Body Text Indent"/>
    <w:basedOn w:val="a"/>
    <w:pPr>
      <w:spacing w:line="440" w:lineRule="exact"/>
      <w:ind w:firstLineChars="200" w:firstLine="560"/>
    </w:pPr>
    <w:rPr>
      <w:sz w:val="28"/>
    </w:rPr>
  </w:style>
  <w:style w:type="paragraph" w:styleId="ad">
    <w:name w:val="Body Text"/>
    <w:basedOn w:val="a"/>
    <w:pPr>
      <w:spacing w:after="120"/>
    </w:pPr>
  </w:style>
  <w:style w:type="character" w:styleId="ae">
    <w:name w:val="annotation reference"/>
    <w:rsid w:val="00F70729"/>
    <w:rPr>
      <w:sz w:val="21"/>
      <w:szCs w:val="21"/>
    </w:rPr>
  </w:style>
  <w:style w:type="paragraph" w:styleId="af">
    <w:name w:val="annotation subject"/>
    <w:basedOn w:val="a7"/>
    <w:next w:val="a7"/>
    <w:rsid w:val="00F70729"/>
    <w:rPr>
      <w:b/>
      <w:bCs/>
    </w:rPr>
  </w:style>
  <w:style w:type="character" w:customStyle="1" w:styleId="Char">
    <w:name w:val="批注文字 Char"/>
    <w:link w:val="a7"/>
    <w:rsid w:val="00F70729"/>
    <w:rPr>
      <w:kern w:val="2"/>
      <w:sz w:val="21"/>
      <w:szCs w:val="24"/>
    </w:rPr>
  </w:style>
  <w:style w:type="character" w:customStyle="1" w:styleId="Char0">
    <w:name w:val="批注主题 Char"/>
    <w:basedOn w:val="Char"/>
    <w:link w:val="af"/>
    <w:rsid w:val="00F70729"/>
    <w:rPr>
      <w:kern w:val="2"/>
      <w:sz w:val="21"/>
      <w:szCs w:val="24"/>
    </w:rPr>
  </w:style>
  <w:style w:type="paragraph" w:styleId="af0">
    <w:name w:val="Revision"/>
    <w:hidden/>
    <w:uiPriority w:val="99"/>
    <w:unhideWhenUsed/>
    <w:rsid w:val="00DB493A"/>
    <w:rPr>
      <w:kern w:val="2"/>
      <w:sz w:val="21"/>
      <w:szCs w:val="24"/>
    </w:rPr>
  </w:style>
  <w:style w:type="character" w:styleId="af1">
    <w:name w:val="Placeholder Text"/>
    <w:basedOn w:val="a0"/>
    <w:uiPriority w:val="99"/>
    <w:unhideWhenUsed/>
    <w:rsid w:val="00AF66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046808">
      <w:bodyDiv w:val="1"/>
      <w:marLeft w:val="0"/>
      <w:marRight w:val="0"/>
      <w:marTop w:val="0"/>
      <w:marBottom w:val="0"/>
      <w:divBdr>
        <w:top w:val="none" w:sz="0" w:space="0" w:color="auto"/>
        <w:left w:val="none" w:sz="0" w:space="0" w:color="auto"/>
        <w:bottom w:val="none" w:sz="0" w:space="0" w:color="auto"/>
        <w:right w:val="none" w:sz="0" w:space="0" w:color="auto"/>
      </w:divBdr>
      <w:divsChild>
        <w:div w:id="109326464">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6.bin"/><Relationship Id="rId42" Type="http://schemas.openxmlformats.org/officeDocument/2006/relationships/image" Target="media/image20.wmf"/><Relationship Id="rId47" Type="http://schemas.openxmlformats.org/officeDocument/2006/relationships/oleObject" Target="embeddings/oleObject19.bin"/><Relationship Id="rId63" Type="http://schemas.openxmlformats.org/officeDocument/2006/relationships/image" Target="media/image30.wmf"/><Relationship Id="rId68" Type="http://schemas.openxmlformats.org/officeDocument/2006/relationships/fontTable" Target="fontTable.xml"/><Relationship Id="rId7" Type="http://schemas.openxmlformats.org/officeDocument/2006/relationships/image" Target="media/image1.wmf"/><Relationship Id="rId2" Type="http://schemas.microsoft.com/office/2007/relationships/stylesWithEffects" Target="stylesWithEffects.xml"/><Relationship Id="rId16" Type="http://schemas.openxmlformats.org/officeDocument/2006/relationships/oleObject" Target="embeddings/oleObject5.bin"/><Relationship Id="rId29" Type="http://schemas.openxmlformats.org/officeDocument/2006/relationships/oleObject" Target="embeddings/oleObject10.bin"/><Relationship Id="rId11" Type="http://schemas.openxmlformats.org/officeDocument/2006/relationships/image" Target="media/image3.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oleObject" Target="embeddings/oleObject18.bin"/><Relationship Id="rId53" Type="http://schemas.openxmlformats.org/officeDocument/2006/relationships/image" Target="media/image25.wmf"/><Relationship Id="rId58" Type="http://schemas.openxmlformats.org/officeDocument/2006/relationships/oleObject" Target="embeddings/oleObject25.bin"/><Relationship Id="rId66" Type="http://schemas.openxmlformats.org/officeDocument/2006/relationships/oleObject" Target="embeddings/oleObject29.bin"/><Relationship Id="rId5" Type="http://schemas.openxmlformats.org/officeDocument/2006/relationships/footnotes" Target="footnotes.xml"/><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8.wmf"/><Relationship Id="rId67" Type="http://schemas.openxmlformats.org/officeDocument/2006/relationships/header" Target="header1.xml"/><Relationship Id="rId20" Type="http://schemas.openxmlformats.org/officeDocument/2006/relationships/image" Target="media/image9.wmf"/><Relationship Id="rId41" Type="http://schemas.openxmlformats.org/officeDocument/2006/relationships/oleObject" Target="embeddings/oleObject16.bin"/><Relationship Id="rId54" Type="http://schemas.openxmlformats.org/officeDocument/2006/relationships/oleObject" Target="embeddings/oleObject23.bin"/><Relationship Id="rId62" Type="http://schemas.openxmlformats.org/officeDocument/2006/relationships/oleObject" Target="embeddings/oleObject27.bin"/><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2.bin"/><Relationship Id="rId31" Type="http://schemas.openxmlformats.org/officeDocument/2006/relationships/oleObject" Target="embeddings/oleObject11.bin"/><Relationship Id="rId44" Type="http://schemas.openxmlformats.org/officeDocument/2006/relationships/image" Target="media/image21.wmf"/><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oleObject" Target="embeddings/oleObject15.bin"/><Relationship Id="rId34" Type="http://schemas.openxmlformats.org/officeDocument/2006/relationships/image" Target="media/image16.wmf"/><Relationship Id="rId50" Type="http://schemas.openxmlformats.org/officeDocument/2006/relationships/oleObject" Target="embeddings/oleObject21.bin"/><Relationship Id="rId55" Type="http://schemas.openxmlformats.org/officeDocument/2006/relationships/image" Target="media/image26.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2469</Words>
  <Characters>890</Characters>
  <Application>Microsoft Office Word</Application>
  <DocSecurity>0</DocSecurity>
  <PresentationFormat/>
  <Lines>7</Lines>
  <Paragraphs>6</Paragraphs>
  <Slides>0</Slides>
  <Notes>0</Notes>
  <HiddenSlides>0</HiddenSlides>
  <MMClips>0</MMClips>
  <ScaleCrop>false</ScaleCrop>
  <Manager/>
  <Company>雨薇在线</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本发明公开了一种电动车控制设备，旨在提供一种密封性能好、维修方便、降低生产成本的电动车控制器</dc:title>
  <dc:subject/>
  <dc:creator>zhb152-9</dc:creator>
  <cp:keywords/>
  <dc:description/>
  <cp:lastModifiedBy>administrator</cp:lastModifiedBy>
  <cp:revision>2</cp:revision>
  <cp:lastPrinted>2009-09-01T02:35:00Z</cp:lastPrinted>
  <dcterms:created xsi:type="dcterms:W3CDTF">2023-09-06T03:05:00Z</dcterms:created>
  <dcterms:modified xsi:type="dcterms:W3CDTF">2023-09-06T03:05:00Z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2052-9.1.0.4885</vt:lpwstr>
  </property>
</Properties>
</file>