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DBE4B" w14:textId="0E7F1DB1" w:rsidR="006A38CE" w:rsidRPr="00C82F97" w:rsidRDefault="00000000" w:rsidP="00C82F97">
      <w:pPr>
        <w:widowControl w:val="0"/>
        <w:outlineLvl w:val="0"/>
        <w:rPr>
          <w:rFonts w:asciiTheme="minorEastAsia" w:eastAsiaTheme="minorEastAsia" w:hAnsiTheme="minorEastAsia"/>
          <w:sz w:val="28"/>
          <w:szCs w:val="28"/>
        </w:rPr>
      </w:pP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1.一种针对小规模化鸡舍的自动称料设备，其特征在于，包括物料仓(1)、计量斗(3)、称重变送器(7)、第一控制器(8)、称重托盘(9)、滑道(11)和第二控制器(14)；所述物料仓(1)为漏斗形，且底部的物料通道连接有第一电磁阀门(2)，所述物料仓(1)底部的物料通道出口对应所述计量斗(3)；所述计量斗(3)为漏斗形，所述称重托盘(9)为中空的盘状结构，中空部的边缘连接所述计量斗(3)的上部边缘，所述称重托盘(9)的底部连接有称重传感器，所述称重传感器用于测量所述计量斗(3)中的饲料重量，所述计量斗(3)底部的物料通道连接有第二电磁阀门(6)，所述称重传感器连接所述称重变送器(7)；        所述第一电磁阀门(2)和所述第二电磁阀门(6)连接第一控制器(8)，所述第一控制器(8)用于控制所述第一电磁阀门(2)的开关，所述第一控制器(8)还连接所述称重变送器(7)和第二控制器(14)，并通过所述称重变送器(7)读取所述称重传感器的测量数据；所述滑道(11)位于所述计量斗(3)下部，所述滑道(11)上滑动连接有多个滑轮(12)，每个所述滑轮(12)上连接一只饲料桶(13)；        所述滑道(11)的一端连接光幕传感器(10)，所述光幕传感器(10)连接第二控制器(14)，所述第二控制器(14)连接所述变频器(16)，所述变频器(16)连接所述滑轮(12)，所述第二控制器(14)用于向所述变频器(16)发送滑轮运动指令</w:t>
      </w:r>
      <w:del w:id="0" w:author="8613897948396" w:date="2023-09-17T09:25:00Z">
        <w:r w:rsidRPr="00C82F97" w:rsidDel="008271DA">
          <w:rPr>
            <w:rFonts w:asciiTheme="minorEastAsia" w:eastAsiaTheme="minorEastAsia" w:hAnsiTheme="minorEastAsia" w:cs="宋体" w:hint="eastAsia"/>
            <w:sz w:val="28"/>
            <w:szCs w:val="28"/>
          </w:rPr>
          <w:delText>。</w:delText>
        </w:r>
        <w:r w:rsidRPr="00C82F97" w:rsidDel="008271DA">
          <w:rPr>
            <w:rFonts w:asciiTheme="minorEastAsia" w:eastAsiaTheme="minorEastAsia" w:hAnsiTheme="minorEastAsia" w:cs="宋体" w:hint="eastAsia"/>
            <w:sz w:val="28"/>
            <w:szCs w:val="28"/>
          </w:rPr>
          <w:br/>
        </w:r>
      </w:del>
      <w:ins w:id="1" w:author="8613897948396" w:date="2023-09-17T09:25:00Z">
        <w:r w:rsidR="008271DA">
          <w:rPr>
            <w:rFonts w:asciiTheme="minorEastAsia" w:eastAsiaTheme="minorEastAsia" w:hAnsiTheme="minorEastAsia" w:cs="宋体" w:hint="eastAsia"/>
            <w:sz w:val="28"/>
            <w:szCs w:val="28"/>
          </w:rPr>
          <w:t>；</w:t>
        </w:r>
      </w:ins>
      <w:del w:id="2" w:author="8613897948396" w:date="2023-09-17T09:25:00Z">
        <w:r w:rsidRPr="00C82F97" w:rsidDel="008271DA">
          <w:rPr>
            <w:rFonts w:asciiTheme="minorEastAsia" w:eastAsiaTheme="minorEastAsia" w:hAnsiTheme="minorEastAsia" w:cs="宋体" w:hint="eastAsia"/>
            <w:sz w:val="28"/>
            <w:szCs w:val="28"/>
          </w:rPr>
          <w:delText>2.根据权利要求1所述的针对小规模化鸡舍的自动称料设备，其特征在于，</w:delText>
        </w:r>
      </w:del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所述物料仓(1)的顶部设有能够覆盖所述物料仓(1)进料口的物料仓盖</w:t>
      </w:r>
      <w:del w:id="3" w:author="8613897948396" w:date="2023-09-17T09:25:00Z">
        <w:r w:rsidRPr="00C82F97" w:rsidDel="008271DA">
          <w:rPr>
            <w:rFonts w:asciiTheme="minorEastAsia" w:eastAsiaTheme="minorEastAsia" w:hAnsiTheme="minorEastAsia" w:cs="宋体" w:hint="eastAsia"/>
            <w:sz w:val="28"/>
            <w:szCs w:val="28"/>
          </w:rPr>
          <w:delText>。</w:delText>
        </w:r>
      </w:del>
      <w:ins w:id="4" w:author="8613897948396" w:date="2023-09-17T09:25:00Z">
        <w:r w:rsidR="008271DA">
          <w:rPr>
            <w:rFonts w:asciiTheme="minorEastAsia" w:eastAsiaTheme="minorEastAsia" w:hAnsiTheme="minorEastAsia" w:cs="宋体" w:hint="eastAsia"/>
            <w:sz w:val="28"/>
            <w:szCs w:val="28"/>
          </w:rPr>
          <w:t>；</w:t>
        </w:r>
      </w:ins>
      <w:del w:id="5" w:author="8613897948396" w:date="2023-09-17T09:25:00Z">
        <w:r w:rsidRPr="00C82F97" w:rsidDel="008271DA">
          <w:rPr>
            <w:rFonts w:asciiTheme="minorEastAsia" w:eastAsiaTheme="minorEastAsia" w:hAnsiTheme="minorEastAsia" w:cs="宋体" w:hint="eastAsia"/>
            <w:sz w:val="28"/>
            <w:szCs w:val="28"/>
          </w:rPr>
          <w:br/>
          <w:delText>3.根据权利要求1所述的针对小规模化鸡舍的自动称料设备，其特征在于，</w:delText>
        </w:r>
      </w:del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所述称重传感器包括第一称重传感器(4)和第二称重传感器(5)，分别位于所述计量斗(3)的左右两侧，且所述第一称重传感器(4)和第二称重传感器(5)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处于同一高度。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br/>
      </w:r>
      <w:del w:id="6" w:author="8613897948396" w:date="2023-09-17T09:25:00Z">
        <w:r w:rsidRPr="00C82F97" w:rsidDel="00591362">
          <w:rPr>
            <w:rFonts w:asciiTheme="minorEastAsia" w:eastAsiaTheme="minorEastAsia" w:hAnsiTheme="minorEastAsia" w:cs="宋体" w:hint="eastAsia"/>
            <w:sz w:val="28"/>
            <w:szCs w:val="28"/>
          </w:rPr>
          <w:delText>4</w:delText>
        </w:r>
      </w:del>
      <w:ins w:id="7" w:author="8613897948396" w:date="2023-09-17T09:25:00Z">
        <w:r w:rsidR="00591362">
          <w:rPr>
            <w:rFonts w:asciiTheme="minorEastAsia" w:eastAsiaTheme="minorEastAsia" w:hAnsiTheme="minorEastAsia" w:cs="宋体"/>
            <w:sz w:val="28"/>
            <w:szCs w:val="28"/>
          </w:rPr>
          <w:t>2</w:t>
        </w:r>
      </w:ins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.根据权利要求1</w:t>
      </w:r>
      <w:del w:id="8" w:author="8613897948396" w:date="2023-09-17T09:26:00Z">
        <w:r w:rsidRPr="00C82F97" w:rsidDel="00591362">
          <w:rPr>
            <w:rFonts w:asciiTheme="minorEastAsia" w:eastAsiaTheme="minorEastAsia" w:hAnsiTheme="minorEastAsia" w:cs="宋体" w:hint="eastAsia"/>
            <w:sz w:val="28"/>
            <w:szCs w:val="28"/>
          </w:rPr>
          <w:delText>或3</w:delText>
        </w:r>
      </w:del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所述的针对小规模化鸡舍的自动称料设备，其特征在于，所述称重传感器为电阻应变式传感器。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br/>
      </w:r>
      <w:del w:id="9" w:author="8613897948396" w:date="2023-09-17T09:26:00Z">
        <w:r w:rsidRPr="00C82F97" w:rsidDel="00591362">
          <w:rPr>
            <w:rFonts w:asciiTheme="minorEastAsia" w:eastAsiaTheme="minorEastAsia" w:hAnsiTheme="minorEastAsia" w:cs="宋体" w:hint="eastAsia"/>
            <w:sz w:val="28"/>
            <w:szCs w:val="28"/>
          </w:rPr>
          <w:delText>5</w:delText>
        </w:r>
      </w:del>
      <w:ins w:id="10" w:author="8613897948396" w:date="2023-09-17T09:26:00Z">
        <w:r w:rsidR="00591362">
          <w:rPr>
            <w:rFonts w:asciiTheme="minorEastAsia" w:eastAsiaTheme="minorEastAsia" w:hAnsiTheme="minorEastAsia" w:cs="宋体"/>
            <w:sz w:val="28"/>
            <w:szCs w:val="28"/>
          </w:rPr>
          <w:t>3</w:t>
        </w:r>
      </w:ins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.根据权利要求1所述的针对小规模化鸡舍的自动称料设备，其特征在于，所述滑道(11)包括两根相互平行的横杆，每个横杆均滑动连接有若干个滑轮(12)。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br/>
      </w:r>
      <w:del w:id="11" w:author="8613897948396" w:date="2023-09-17T09:26:00Z">
        <w:r w:rsidRPr="00C82F97" w:rsidDel="00591362">
          <w:rPr>
            <w:rFonts w:asciiTheme="minorEastAsia" w:eastAsiaTheme="minorEastAsia" w:hAnsiTheme="minorEastAsia" w:cs="宋体" w:hint="eastAsia"/>
            <w:sz w:val="28"/>
            <w:szCs w:val="28"/>
          </w:rPr>
          <w:delText>6</w:delText>
        </w:r>
      </w:del>
      <w:ins w:id="12" w:author="8613897948396" w:date="2023-09-17T09:26:00Z">
        <w:r w:rsidR="00591362">
          <w:rPr>
            <w:rFonts w:asciiTheme="minorEastAsia" w:eastAsiaTheme="minorEastAsia" w:hAnsiTheme="minorEastAsia" w:cs="宋体"/>
            <w:sz w:val="28"/>
            <w:szCs w:val="28"/>
          </w:rPr>
          <w:t>4</w:t>
        </w:r>
      </w:ins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.根据权利要求1所述的针对小规模化鸡舍的自动称料设备，其特征在于，所述第一控制器(8)连接触摸屏(15)，所述触摸屏(15)用于输入控制命令和控制参数，并进行运行状态的显示。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br/>
      </w:r>
      <w:del w:id="13" w:author="8613897948396" w:date="2023-09-17T09:26:00Z">
        <w:r w:rsidRPr="00C82F97" w:rsidDel="00591362">
          <w:rPr>
            <w:rFonts w:asciiTheme="minorEastAsia" w:eastAsiaTheme="minorEastAsia" w:hAnsiTheme="minorEastAsia" w:cs="宋体" w:hint="eastAsia"/>
            <w:sz w:val="28"/>
            <w:szCs w:val="28"/>
          </w:rPr>
          <w:delText>7</w:delText>
        </w:r>
      </w:del>
      <w:ins w:id="14" w:author="8613897948396" w:date="2023-09-17T09:26:00Z">
        <w:r w:rsidR="00591362">
          <w:rPr>
            <w:rFonts w:asciiTheme="minorEastAsia" w:eastAsiaTheme="minorEastAsia" w:hAnsiTheme="minorEastAsia" w:cs="宋体"/>
            <w:sz w:val="28"/>
            <w:szCs w:val="28"/>
          </w:rPr>
          <w:t>5</w:t>
        </w:r>
      </w:ins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.根据权利要求1所述的针对小规模化鸡舍的自动称料设备，其特征在于，所述第一控制器(8)用于每当所述称重传感器传送的测量数据等于设定值时，关闭所述第一电磁阀门(2)，同时向所述第二控制器(14)发送释放许可信号。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br/>
      </w:r>
      <w:del w:id="15" w:author="8613897948396" w:date="2023-09-17T09:26:00Z">
        <w:r w:rsidRPr="00C82F97" w:rsidDel="00591362">
          <w:rPr>
            <w:rFonts w:asciiTheme="minorEastAsia" w:eastAsiaTheme="minorEastAsia" w:hAnsiTheme="minorEastAsia" w:cs="宋体" w:hint="eastAsia"/>
            <w:sz w:val="28"/>
            <w:szCs w:val="28"/>
          </w:rPr>
          <w:delText>8</w:delText>
        </w:r>
      </w:del>
      <w:ins w:id="16" w:author="8613897948396" w:date="2023-09-17T09:26:00Z">
        <w:r w:rsidR="00591362">
          <w:rPr>
            <w:rFonts w:asciiTheme="minorEastAsia" w:eastAsiaTheme="minorEastAsia" w:hAnsiTheme="minorEastAsia" w:cs="宋体"/>
            <w:sz w:val="28"/>
            <w:szCs w:val="28"/>
          </w:rPr>
          <w:t>6</w:t>
        </w:r>
      </w:ins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.根据权利要求</w:t>
      </w:r>
      <w:del w:id="17" w:author="8613897948396" w:date="2023-09-17T09:26:00Z">
        <w:r w:rsidRPr="00C82F97" w:rsidDel="00591362">
          <w:rPr>
            <w:rFonts w:asciiTheme="minorEastAsia" w:eastAsiaTheme="minorEastAsia" w:hAnsiTheme="minorEastAsia" w:cs="宋体" w:hint="eastAsia"/>
            <w:sz w:val="28"/>
            <w:szCs w:val="28"/>
          </w:rPr>
          <w:delText>7</w:delText>
        </w:r>
      </w:del>
      <w:ins w:id="18" w:author="8613897948396" w:date="2023-09-17T09:26:00Z">
        <w:r w:rsidR="00591362">
          <w:rPr>
            <w:rFonts w:asciiTheme="minorEastAsia" w:eastAsiaTheme="minorEastAsia" w:hAnsiTheme="minorEastAsia" w:cs="宋体"/>
            <w:sz w:val="28"/>
            <w:szCs w:val="28"/>
          </w:rPr>
          <w:t>5</w:t>
        </w:r>
      </w:ins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所述的针对小规模化鸡舍的自动称料设备，其特征在于，所述设定值为一组数据，数据间隔为饲料桶(13)的载重量。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br/>
      </w:r>
      <w:del w:id="19" w:author="8613897948396" w:date="2023-09-17T09:26:00Z">
        <w:r w:rsidRPr="00C82F97" w:rsidDel="00591362">
          <w:rPr>
            <w:rFonts w:asciiTheme="minorEastAsia" w:eastAsiaTheme="minorEastAsia" w:hAnsiTheme="minorEastAsia" w:cs="宋体" w:hint="eastAsia"/>
            <w:sz w:val="28"/>
            <w:szCs w:val="28"/>
          </w:rPr>
          <w:delText>9</w:delText>
        </w:r>
      </w:del>
      <w:ins w:id="20" w:author="8613897948396" w:date="2023-09-17T09:26:00Z">
        <w:r w:rsidR="00591362">
          <w:rPr>
            <w:rFonts w:asciiTheme="minorEastAsia" w:eastAsiaTheme="minorEastAsia" w:hAnsiTheme="minorEastAsia" w:cs="宋体"/>
            <w:sz w:val="28"/>
            <w:szCs w:val="28"/>
          </w:rPr>
          <w:t>7</w:t>
        </w:r>
      </w:ins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.根据权利要求1所述的针对小规模化鸡舍的自动称料设备，其特征在于，所述第二控制器(14)用于在第一次接收到所述第一控制器(8)发出的松桶许可信号后，在接收到所述光幕传感器(10)发送的饲料桶就位信号时，向所述第二电磁阀(6)发出松桶信号，打开第二电磁阀(6)使饲料从所述计量斗(3)中倒入到饲料桶(13)中。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br/>
      </w:r>
      <w:del w:id="21" w:author="8613897948396" w:date="2023-09-17T09:26:00Z">
        <w:r w:rsidRPr="00C82F97" w:rsidDel="00591362">
          <w:rPr>
            <w:rFonts w:asciiTheme="minorEastAsia" w:eastAsiaTheme="minorEastAsia" w:hAnsiTheme="minorEastAsia" w:cs="宋体" w:hint="eastAsia"/>
            <w:sz w:val="28"/>
            <w:szCs w:val="28"/>
          </w:rPr>
          <w:delText>10</w:delText>
        </w:r>
      </w:del>
      <w:ins w:id="22" w:author="8613897948396" w:date="2023-09-17T09:26:00Z">
        <w:r w:rsidR="00591362">
          <w:rPr>
            <w:rFonts w:asciiTheme="minorEastAsia" w:eastAsiaTheme="minorEastAsia" w:hAnsiTheme="minorEastAsia" w:cs="宋体"/>
            <w:sz w:val="28"/>
            <w:szCs w:val="28"/>
          </w:rPr>
          <w:t>8</w:t>
        </w:r>
      </w:ins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.根据权利要求</w:t>
      </w:r>
      <w:del w:id="23" w:author="8613897948396" w:date="2023-09-17T09:26:00Z">
        <w:r w:rsidRPr="00C82F97" w:rsidDel="00591362">
          <w:rPr>
            <w:rFonts w:asciiTheme="minorEastAsia" w:eastAsiaTheme="minorEastAsia" w:hAnsiTheme="minorEastAsia" w:cs="宋体" w:hint="eastAsia"/>
            <w:sz w:val="28"/>
            <w:szCs w:val="28"/>
          </w:rPr>
          <w:delText>9</w:delText>
        </w:r>
      </w:del>
      <w:ins w:id="24" w:author="8613897948396" w:date="2023-09-17T09:26:00Z">
        <w:r w:rsidR="00591362">
          <w:rPr>
            <w:rFonts w:asciiTheme="minorEastAsia" w:eastAsiaTheme="minorEastAsia" w:hAnsiTheme="minorEastAsia" w:cs="宋体"/>
            <w:sz w:val="28"/>
            <w:szCs w:val="28"/>
          </w:rPr>
          <w:t>7</w:t>
        </w:r>
      </w:ins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t>所述的针对小规模化鸡舍的自动称料设备，其特征在于，所述第二控制器(14)还用于，当再次接收到所述第一控制器(8)发出的松桶许可信号后，通过变频器(16)控制所述饲料桶移动，在接收到所述光幕传</w:t>
      </w:r>
      <w:r w:rsidRPr="00C82F97"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感器(10)发送的饲料桶就位信号时，通过变频器(16)控制所述饲料桶停止，同时向所述第二电磁阀(6)发出松桶信号，打开第二电磁阀(6)使饲料从所述计量斗(3)中倒入到饲料桶(13)中。</w:t>
      </w:r>
    </w:p>
    <w:sectPr w:rsidR="006A38CE" w:rsidRPr="00C82F97" w:rsidSect="00C82F97">
      <w:headerReference w:type="default" r:id="rId7"/>
      <w:footerReference w:type="default" r:id="rId8"/>
      <w:pgSz w:w="11906" w:h="16838"/>
      <w:pgMar w:top="1588" w:right="1021" w:bottom="1021" w:left="1588" w:header="851" w:footer="992" w:gutter="0"/>
      <w:lnNumType w:countBy="5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4390A" w14:textId="77777777" w:rsidR="00FD1AF4" w:rsidRDefault="00FD1AF4">
      <w:r>
        <w:separator/>
      </w:r>
    </w:p>
  </w:endnote>
  <w:endnote w:type="continuationSeparator" w:id="0">
    <w:p w14:paraId="3361F1D6" w14:textId="77777777" w:rsidR="00FD1AF4" w:rsidRDefault="00FD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宋三简体">
    <w:altName w:val="宋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4DBB7" w14:textId="77777777" w:rsidR="006A38CE" w:rsidRDefault="00000000">
    <w:pPr>
      <w:pStyle w:val="a5"/>
      <w:framePr w:w="612" w:h="374" w:hRule="exact" w:wrap="around" w:vAnchor="text" w:hAnchor="margin" w:xAlign="center" w:y="1"/>
      <w:jc w:val="center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</w:rPr>
      <w:t>3</w:t>
    </w:r>
    <w:r>
      <w:fldChar w:fldCharType="end"/>
    </w:r>
  </w:p>
  <w:p w14:paraId="606DA810" w14:textId="77777777" w:rsidR="006A38CE" w:rsidRDefault="006A38CE">
    <w:pPr>
      <w:pStyle w:val="a5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145AB" w14:textId="77777777" w:rsidR="00FD1AF4" w:rsidRDefault="00FD1AF4">
      <w:r>
        <w:separator/>
      </w:r>
    </w:p>
  </w:footnote>
  <w:footnote w:type="continuationSeparator" w:id="0">
    <w:p w14:paraId="3BB76B6C" w14:textId="77777777" w:rsidR="00FD1AF4" w:rsidRDefault="00FD1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8FB53" w14:textId="77777777" w:rsidR="006A38CE" w:rsidRDefault="00000000">
    <w:pPr>
      <w:pBdr>
        <w:bottom w:val="single" w:sz="6" w:space="2" w:color="auto"/>
      </w:pBdr>
      <w:tabs>
        <w:tab w:val="left" w:pos="2760"/>
        <w:tab w:val="left" w:pos="8280"/>
      </w:tabs>
      <w:adjustRightInd w:val="0"/>
      <w:spacing w:line="480" w:lineRule="atLeast"/>
      <w:jc w:val="center"/>
      <w:outlineLvl w:val="0"/>
      <w:rPr>
        <w:rFonts w:ascii="楷体" w:eastAsia="黑体" w:hAnsi="楷体"/>
        <w:sz w:val="30"/>
        <w:szCs w:val="30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CAFD94" wp14:editId="5B6EEF1B">
              <wp:simplePos x="0" y="0"/>
              <wp:positionH relativeFrom="column">
                <wp:posOffset>-15240</wp:posOffset>
              </wp:positionH>
              <wp:positionV relativeFrom="paragraph">
                <wp:posOffset>110490</wp:posOffset>
              </wp:positionV>
              <wp:extent cx="1770380" cy="221615"/>
              <wp:effectExtent l="0" t="0" r="0" b="0"/>
              <wp:wrapNone/>
              <wp:docPr id="1600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2216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1F4E5F" w14:textId="77777777" w:rsidR="006A38CE" w:rsidRDefault="006A38CE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CAFD94" id="_x0000_t202" coordsize="21600,21600" o:spt="202" path="m,l,21600r21600,l21600,xe">
              <v:stroke joinstyle="miter"/>
              <v:path gradientshapeok="t" o:connecttype="rect"/>
            </v:shapetype>
            <v:shape id="文本框 11" o:spid="_x0000_s1026" type="#_x0000_t202" style="position:absolute;left:0;text-align:left;margin-left:-1.2pt;margin-top:8.7pt;width:139.4pt;height:17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" filled="f" stroked="f" strokeweight=".5pt">
              <v:textbox>
                <w:txbxContent>
                  <w:p w14:paraId="381F4E5F" w14:textId="77777777" w:rsidR="006A38CE" w:rsidRDefault="006A38CE"/>
                </w:txbxContent>
              </v:textbox>
            </v:shape>
          </w:pict>
        </mc:Fallback>
      </mc:AlternateContent>
    </w:r>
    <w:r>
      <w:rPr>
        <w:rFonts w:eastAsia="黑体" w:hint="eastAsia"/>
        <w:spacing w:val="90"/>
        <w:sz w:val="28"/>
      </w:rPr>
      <w:t>说明书</w:t>
    </w:r>
    <w:r>
      <w:rPr>
        <w:rFonts w:ascii="微软雅黑" w:eastAsia="微软雅黑" w:hAnsi="微软雅黑" w:cs="微软雅黑" w:hint="eastAsia"/>
        <w:color w:val="333333"/>
        <w:sz w:val="19"/>
        <w:szCs w:val="19"/>
        <w:shd w:val="clear" w:color="auto" w:fill="FFFFFF"/>
      </w:rPr>
      <w:t>Description</w:t>
    </w:r>
  </w:p>
  <w:p w14:paraId="24BE5B3F" w14:textId="77777777" w:rsidR="006A38CE" w:rsidRDefault="006A38CE">
    <w:pPr>
      <w:pStyle w:val="a6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8613897948396">
    <w15:presenceInfo w15:providerId="Windows Live" w15:userId="83bff0afba6958e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172A27"/>
    <w:rsid w:val="001E76D3"/>
    <w:rsid w:val="004C4A5D"/>
    <w:rsid w:val="00591362"/>
    <w:rsid w:val="006A38CE"/>
    <w:rsid w:val="008271DA"/>
    <w:rsid w:val="008A6561"/>
    <w:rsid w:val="00C82F97"/>
    <w:rsid w:val="00D7513F"/>
    <w:rsid w:val="00DC7422"/>
    <w:rsid w:val="00F67F45"/>
    <w:rsid w:val="00FD1AF4"/>
    <w:rsid w:val="096B5D05"/>
    <w:rsid w:val="0F6F3036"/>
    <w:rsid w:val="10CE056F"/>
    <w:rsid w:val="11B84877"/>
    <w:rsid w:val="135F0E6B"/>
    <w:rsid w:val="20B37A63"/>
    <w:rsid w:val="2285725F"/>
    <w:rsid w:val="237B4847"/>
    <w:rsid w:val="24997371"/>
    <w:rsid w:val="25CF05D9"/>
    <w:rsid w:val="28652B04"/>
    <w:rsid w:val="291555B1"/>
    <w:rsid w:val="2A6766E2"/>
    <w:rsid w:val="2C6F66E0"/>
    <w:rsid w:val="2C9D50F3"/>
    <w:rsid w:val="2CB22074"/>
    <w:rsid w:val="34CD3704"/>
    <w:rsid w:val="3EB93298"/>
    <w:rsid w:val="3EFE2B97"/>
    <w:rsid w:val="3FFE3FE7"/>
    <w:rsid w:val="41B87231"/>
    <w:rsid w:val="44237BCF"/>
    <w:rsid w:val="56DA477F"/>
    <w:rsid w:val="65EF6824"/>
    <w:rsid w:val="6EAE421F"/>
    <w:rsid w:val="6F970618"/>
    <w:rsid w:val="70CB00DC"/>
    <w:rsid w:val="710A3C57"/>
    <w:rsid w:val="7197418B"/>
    <w:rsid w:val="74CA5407"/>
    <w:rsid w:val="76A12C18"/>
    <w:rsid w:val="77BB39D7"/>
    <w:rsid w:val="784D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E2DEDA"/>
  <w15:docId w15:val="{CCE2FD4B-C17A-476A-9166-63F60C5D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semiHidden="1" w:qFormat="1"/>
    <w:lsdException w:name="header" w:qFormat="1"/>
    <w:lsdException w:name="footer" w:qFormat="1"/>
    <w:lsdException w:name="caption" w:semiHidden="1" w:unhideWhenUsed="1" w:qFormat="1"/>
    <w:lsdException w:name="annotation reference" w:semiHidden="1" w:uiPriority="99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Body Tex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semiHidden/>
    <w:qFormat/>
    <w:pPr>
      <w:overflowPunct w:val="0"/>
      <w:autoSpaceDE w:val="0"/>
      <w:autoSpaceDN w:val="0"/>
      <w:adjustRightInd w:val="0"/>
      <w:textAlignment w:val="baseline"/>
    </w:pPr>
  </w:style>
  <w:style w:type="paragraph" w:styleId="a4">
    <w:name w:val="Plain Text"/>
    <w:basedOn w:val="a"/>
    <w:qFormat/>
    <w:rPr>
      <w:rFonts w:ascii="宋体" w:hAnsi="Courier New" w:cs="方正宋三简体"/>
      <w:szCs w:val="21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adjustRightInd w:val="0"/>
      <w:spacing w:line="240" w:lineRule="atLeas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2">
    <w:name w:val="Body Text 2"/>
    <w:basedOn w:val="a"/>
    <w:qFormat/>
    <w:pPr>
      <w:jc w:val="center"/>
    </w:pPr>
    <w:rPr>
      <w:rFonts w:ascii="宋体" w:hAnsi="宋体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qFormat/>
  </w:style>
  <w:style w:type="character" w:styleId="a9">
    <w:name w:val="Emphasis"/>
    <w:basedOn w:val="a0"/>
    <w:qFormat/>
    <w:rPr>
      <w:i/>
    </w:rPr>
  </w:style>
  <w:style w:type="character" w:styleId="aa">
    <w:name w:val="annotation reference"/>
    <w:uiPriority w:val="99"/>
    <w:semiHidden/>
    <w:qFormat/>
    <w:rPr>
      <w:sz w:val="21"/>
      <w:szCs w:val="21"/>
    </w:rPr>
  </w:style>
  <w:style w:type="paragraph" w:customStyle="1" w:styleId="Style7">
    <w:name w:val="_Style 7"/>
    <w:basedOn w:val="a"/>
    <w:next w:val="a4"/>
    <w:qFormat/>
    <w:rPr>
      <w:rFonts w:ascii="宋体" w:hAnsi="Courier New"/>
    </w:rPr>
  </w:style>
  <w:style w:type="character" w:styleId="ab">
    <w:name w:val="line number"/>
    <w:basedOn w:val="a0"/>
    <w:rsid w:val="00F67F45"/>
  </w:style>
  <w:style w:type="paragraph" w:styleId="ac">
    <w:name w:val="Revision"/>
    <w:hidden/>
    <w:uiPriority w:val="99"/>
    <w:unhideWhenUsed/>
    <w:rsid w:val="008271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:s="http://www.wps.cn/officeDocument/2013/wpsCustomData" xmln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8613897948396</cp:lastModifiedBy>
  <cp:revision>34</cp:revision>
  <dcterms:created xsi:type="dcterms:W3CDTF">2021-01-27T03:00:00Z</dcterms:created>
  <dcterms:modified xsi:type="dcterms:W3CDTF">2023-09-17T01:26:00Z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B9497ED2CD10444EBF3C72B388A15535</vt:lpwstr>
  </property>
</Properties>
</file>