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D6DD2" w14:textId="0CB64EEC" w:rsidR="006A38CE" w:rsidRPr="00991359" w:rsidRDefault="00000000" w:rsidP="0099135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991359">
        <w:rPr>
          <w:rFonts w:ascii="宋体" w:hAnsi="宋体" w:hint="eastAsia"/>
          <w:sz w:val="28"/>
          <w:szCs w:val="28"/>
        </w:rPr>
        <w:t>1.一种针对小规模化鸡舍的自动称料设备，其特征在于，包括物料仓(1)、计量斗(3)、称重变送器(7)、第一控制器(8)、称重托盘(9)、滑道(11)和第二控制器(14)；所述物料仓(1)为漏斗形，且底部的物料通道连接有第一电磁阀门(2)，所述物料仓(1)底部的物料通道出口对应所述计量斗(3)；所述计量斗(3)为漏斗形，所述称重托盘(9)为中空的盘状结构，中空部的边缘连接所述计量斗(3)的上部边缘，所述称重托盘(9)的底部连接有称重传感器，所述称重传感器用于测量所述计量斗(3)中的饲料重量，所述计量斗(3)底部的物料通道连接有第二电磁阀门(6)，所述称重传感器连接所述称重变送器(7)；所述第一电磁阀门(2)和所述第二电磁阀门(6)连接第一控制器(8)，所述第一控制器(8)用于控制所述第一电磁阀门(2)的开关，所述第一控制器(8)还连接所述称重变送器(7)和第二控制器(14)，并通过所述称重变送器(7)读取所述称重传感器的测量数据；所述滑道(11)位于所述计量斗(3)下部，所述滑道(11)上滑动连接有多个滑轮(12)，每个所述滑轮(12)上连接一只饲料桶(13)；所述滑道(11)的一端连接光幕传感器(10)，所述光幕传感器(10)连接第二控制器(14)，所述第二控制器(14)连接所述变频器(16)，所述变频器(16)连接所述滑轮(12)，所述第二控制器(14)用于向所述变频器(16)发送滑轮运动指令</w:t>
      </w:r>
      <w:del w:id="0" w:author="8613897948396" w:date="2023-11-28T10:04:00Z">
        <w:r w:rsidRPr="00991359" w:rsidDel="009C1E7C">
          <w:rPr>
            <w:rFonts w:ascii="宋体" w:hAnsi="宋体" w:hint="eastAsia"/>
            <w:sz w:val="28"/>
            <w:szCs w:val="28"/>
          </w:rPr>
          <w:delText>。</w:delText>
        </w:r>
      </w:del>
      <w:ins w:id="1" w:author="8613897948396" w:date="2023-11-28T10:04:00Z">
        <w:r w:rsidR="009C1E7C">
          <w:rPr>
            <w:rFonts w:ascii="宋体" w:hAnsi="宋体" w:hint="eastAsia"/>
            <w:sz w:val="28"/>
            <w:szCs w:val="28"/>
          </w:rPr>
          <w:t>；</w:t>
        </w:r>
      </w:ins>
      <w:ins w:id="2" w:author="8613897948396" w:date="2023-11-28T10:05:00Z">
        <w:r w:rsidR="009C1E7C" w:rsidRPr="00991359">
          <w:rPr>
            <w:rFonts w:ascii="宋体" w:hAnsi="宋体" w:hint="eastAsia"/>
            <w:sz w:val="28"/>
            <w:szCs w:val="28"/>
          </w:rPr>
          <w:t>所述第一控制器(8)用于每当所述称重传感器传送的测量数据等于设定值时，关闭所述第一电磁阀门(2)，同时向所述第二控制器(14)发送释放许可信号</w:t>
        </w:r>
        <w:r w:rsidR="009C1E7C">
          <w:rPr>
            <w:rFonts w:ascii="宋体" w:hAnsi="宋体" w:hint="eastAsia"/>
            <w:sz w:val="28"/>
            <w:szCs w:val="28"/>
          </w:rPr>
          <w:t>；</w:t>
        </w:r>
        <w:r w:rsidR="009C1E7C" w:rsidRPr="00991359">
          <w:rPr>
            <w:rFonts w:ascii="宋体" w:hAnsi="宋体" w:hint="eastAsia"/>
            <w:sz w:val="28"/>
            <w:szCs w:val="28"/>
          </w:rPr>
          <w:t>所述设定值为一组数据，数据间隔为饲料桶(13)的载重量</w:t>
        </w:r>
        <w:r w:rsidR="009C1E7C">
          <w:rPr>
            <w:rFonts w:ascii="宋体" w:hAnsi="宋体" w:hint="eastAsia"/>
            <w:sz w:val="28"/>
            <w:szCs w:val="28"/>
          </w:rPr>
          <w:t>；</w:t>
        </w:r>
      </w:ins>
      <w:ins w:id="3" w:author="8613897948396" w:date="2023-11-28T10:06:00Z">
        <w:r w:rsidR="009C1E7C" w:rsidRPr="00991359">
          <w:rPr>
            <w:rFonts w:ascii="宋体" w:hAnsi="宋体" w:hint="eastAsia"/>
            <w:sz w:val="28"/>
            <w:szCs w:val="28"/>
          </w:rPr>
          <w:t>所述第二控制器(14)用于在第一次接收到所述第一控制器(8)发出</w:t>
        </w:r>
        <w:proofErr w:type="gramStart"/>
        <w:r w:rsidR="009C1E7C" w:rsidRPr="00991359">
          <w:rPr>
            <w:rFonts w:ascii="宋体" w:hAnsi="宋体" w:hint="eastAsia"/>
            <w:sz w:val="28"/>
            <w:szCs w:val="28"/>
          </w:rPr>
          <w:t>的松桶许可</w:t>
        </w:r>
        <w:proofErr w:type="gramEnd"/>
        <w:r w:rsidR="009C1E7C" w:rsidRPr="00991359">
          <w:rPr>
            <w:rFonts w:ascii="宋体" w:hAnsi="宋体" w:hint="eastAsia"/>
            <w:sz w:val="28"/>
            <w:szCs w:val="28"/>
          </w:rPr>
          <w:t>信号后，在接收到所述光幕传感器(10)发送的饲料桶就位信号时，向所述第二电磁阀(6)</w:t>
        </w:r>
        <w:proofErr w:type="gramStart"/>
        <w:r w:rsidR="009C1E7C" w:rsidRPr="00991359">
          <w:rPr>
            <w:rFonts w:ascii="宋体" w:hAnsi="宋体" w:hint="eastAsia"/>
            <w:sz w:val="28"/>
            <w:szCs w:val="28"/>
          </w:rPr>
          <w:t>发出松桶信号</w:t>
        </w:r>
        <w:proofErr w:type="gramEnd"/>
        <w:r w:rsidR="009C1E7C" w:rsidRPr="00991359">
          <w:rPr>
            <w:rFonts w:ascii="宋体" w:hAnsi="宋体" w:hint="eastAsia"/>
            <w:sz w:val="28"/>
            <w:szCs w:val="28"/>
          </w:rPr>
          <w:t>，打开第二电磁阀(6)使饲料从所述计量斗(3)中倒入到饲料</w:t>
        </w:r>
        <w:r w:rsidR="009C1E7C" w:rsidRPr="00991359">
          <w:rPr>
            <w:rFonts w:ascii="宋体" w:hAnsi="宋体" w:hint="eastAsia"/>
            <w:sz w:val="28"/>
            <w:szCs w:val="28"/>
          </w:rPr>
          <w:lastRenderedPageBreak/>
          <w:t>桶(13)中</w:t>
        </w:r>
        <w:r w:rsidR="009C1E7C">
          <w:rPr>
            <w:rFonts w:ascii="宋体" w:hAnsi="宋体" w:hint="eastAsia"/>
            <w:sz w:val="28"/>
            <w:szCs w:val="28"/>
          </w:rPr>
          <w:t>；</w:t>
        </w:r>
        <w:r w:rsidR="009C1E7C" w:rsidRPr="00991359">
          <w:rPr>
            <w:rFonts w:ascii="宋体" w:hAnsi="宋体" w:hint="eastAsia"/>
            <w:sz w:val="28"/>
            <w:szCs w:val="28"/>
          </w:rPr>
          <w:t>所述第二控制器(14)还用于，当再次接收到所述第一控制器(8)发出</w:t>
        </w:r>
        <w:proofErr w:type="gramStart"/>
        <w:r w:rsidR="009C1E7C" w:rsidRPr="00991359">
          <w:rPr>
            <w:rFonts w:ascii="宋体" w:hAnsi="宋体" w:hint="eastAsia"/>
            <w:sz w:val="28"/>
            <w:szCs w:val="28"/>
          </w:rPr>
          <w:t>的松桶许可</w:t>
        </w:r>
        <w:proofErr w:type="gramEnd"/>
        <w:r w:rsidR="009C1E7C" w:rsidRPr="00991359">
          <w:rPr>
            <w:rFonts w:ascii="宋体" w:hAnsi="宋体" w:hint="eastAsia"/>
            <w:sz w:val="28"/>
            <w:szCs w:val="28"/>
          </w:rPr>
          <w:t>信号后，通过变频器(16)控制所述饲料桶移动，在接收到所述光幕传感器(10)发送的饲料桶就位信号时，通过变频器(16)控制所述饲料桶停止，同时向所述第二电磁阀(6)</w:t>
        </w:r>
        <w:proofErr w:type="gramStart"/>
        <w:r w:rsidR="009C1E7C" w:rsidRPr="00991359">
          <w:rPr>
            <w:rFonts w:ascii="宋体" w:hAnsi="宋体" w:hint="eastAsia"/>
            <w:sz w:val="28"/>
            <w:szCs w:val="28"/>
          </w:rPr>
          <w:t>发出松桶信号</w:t>
        </w:r>
        <w:proofErr w:type="gramEnd"/>
        <w:r w:rsidR="009C1E7C" w:rsidRPr="00991359">
          <w:rPr>
            <w:rFonts w:ascii="宋体" w:hAnsi="宋体" w:hint="eastAsia"/>
            <w:sz w:val="28"/>
            <w:szCs w:val="28"/>
          </w:rPr>
          <w:t>，打开第二电磁阀(6)使饲料从所述计量斗(3)中倒入到饲料桶(13)中。</w:t>
        </w:r>
      </w:ins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2.根据权利要求1所述的针对小规模化鸡舍的自动称料设备，其特征在于，所述物料仓(1)的顶部设有能够覆盖所述物料仓(1)进料口的物料</w:t>
      </w:r>
      <w:proofErr w:type="gramStart"/>
      <w:r w:rsidRPr="00991359">
        <w:rPr>
          <w:rFonts w:ascii="宋体" w:hAnsi="宋体" w:hint="eastAsia"/>
          <w:sz w:val="28"/>
          <w:szCs w:val="28"/>
        </w:rPr>
        <w:t>仓盖</w:t>
      </w:r>
      <w:proofErr w:type="gramEnd"/>
      <w:r w:rsidRPr="00991359">
        <w:rPr>
          <w:rFonts w:ascii="宋体" w:hAnsi="宋体" w:hint="eastAsia"/>
          <w:sz w:val="28"/>
          <w:szCs w:val="28"/>
        </w:rPr>
        <w:t>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3.根据权利要求1所述的针对小规模化鸡舍的自动称料设备，其特征在于，所述称重传感器包括第一称重传感器(4)和第二称重传感器(5)，分别位于所述计量斗(3)的左右两侧，且所述第一称重传感器(4)和第二称重传感器(5)处于同一高度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4.根据权利要求1或3所述的针对小规模化鸡舍的自动称料设备，其特征在于，所述称重传感器为电阻应变式传感器。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5.根据权利要求1所述的针对小规模化鸡舍的自动称料设备，其特征在于，所述滑道(11)包括两根相互平行的横杆，每个横杆均滑动连接有若干个滑轮(12)。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r w:rsidRPr="00991359">
        <w:rPr>
          <w:rFonts w:ascii="宋体" w:hAnsi="宋体" w:hint="eastAsia"/>
          <w:sz w:val="28"/>
          <w:szCs w:val="28"/>
        </w:rPr>
        <w:t>6.根据权利要求1所述的针对小规模化鸡舍的自动称料设备，其特征在于，所述第一控制器(8)连接触摸屏(15)，所述触摸屏(15)用于输入控制命令和控制参数，并进行运行状态的显示。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</w:t>
      </w:r>
      <w:del w:id="4" w:author="8613897948396" w:date="2023-11-28T10:05:00Z">
        <w:r w:rsidR="00991359" w:rsidDel="009C1E7C">
          <w:rPr>
            <w:rFonts w:ascii="宋体" w:hAnsi="宋体"/>
            <w:sz w:val="28"/>
            <w:szCs w:val="28"/>
          </w:rPr>
          <w:delText xml:space="preserve"> </w:delText>
        </w:r>
        <w:r w:rsidRPr="00991359" w:rsidDel="009C1E7C">
          <w:rPr>
            <w:rFonts w:ascii="宋体" w:hAnsi="宋体" w:hint="eastAsia"/>
            <w:sz w:val="28"/>
            <w:szCs w:val="28"/>
          </w:rPr>
          <w:delText>7.根据权利要求1所述的针对小规模化鸡舍的自动称料设备，其特征在于，所述第一控制器(8)用于每当所述称重传感器传送的测量数据等于设定值时，关闭所述第一电磁阀门(2)，同时向所述第二控制器(14)发送释放许可信号</w:delText>
        </w:r>
      </w:del>
      <w:r w:rsidRPr="00991359">
        <w:rPr>
          <w:rFonts w:ascii="宋体" w:hAnsi="宋体" w:hint="eastAsia"/>
          <w:sz w:val="28"/>
          <w:szCs w:val="28"/>
        </w:rPr>
        <w:t>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lastRenderedPageBreak/>
        <w:t xml:space="preserve"> </w:t>
      </w:r>
      <w:del w:id="5" w:author="8613897948396" w:date="2023-11-28T10:05:00Z">
        <w:r w:rsidR="00991359" w:rsidDel="009C1E7C">
          <w:rPr>
            <w:rFonts w:ascii="宋体" w:hAnsi="宋体"/>
            <w:sz w:val="28"/>
            <w:szCs w:val="28"/>
          </w:rPr>
          <w:delText xml:space="preserve">  </w:delText>
        </w:r>
        <w:r w:rsidRPr="00991359" w:rsidDel="009C1E7C">
          <w:rPr>
            <w:rFonts w:ascii="宋体" w:hAnsi="宋体" w:hint="eastAsia"/>
            <w:sz w:val="28"/>
            <w:szCs w:val="28"/>
          </w:rPr>
          <w:delText>8.根据权利要求7所述的针对小规模化鸡舍的自动称料设备，其特征在于，所述设定值为一组数据，数据间隔为饲料桶(13)的载重量</w:delText>
        </w:r>
      </w:del>
      <w:r w:rsidRPr="00991359">
        <w:rPr>
          <w:rFonts w:ascii="宋体" w:hAnsi="宋体" w:hint="eastAsia"/>
          <w:sz w:val="28"/>
          <w:szCs w:val="28"/>
        </w:rPr>
        <w:t>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 </w:t>
      </w:r>
      <w:del w:id="6" w:author="8613897948396" w:date="2023-11-28T10:06:00Z">
        <w:r w:rsidRPr="00991359" w:rsidDel="009C1E7C">
          <w:rPr>
            <w:rFonts w:ascii="宋体" w:hAnsi="宋体" w:hint="eastAsia"/>
            <w:sz w:val="28"/>
            <w:szCs w:val="28"/>
          </w:rPr>
          <w:delText>9.根据权利要求1所述的针对小规模化鸡舍的自动称料设备，其特征在于，所述第二控制器(14)用于在第一次接收到所述第一控制器(8)发出的松桶许可信号后，在接收到所述光幕传感器(10)发送的饲料桶就位信号时，向所述第二电磁阀(6)发出松桶信号，打开第二电磁阀(6)使饲料从所述计量斗(3)中倒入到饲料桶(13)中</w:delText>
        </w:r>
      </w:del>
      <w:r w:rsidRPr="00991359">
        <w:rPr>
          <w:rFonts w:ascii="宋体" w:hAnsi="宋体" w:hint="eastAsia"/>
          <w:sz w:val="28"/>
          <w:szCs w:val="28"/>
        </w:rPr>
        <w:t>。</w:t>
      </w:r>
      <w:r w:rsidRPr="00991359">
        <w:rPr>
          <w:rFonts w:ascii="宋体" w:hAnsi="宋体" w:hint="eastAsia"/>
          <w:sz w:val="28"/>
          <w:szCs w:val="28"/>
        </w:rPr>
        <w:br/>
      </w:r>
      <w:r w:rsidR="00991359">
        <w:rPr>
          <w:rFonts w:ascii="宋体" w:hAnsi="宋体"/>
          <w:sz w:val="28"/>
          <w:szCs w:val="28"/>
        </w:rPr>
        <w:t xml:space="preserve"> </w:t>
      </w:r>
      <w:del w:id="7" w:author="8613897948396" w:date="2023-11-28T10:06:00Z">
        <w:r w:rsidR="00991359" w:rsidDel="009C1E7C">
          <w:rPr>
            <w:rFonts w:ascii="宋体" w:hAnsi="宋体"/>
            <w:sz w:val="28"/>
            <w:szCs w:val="28"/>
          </w:rPr>
          <w:delText xml:space="preserve"> </w:delText>
        </w:r>
        <w:r w:rsidRPr="00991359" w:rsidDel="009C1E7C">
          <w:rPr>
            <w:rFonts w:ascii="宋体" w:hAnsi="宋体" w:hint="eastAsia"/>
            <w:sz w:val="28"/>
            <w:szCs w:val="28"/>
          </w:rPr>
          <w:delText>10.根据权利要求9所述的针对小规模化鸡舍的自动称料设备，其特征在于，所述第二控制器(14)还用于，当再次接收到所述第一控制器(8)发出的松桶许可信号后，通过变频器(16)控制所述饲料桶移动，在接收到所述光幕传感器(10)发送的饲料桶就位信号时，通过变频器(16)控制所述饲料桶停止，同时向所述第二电磁阀(6)发出松桶信号，打开第二电磁阀(6)使饲料从所述计量斗(3)中倒入到饲料桶(13)中。</w:delText>
        </w:r>
      </w:del>
    </w:p>
    <w:sectPr w:rsidR="006A38CE" w:rsidRPr="00991359">
      <w:headerReference w:type="default" r:id="rId7"/>
      <w:footerReference w:type="default" r:id="rId8"/>
      <w:pgSz w:w="11906" w:h="16838"/>
      <w:pgMar w:top="1588" w:right="1021" w:bottom="1021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51E3" w14:textId="77777777" w:rsidR="003F1AFC" w:rsidRDefault="003F1AFC">
      <w:r>
        <w:separator/>
      </w:r>
    </w:p>
  </w:endnote>
  <w:endnote w:type="continuationSeparator" w:id="0">
    <w:p w14:paraId="01D80145" w14:textId="77777777" w:rsidR="003F1AFC" w:rsidRDefault="003F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DBB7" w14:textId="77777777" w:rsidR="006A38CE" w:rsidRDefault="00000000">
    <w:pPr>
      <w:pStyle w:val="a5"/>
      <w:framePr w:w="612" w:h="374" w:hRule="exact" w:wrap="around" w:vAnchor="text" w:hAnchor="margin" w:xAlign="center" w:y="1"/>
      <w:jc w:val="center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3</w:t>
    </w:r>
    <w:r>
      <w:fldChar w:fldCharType="end"/>
    </w:r>
  </w:p>
  <w:p w14:paraId="606DA810" w14:textId="77777777" w:rsidR="006A38CE" w:rsidRDefault="006A38CE">
    <w:pPr>
      <w:pStyle w:val="a5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FA0B" w14:textId="77777777" w:rsidR="003F1AFC" w:rsidRDefault="003F1AFC">
      <w:r>
        <w:separator/>
      </w:r>
    </w:p>
  </w:footnote>
  <w:footnote w:type="continuationSeparator" w:id="0">
    <w:p w14:paraId="6316E09E" w14:textId="77777777" w:rsidR="003F1AFC" w:rsidRDefault="003F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5B3F" w14:textId="5C94067C" w:rsidR="006A38CE" w:rsidRPr="00F7699F" w:rsidRDefault="00000000" w:rsidP="00F7699F">
    <w:pPr>
      <w:pBdr>
        <w:bottom w:val="single" w:sz="6" w:space="2" w:color="auto"/>
      </w:pBdr>
      <w:tabs>
        <w:tab w:val="left" w:pos="2760"/>
        <w:tab w:val="left" w:pos="8280"/>
      </w:tabs>
      <w:adjustRightInd w:val="0"/>
      <w:spacing w:line="480" w:lineRule="atLeast"/>
      <w:jc w:val="center"/>
      <w:outlineLvl w:val="0"/>
      <w:rPr>
        <w:b/>
        <w:bCs/>
        <w:sz w:val="28"/>
        <w:szCs w:val="28"/>
      </w:rPr>
    </w:pPr>
    <w:r w:rsidRPr="00F7699F"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CAFD94" wp14:editId="5B6EEF1B">
              <wp:simplePos x="0" y="0"/>
              <wp:positionH relativeFrom="column">
                <wp:posOffset>-15240</wp:posOffset>
              </wp:positionH>
              <wp:positionV relativeFrom="paragraph">
                <wp:posOffset>110490</wp:posOffset>
              </wp:positionV>
              <wp:extent cx="1770380" cy="221615"/>
              <wp:effectExtent l="0" t="0" r="0" b="0"/>
              <wp:wrapNone/>
              <wp:docPr id="1600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F4E5F" w14:textId="77777777" w:rsidR="006A38CE" w:rsidRDefault="006A38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FD94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left:0;text-align:left;margin-left:-1.2pt;margin-top:8.7pt;width:139.4pt;height:1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" filled="f" stroked="f" strokeweight=".5pt">
              <v:textbox>
                <w:txbxContent>
                  <w:p w14:paraId="381F4E5F" w14:textId="77777777" w:rsidR="006A38CE" w:rsidRDefault="006A38CE"/>
                </w:txbxContent>
              </v:textbox>
            </v:shape>
          </w:pict>
        </mc:Fallback>
      </mc:AlternateContent>
    </w:r>
    <w:r w:rsidR="00F7699F" w:rsidRPr="00F7699F">
      <w:rPr>
        <w:rFonts w:hint="eastAsia"/>
        <w:b/>
        <w:bCs/>
        <w:sz w:val="28"/>
        <w:szCs w:val="28"/>
      </w:rPr>
      <w:t>权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利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要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求</w:t>
    </w:r>
    <w:r w:rsidR="00F7699F">
      <w:rPr>
        <w:rFonts w:hint="eastAsia"/>
        <w:b/>
        <w:bCs/>
        <w:sz w:val="28"/>
        <w:szCs w:val="28"/>
      </w:rPr>
      <w:t xml:space="preserve"> </w:t>
    </w:r>
    <w:r w:rsidR="00F7699F" w:rsidRPr="00F7699F">
      <w:rPr>
        <w:rFonts w:hint="eastAsia"/>
        <w:b/>
        <w:bCs/>
        <w:sz w:val="28"/>
        <w:szCs w:val="28"/>
      </w:rPr>
      <w:t>书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23C7F"/>
    <w:rsid w:val="00172A27"/>
    <w:rsid w:val="001868E5"/>
    <w:rsid w:val="001B0268"/>
    <w:rsid w:val="001E76D3"/>
    <w:rsid w:val="002A1458"/>
    <w:rsid w:val="003F1AFC"/>
    <w:rsid w:val="004F4824"/>
    <w:rsid w:val="0052748E"/>
    <w:rsid w:val="00555855"/>
    <w:rsid w:val="00694713"/>
    <w:rsid w:val="006A38CE"/>
    <w:rsid w:val="006C07AD"/>
    <w:rsid w:val="006D7F9C"/>
    <w:rsid w:val="007D759C"/>
    <w:rsid w:val="008C74B1"/>
    <w:rsid w:val="0094638B"/>
    <w:rsid w:val="00991359"/>
    <w:rsid w:val="009C1E7C"/>
    <w:rsid w:val="009F3551"/>
    <w:rsid w:val="00A93E01"/>
    <w:rsid w:val="00AE6B50"/>
    <w:rsid w:val="00AF7286"/>
    <w:rsid w:val="00BF7B32"/>
    <w:rsid w:val="00C828FD"/>
    <w:rsid w:val="00DB62D0"/>
    <w:rsid w:val="00E40F44"/>
    <w:rsid w:val="00F05AC7"/>
    <w:rsid w:val="00F67F45"/>
    <w:rsid w:val="00F71127"/>
    <w:rsid w:val="00F7699F"/>
    <w:rsid w:val="096B5D05"/>
    <w:rsid w:val="0F6F3036"/>
    <w:rsid w:val="10CE056F"/>
    <w:rsid w:val="11B84877"/>
    <w:rsid w:val="135F0E6B"/>
    <w:rsid w:val="20B37A63"/>
    <w:rsid w:val="2285725F"/>
    <w:rsid w:val="237B4847"/>
    <w:rsid w:val="24997371"/>
    <w:rsid w:val="25CF05D9"/>
    <w:rsid w:val="28652B04"/>
    <w:rsid w:val="291555B1"/>
    <w:rsid w:val="2A6766E2"/>
    <w:rsid w:val="2C6F66E0"/>
    <w:rsid w:val="2C9D50F3"/>
    <w:rsid w:val="2CB22074"/>
    <w:rsid w:val="34CD3704"/>
    <w:rsid w:val="3EB93298"/>
    <w:rsid w:val="3EFE2B97"/>
    <w:rsid w:val="3FFE3FE7"/>
    <w:rsid w:val="41B87231"/>
    <w:rsid w:val="44237BCF"/>
    <w:rsid w:val="56DA477F"/>
    <w:rsid w:val="65EF6824"/>
    <w:rsid w:val="6EAE421F"/>
    <w:rsid w:val="6F970618"/>
    <w:rsid w:val="70CB00DC"/>
    <w:rsid w:val="710A3C57"/>
    <w:rsid w:val="7197418B"/>
    <w:rsid w:val="74CA5407"/>
    <w:rsid w:val="76A12C18"/>
    <w:rsid w:val="77BB39D7"/>
    <w:rsid w:val="784D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E2DEDA"/>
  <w15:docId w15:val="{CCE2FD4B-C17A-476A-9166-63F60C5D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Plain Text"/>
    <w:basedOn w:val="a"/>
    <w:qFormat/>
    <w:rPr>
      <w:rFonts w:ascii="宋体" w:hAnsi="Courier New" w:cs="方正宋三简体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2">
    <w:name w:val="Body Text 2"/>
    <w:basedOn w:val="a"/>
    <w:qFormat/>
    <w:pPr>
      <w:jc w:val="center"/>
    </w:pPr>
    <w:rPr>
      <w:rFonts w:ascii="宋体" w:hAnsi="宋体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qFormat/>
  </w:style>
  <w:style w:type="character" w:styleId="a9">
    <w:name w:val="Emphasis"/>
    <w:basedOn w:val="a0"/>
    <w:qFormat/>
    <w:rPr>
      <w:i/>
    </w:rPr>
  </w:style>
  <w:style w:type="character" w:styleId="aa">
    <w:name w:val="annotation reference"/>
    <w:uiPriority w:val="99"/>
    <w:semiHidden/>
    <w:qFormat/>
    <w:rPr>
      <w:sz w:val="21"/>
      <w:szCs w:val="21"/>
    </w:rPr>
  </w:style>
  <w:style w:type="paragraph" w:customStyle="1" w:styleId="Style7">
    <w:name w:val="_Style 7"/>
    <w:basedOn w:val="a"/>
    <w:next w:val="a4"/>
    <w:qFormat/>
    <w:rPr>
      <w:rFonts w:ascii="宋体" w:hAnsi="Courier New"/>
    </w:rPr>
  </w:style>
  <w:style w:type="character" w:styleId="ab">
    <w:name w:val="line number"/>
    <w:basedOn w:val="a0"/>
    <w:rsid w:val="00F67F45"/>
  </w:style>
  <w:style w:type="paragraph" w:styleId="ac">
    <w:name w:val="Revision"/>
    <w:hidden/>
    <w:uiPriority w:val="99"/>
    <w:unhideWhenUsed/>
    <w:rsid w:val="009C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8613897948396</cp:lastModifiedBy>
  <cp:revision>52</cp:revision>
  <dcterms:created xsi:type="dcterms:W3CDTF">2021-01-27T03:00:00Z</dcterms:created>
  <dcterms:modified xsi:type="dcterms:W3CDTF">2023-11-28T13:51:00Z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B9497ED2CD10444EBF3C72B388A15535</vt:lpwstr>
  </property>
</Properties>
</file>