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F3894D" w14:textId="3AA1A19E" w:rsidR="00E27AAC" w:rsidRPr="005333C6" w:rsidRDefault="00F42D5A" w:rsidP="005333C6">
      <w:pPr>
        <w:numPr>
          <w:ilvl w:val="0"/>
          <w:numId w:val="4"/>
        </w:numPr>
        <w:spacing w:line="360" w:lineRule="auto"/>
        <w:ind w:firstLine="560"/>
        <w:rPr>
          <w:rFonts w:eastAsia="宋体"/>
          <w:szCs w:val="28"/>
          <w:lang w:eastAsia="zh-CN"/>
        </w:rPr>
      </w:pPr>
      <w:bookmarkStart w:id="0" w:name="_Hlk142594405"/>
      <w:bookmarkStart w:id="1" w:name="_Hlk142592995"/>
      <w:r>
        <w:rPr>
          <w:rFonts w:eastAsia="宋体" w:hint="eastAsia"/>
          <w:szCs w:val="28"/>
          <w:lang w:eastAsia="zh-CN"/>
        </w:rPr>
        <w:t>一种</w:t>
      </w:r>
      <w:bookmarkStart w:id="2" w:name="_Hlk142594372"/>
      <w:r>
        <w:rPr>
          <w:rFonts w:eastAsia="宋体" w:hint="eastAsia"/>
          <w:szCs w:val="28"/>
          <w:lang w:eastAsia="zh-CN"/>
        </w:rPr>
        <w:t>茶树专用</w:t>
      </w:r>
      <w:proofErr w:type="gramStart"/>
      <w:r>
        <w:rPr>
          <w:rFonts w:eastAsia="宋体" w:hint="eastAsia"/>
          <w:szCs w:val="28"/>
        </w:rPr>
        <w:t>兔粪复混</w:t>
      </w:r>
      <w:proofErr w:type="gramEnd"/>
      <w:r>
        <w:rPr>
          <w:rFonts w:eastAsia="宋体" w:hint="eastAsia"/>
          <w:szCs w:val="28"/>
        </w:rPr>
        <w:t>基肥</w:t>
      </w:r>
      <w:bookmarkEnd w:id="2"/>
      <w:r>
        <w:rPr>
          <w:rFonts w:eastAsia="宋体" w:hint="eastAsia"/>
          <w:szCs w:val="28"/>
        </w:rPr>
        <w:t>的制备方法</w:t>
      </w:r>
      <w:bookmarkEnd w:id="0"/>
      <w:r w:rsidR="00E76362" w:rsidRPr="005333C6">
        <w:rPr>
          <w:rFonts w:eastAsia="宋体"/>
          <w:szCs w:val="28"/>
        </w:rPr>
        <w:t>，其特征在于：</w:t>
      </w:r>
      <w:r w:rsidR="008B69ED">
        <w:rPr>
          <w:rFonts w:eastAsia="宋体" w:hint="eastAsia"/>
          <w:szCs w:val="28"/>
          <w:lang w:eastAsia="zh-CN"/>
        </w:rPr>
        <w:t>包括：</w:t>
      </w:r>
      <w:proofErr w:type="gramStart"/>
      <w:r w:rsidR="008B69ED" w:rsidRPr="00BC0B7C">
        <w:rPr>
          <w:rFonts w:eastAsia="宋体" w:hint="eastAsia"/>
          <w:szCs w:val="28"/>
          <w:lang w:eastAsia="zh-CN"/>
        </w:rPr>
        <w:t>将兔粪和</w:t>
      </w:r>
      <w:proofErr w:type="gramEnd"/>
      <w:r w:rsidR="008B69ED">
        <w:rPr>
          <w:rFonts w:eastAsia="宋体" w:hint="eastAsia"/>
          <w:szCs w:val="28"/>
          <w:lang w:eastAsia="zh-CN"/>
        </w:rPr>
        <w:t>农作物副产物混合均匀后进行堆肥发酵，获得发酵基质；将发酵基质和无机肥料</w:t>
      </w:r>
      <w:r w:rsidR="008B69ED">
        <w:rPr>
          <w:rFonts w:eastAsia="宋体" w:hint="eastAsia"/>
          <w:szCs w:val="28"/>
        </w:rPr>
        <w:t>混合均匀后即得</w:t>
      </w:r>
      <w:r w:rsidR="008F00D1">
        <w:rPr>
          <w:rFonts w:eastAsia="宋体" w:hint="eastAsia"/>
          <w:bCs/>
          <w:szCs w:val="28"/>
          <w:lang w:eastAsia="zh-CN"/>
        </w:rPr>
        <w:t>；</w:t>
      </w:r>
    </w:p>
    <w:p w14:paraId="2DE70572" w14:textId="4B8E77E8" w:rsidR="00E27AAC" w:rsidRPr="005333C6" w:rsidRDefault="008B69ED" w:rsidP="00DA5D20">
      <w:pPr>
        <w:spacing w:line="360" w:lineRule="auto"/>
        <w:ind w:firstLineChars="150" w:firstLine="420"/>
        <w:rPr>
          <w:rFonts w:eastAsia="宋体"/>
          <w:szCs w:val="28"/>
          <w:lang w:eastAsia="zh-CN"/>
        </w:rPr>
      </w:pPr>
      <w:proofErr w:type="gramStart"/>
      <w:r>
        <w:rPr>
          <w:rFonts w:eastAsia="宋体" w:hint="eastAsia"/>
          <w:szCs w:val="28"/>
          <w:lang w:eastAsia="zh-CN"/>
        </w:rPr>
        <w:t>兔粪和</w:t>
      </w:r>
      <w:proofErr w:type="gramEnd"/>
      <w:r>
        <w:rPr>
          <w:rFonts w:eastAsia="宋体" w:hint="eastAsia"/>
          <w:szCs w:val="28"/>
          <w:lang w:eastAsia="zh-CN"/>
        </w:rPr>
        <w:t>农作物副产物按照重量百分比的组成为：</w:t>
      </w:r>
      <w:proofErr w:type="gramStart"/>
      <w:r>
        <w:rPr>
          <w:rFonts w:eastAsia="宋体" w:hint="eastAsia"/>
          <w:szCs w:val="28"/>
          <w:lang w:eastAsia="zh-CN"/>
        </w:rPr>
        <w:t>兔粪</w:t>
      </w:r>
      <w:proofErr w:type="gramEnd"/>
      <w:del w:id="3" w:author="8613897948396" w:date="2023-11-12T09:21:00Z">
        <w:r w:rsidR="00D81DBE" w:rsidDel="002914CA">
          <w:rPr>
            <w:rFonts w:eastAsia="宋体"/>
            <w:szCs w:val="28"/>
            <w:lang w:eastAsia="zh-CN"/>
          </w:rPr>
          <w:delText>65</w:delText>
        </w:r>
      </w:del>
      <w:del w:id="4" w:author="8613897948396" w:date="2023-11-12T12:53:00Z">
        <w:r w:rsidDel="00CC1571">
          <w:rPr>
            <w:rFonts w:eastAsia="宋体"/>
            <w:szCs w:val="28"/>
            <w:lang w:eastAsia="zh-CN"/>
          </w:rPr>
          <w:delText>%</w:delText>
        </w:r>
        <w:r w:rsidDel="00CC1571">
          <w:rPr>
            <w:rFonts w:eastAsia="宋体" w:hint="eastAsia"/>
            <w:szCs w:val="28"/>
            <w:lang w:eastAsia="zh-CN"/>
          </w:rPr>
          <w:delText>～</w:delText>
        </w:r>
      </w:del>
      <w:r w:rsidR="00D81DBE">
        <w:rPr>
          <w:rFonts w:eastAsia="宋体"/>
          <w:szCs w:val="28"/>
          <w:lang w:eastAsia="zh-CN"/>
        </w:rPr>
        <w:t>93</w:t>
      </w:r>
      <w:r>
        <w:rPr>
          <w:rFonts w:eastAsia="宋体"/>
          <w:szCs w:val="28"/>
          <w:lang w:eastAsia="zh-CN"/>
        </w:rPr>
        <w:t>%</w:t>
      </w:r>
      <w:r>
        <w:rPr>
          <w:rFonts w:eastAsia="宋体" w:hint="eastAsia"/>
          <w:szCs w:val="28"/>
          <w:lang w:eastAsia="zh-CN"/>
        </w:rPr>
        <w:t>，农作物副产物</w:t>
      </w:r>
      <w:r w:rsidR="00D81DBE">
        <w:rPr>
          <w:rFonts w:eastAsia="宋体"/>
          <w:szCs w:val="28"/>
          <w:lang w:eastAsia="zh-CN"/>
        </w:rPr>
        <w:t>7</w:t>
      </w:r>
      <w:r>
        <w:rPr>
          <w:rFonts w:eastAsia="宋体"/>
          <w:szCs w:val="28"/>
          <w:lang w:eastAsia="zh-CN"/>
        </w:rPr>
        <w:t>%</w:t>
      </w:r>
      <w:del w:id="5" w:author="8613897948396" w:date="2023-11-12T12:53:00Z">
        <w:r w:rsidDel="00CC1571">
          <w:rPr>
            <w:rFonts w:eastAsia="宋体" w:hint="eastAsia"/>
            <w:szCs w:val="28"/>
            <w:lang w:eastAsia="zh-CN"/>
          </w:rPr>
          <w:delText>～</w:delText>
        </w:r>
      </w:del>
      <w:del w:id="6" w:author="8613897948396" w:date="2023-11-12T09:21:00Z">
        <w:r w:rsidR="00D81DBE" w:rsidDel="002914CA">
          <w:rPr>
            <w:rFonts w:eastAsia="宋体"/>
            <w:szCs w:val="28"/>
            <w:lang w:eastAsia="zh-CN"/>
          </w:rPr>
          <w:delText>35</w:delText>
        </w:r>
      </w:del>
      <w:del w:id="7" w:author="8613897948396" w:date="2023-11-12T12:53:00Z">
        <w:r w:rsidDel="00CC1571">
          <w:rPr>
            <w:rFonts w:eastAsia="宋体"/>
            <w:szCs w:val="28"/>
            <w:lang w:eastAsia="zh-CN"/>
          </w:rPr>
          <w:delText>%</w:delText>
        </w:r>
      </w:del>
      <w:r w:rsidR="00DA5D20">
        <w:rPr>
          <w:rFonts w:eastAsia="宋体" w:hint="eastAsia"/>
          <w:szCs w:val="28"/>
          <w:lang w:eastAsia="zh-CN"/>
        </w:rPr>
        <w:t>；</w:t>
      </w:r>
    </w:p>
    <w:p w14:paraId="70BC5458" w14:textId="16F73BDE" w:rsidR="008B69ED" w:rsidRDefault="008B69ED" w:rsidP="00DA5D20">
      <w:pPr>
        <w:spacing w:line="360" w:lineRule="auto"/>
        <w:ind w:firstLineChars="171" w:firstLine="479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所述农作物副产物由</w:t>
      </w:r>
      <w:r w:rsidR="008F7928" w:rsidRPr="005333C6">
        <w:rPr>
          <w:rFonts w:eastAsia="宋体"/>
          <w:szCs w:val="28"/>
        </w:rPr>
        <w:t>稻草</w:t>
      </w:r>
      <w:r>
        <w:rPr>
          <w:rFonts w:eastAsia="宋体" w:hint="eastAsia"/>
          <w:szCs w:val="28"/>
          <w:lang w:eastAsia="zh-CN"/>
        </w:rPr>
        <w:t>、玉米秸秆、</w:t>
      </w:r>
      <w:r w:rsidR="008F7928" w:rsidRPr="005333C6">
        <w:rPr>
          <w:rFonts w:eastAsia="宋体"/>
          <w:szCs w:val="28"/>
        </w:rPr>
        <w:t>菌渣</w:t>
      </w:r>
      <w:r>
        <w:rPr>
          <w:rFonts w:eastAsia="宋体" w:hint="eastAsia"/>
          <w:szCs w:val="28"/>
          <w:lang w:eastAsia="zh-CN"/>
        </w:rPr>
        <w:t>中的一种或多种混合</w:t>
      </w:r>
      <w:r w:rsidR="00DA5D20">
        <w:rPr>
          <w:rFonts w:eastAsia="宋体" w:hint="eastAsia"/>
          <w:szCs w:val="28"/>
          <w:lang w:eastAsia="zh-CN"/>
        </w:rPr>
        <w:t>；</w:t>
      </w:r>
    </w:p>
    <w:p w14:paraId="42210EF1" w14:textId="5F88459F" w:rsidR="00F42D5A" w:rsidRPr="00FD75DF" w:rsidRDefault="008B69ED" w:rsidP="00DA5D20">
      <w:pPr>
        <w:spacing w:line="360" w:lineRule="auto"/>
        <w:ind w:firstLineChars="221" w:firstLine="619"/>
        <w:rPr>
          <w:rFonts w:eastAsia="宋体"/>
          <w:szCs w:val="28"/>
          <w:lang w:eastAsia="zh-CN"/>
        </w:rPr>
      </w:pPr>
      <w:r w:rsidRPr="008B69ED">
        <w:rPr>
          <w:rFonts w:eastAsia="宋体" w:hint="eastAsia"/>
          <w:szCs w:val="28"/>
          <w:lang w:eastAsia="zh-CN"/>
        </w:rPr>
        <w:t>所述堆肥发酵的控制条件为：于</w:t>
      </w:r>
      <w:r w:rsidRPr="008B69ED">
        <w:rPr>
          <w:rFonts w:eastAsia="宋体" w:hint="eastAsia"/>
          <w:szCs w:val="28"/>
        </w:rPr>
        <w:t>水分为</w:t>
      </w:r>
      <w:del w:id="8" w:author="8613897948396" w:date="2023-11-12T09:22:00Z">
        <w:r w:rsidR="00FB7A7B" w:rsidDel="002914CA">
          <w:rPr>
            <w:rFonts w:eastAsia="宋体" w:hint="cs"/>
            <w:szCs w:val="28"/>
          </w:rPr>
          <w:delText>5</w:delText>
        </w:r>
        <w:r w:rsidR="00FB7A7B" w:rsidDel="002914CA">
          <w:rPr>
            <w:rFonts w:eastAsia="宋体"/>
            <w:szCs w:val="28"/>
          </w:rPr>
          <w:delText>4</w:delText>
        </w:r>
      </w:del>
      <w:del w:id="9" w:author="8613897948396" w:date="2023-11-12T12:53:00Z">
        <w:r w:rsidR="00FB7A7B" w:rsidDel="00CC1571">
          <w:rPr>
            <w:rFonts w:eastAsia="宋体"/>
            <w:szCs w:val="28"/>
          </w:rPr>
          <w:delText>-</w:delText>
        </w:r>
      </w:del>
      <w:r w:rsidRPr="008B69ED">
        <w:rPr>
          <w:rFonts w:eastAsia="宋体"/>
          <w:szCs w:val="28"/>
          <w:lang w:eastAsia="zh-CN"/>
        </w:rPr>
        <w:t>5</w:t>
      </w:r>
      <w:r w:rsidR="005759F6">
        <w:rPr>
          <w:rFonts w:eastAsia="宋体" w:hint="eastAsia"/>
          <w:szCs w:val="28"/>
          <w:lang w:eastAsia="zh-CN"/>
        </w:rPr>
        <w:t>6.5</w:t>
      </w:r>
      <w:r w:rsidRPr="008B69ED">
        <w:rPr>
          <w:rFonts w:eastAsia="宋体"/>
          <w:szCs w:val="28"/>
          <w:lang w:eastAsia="zh-CN"/>
        </w:rPr>
        <w:t>%</w:t>
      </w:r>
      <w:r w:rsidRPr="008B69ED">
        <w:rPr>
          <w:rFonts w:eastAsia="宋体" w:hint="eastAsia"/>
          <w:szCs w:val="28"/>
          <w:lang w:eastAsia="zh-CN"/>
        </w:rPr>
        <w:t>、</w:t>
      </w:r>
      <w:r w:rsidRPr="008B69ED">
        <w:rPr>
          <w:rFonts w:eastAsia="宋体"/>
          <w:szCs w:val="28"/>
          <w:lang w:eastAsia="zh-CN"/>
        </w:rPr>
        <w:t>C/N</w:t>
      </w:r>
      <w:r w:rsidRPr="008B69ED">
        <w:rPr>
          <w:rFonts w:eastAsia="宋体" w:hint="eastAsia"/>
          <w:szCs w:val="28"/>
          <w:lang w:eastAsia="zh-CN"/>
        </w:rPr>
        <w:t>为</w:t>
      </w:r>
      <w:del w:id="10" w:author="8613897948396" w:date="2023-11-12T12:53:00Z">
        <w:r w:rsidR="00FB7A7B" w:rsidRPr="008B69ED" w:rsidDel="00CC1571">
          <w:rPr>
            <w:rFonts w:eastAsia="宋体"/>
            <w:szCs w:val="28"/>
            <w:lang w:eastAsia="zh-CN"/>
          </w:rPr>
          <w:delText>2</w:delText>
        </w:r>
        <w:r w:rsidR="00FB7A7B" w:rsidDel="00CC1571">
          <w:rPr>
            <w:rFonts w:eastAsia="宋体"/>
            <w:szCs w:val="28"/>
            <w:lang w:eastAsia="zh-CN"/>
          </w:rPr>
          <w:delText>5</w:delText>
        </w:r>
        <w:r w:rsidR="005759F6" w:rsidDel="00CC1571">
          <w:rPr>
            <w:rFonts w:eastAsia="宋体" w:hint="eastAsia"/>
            <w:szCs w:val="28"/>
            <w:lang w:eastAsia="zh-CN"/>
          </w:rPr>
          <w:delText>.5</w:delText>
        </w:r>
        <w:r w:rsidR="00FB7A7B" w:rsidDel="00CC1571">
          <w:rPr>
            <w:rFonts w:eastAsia="宋体"/>
            <w:szCs w:val="28"/>
            <w:lang w:eastAsia="zh-CN"/>
          </w:rPr>
          <w:delText>-</w:delText>
        </w:r>
      </w:del>
      <w:del w:id="11" w:author="8613897948396" w:date="2023-11-12T09:22:00Z">
        <w:r w:rsidR="00FB7A7B" w:rsidDel="002914CA">
          <w:rPr>
            <w:rFonts w:eastAsia="宋体"/>
            <w:szCs w:val="28"/>
            <w:lang w:eastAsia="zh-CN"/>
          </w:rPr>
          <w:delText>29</w:delText>
        </w:r>
      </w:del>
      <w:ins w:id="12" w:author="8613897948396" w:date="2023-11-12T09:22:00Z">
        <w:r w:rsidR="002914CA">
          <w:rPr>
            <w:rFonts w:eastAsia="宋体"/>
            <w:szCs w:val="28"/>
            <w:lang w:eastAsia="zh-CN"/>
          </w:rPr>
          <w:t>2</w:t>
        </w:r>
        <w:r w:rsidR="002914CA">
          <w:rPr>
            <w:rFonts w:eastAsia="宋体"/>
            <w:szCs w:val="28"/>
            <w:lang w:eastAsia="zh-CN"/>
          </w:rPr>
          <w:t>6</w:t>
        </w:r>
      </w:ins>
      <w:r w:rsidR="00FB7A7B">
        <w:rPr>
          <w:rFonts w:eastAsia="宋体"/>
          <w:szCs w:val="28"/>
          <w:lang w:eastAsia="zh-CN"/>
        </w:rPr>
        <w:t>.5</w:t>
      </w:r>
      <w:r w:rsidRPr="008B69ED">
        <w:rPr>
          <w:rFonts w:eastAsia="宋体" w:hint="eastAsia"/>
          <w:szCs w:val="28"/>
          <w:lang w:eastAsia="zh-CN"/>
        </w:rPr>
        <w:t>、发酵温度为</w:t>
      </w:r>
      <w:r w:rsidRPr="008B69ED">
        <w:rPr>
          <w:rFonts w:eastAsia="宋体"/>
          <w:szCs w:val="28"/>
          <w:lang w:eastAsia="zh-CN"/>
        </w:rPr>
        <w:t>45</w:t>
      </w:r>
      <w:r w:rsidRPr="008B69ED">
        <w:rPr>
          <w:rFonts w:ascii="宋体" w:eastAsia="宋体" w:hAnsi="宋体" w:cs="宋体" w:hint="eastAsia"/>
          <w:szCs w:val="28"/>
          <w:lang w:eastAsia="zh-CN"/>
        </w:rPr>
        <w:t>℃</w:t>
      </w:r>
      <w:r w:rsidRPr="008B69ED">
        <w:rPr>
          <w:rFonts w:eastAsia="宋体"/>
          <w:szCs w:val="28"/>
          <w:lang w:eastAsia="zh-CN"/>
        </w:rPr>
        <w:t>~70</w:t>
      </w:r>
      <w:r w:rsidRPr="008B69ED">
        <w:rPr>
          <w:rFonts w:ascii="宋体" w:eastAsia="宋体" w:hAnsi="宋体" w:cs="宋体" w:hint="eastAsia"/>
          <w:szCs w:val="28"/>
          <w:lang w:eastAsia="zh-CN"/>
        </w:rPr>
        <w:t>℃</w:t>
      </w:r>
      <w:r w:rsidRPr="008B69ED">
        <w:rPr>
          <w:rFonts w:eastAsia="宋体" w:hint="eastAsia"/>
          <w:szCs w:val="28"/>
          <w:lang w:eastAsia="zh-CN"/>
        </w:rPr>
        <w:t>的条件下发酵</w:t>
      </w:r>
      <w:del w:id="13" w:author="8613897948396" w:date="2023-11-12T12:53:00Z">
        <w:r w:rsidR="00FB7A7B" w:rsidRPr="008B69ED" w:rsidDel="00CC1571">
          <w:rPr>
            <w:rFonts w:eastAsia="宋体"/>
            <w:szCs w:val="28"/>
            <w:lang w:eastAsia="zh-CN"/>
          </w:rPr>
          <w:delText>1</w:delText>
        </w:r>
        <w:r w:rsidR="00FB7A7B" w:rsidDel="00CC1571">
          <w:rPr>
            <w:rFonts w:eastAsia="宋体"/>
            <w:szCs w:val="28"/>
            <w:lang w:eastAsia="zh-CN"/>
          </w:rPr>
          <w:delText>8-</w:delText>
        </w:r>
      </w:del>
      <w:del w:id="14" w:author="8613897948396" w:date="2023-11-12T09:23:00Z">
        <w:r w:rsidR="00FB7A7B" w:rsidDel="002914CA">
          <w:rPr>
            <w:rFonts w:eastAsia="宋体"/>
            <w:szCs w:val="28"/>
            <w:lang w:eastAsia="zh-CN"/>
          </w:rPr>
          <w:delText>21</w:delText>
        </w:r>
      </w:del>
      <w:ins w:id="15" w:author="8613897948396" w:date="2023-11-12T09:23:00Z">
        <w:r w:rsidR="002914CA">
          <w:rPr>
            <w:rFonts w:eastAsia="宋体"/>
            <w:szCs w:val="28"/>
            <w:lang w:eastAsia="zh-CN"/>
          </w:rPr>
          <w:t>19</w:t>
        </w:r>
      </w:ins>
      <w:r w:rsidRPr="008B69ED">
        <w:rPr>
          <w:rFonts w:eastAsia="宋体" w:hint="eastAsia"/>
          <w:szCs w:val="28"/>
          <w:lang w:eastAsia="zh-CN"/>
        </w:rPr>
        <w:t>天，期间进行</w:t>
      </w:r>
      <w:r w:rsidRPr="008B69ED">
        <w:rPr>
          <w:rFonts w:eastAsia="宋体"/>
          <w:szCs w:val="28"/>
          <w:lang w:eastAsia="zh-CN"/>
        </w:rPr>
        <w:t>6</w:t>
      </w:r>
      <w:del w:id="16" w:author="8613897948396" w:date="2023-11-12T09:23:00Z">
        <w:r w:rsidR="00FB7A7B" w:rsidDel="002914CA">
          <w:rPr>
            <w:rFonts w:eastAsia="宋体"/>
            <w:szCs w:val="28"/>
            <w:lang w:eastAsia="zh-CN"/>
          </w:rPr>
          <w:delText>-7</w:delText>
        </w:r>
      </w:del>
      <w:proofErr w:type="gramStart"/>
      <w:r w:rsidRPr="008B69ED">
        <w:rPr>
          <w:rFonts w:eastAsia="宋体" w:hint="eastAsia"/>
          <w:szCs w:val="28"/>
          <w:lang w:eastAsia="zh-CN"/>
        </w:rPr>
        <w:t>次翻堆</w:t>
      </w:r>
      <w:proofErr w:type="gramEnd"/>
      <w:r w:rsidRPr="008B69ED">
        <w:rPr>
          <w:rFonts w:eastAsia="宋体" w:hint="eastAsia"/>
          <w:szCs w:val="28"/>
          <w:lang w:eastAsia="zh-CN"/>
        </w:rPr>
        <w:t>；再于</w:t>
      </w:r>
      <w:proofErr w:type="gramStart"/>
      <w:r w:rsidRPr="008B69ED">
        <w:rPr>
          <w:rFonts w:eastAsia="宋体" w:hint="eastAsia"/>
          <w:szCs w:val="28"/>
          <w:lang w:eastAsia="zh-CN"/>
        </w:rPr>
        <w:t>室温下静置</w:t>
      </w:r>
      <w:proofErr w:type="gramEnd"/>
      <w:del w:id="17" w:author="8613897948396" w:date="2023-11-12T12:54:00Z">
        <w:r w:rsidR="00FB7A7B" w:rsidRPr="008B69ED" w:rsidDel="00CC1571">
          <w:rPr>
            <w:rFonts w:eastAsia="宋体"/>
            <w:szCs w:val="28"/>
            <w:lang w:eastAsia="zh-CN"/>
          </w:rPr>
          <w:delText>3</w:delText>
        </w:r>
        <w:r w:rsidR="00FB7A7B" w:rsidDel="00CC1571">
          <w:rPr>
            <w:rFonts w:eastAsia="宋体"/>
            <w:szCs w:val="28"/>
            <w:lang w:eastAsia="zh-CN"/>
          </w:rPr>
          <w:delText>3-</w:delText>
        </w:r>
      </w:del>
      <w:del w:id="18" w:author="8613897948396" w:date="2023-11-12T09:23:00Z">
        <w:r w:rsidR="00FB7A7B" w:rsidDel="002914CA">
          <w:rPr>
            <w:rFonts w:eastAsia="宋体"/>
            <w:szCs w:val="28"/>
            <w:lang w:eastAsia="zh-CN"/>
          </w:rPr>
          <w:delText>40</w:delText>
        </w:r>
      </w:del>
      <w:ins w:id="19" w:author="8613897948396" w:date="2023-11-12T09:23:00Z">
        <w:r w:rsidR="002914CA">
          <w:rPr>
            <w:rFonts w:eastAsia="宋体"/>
            <w:szCs w:val="28"/>
            <w:lang w:eastAsia="zh-CN"/>
          </w:rPr>
          <w:t>35</w:t>
        </w:r>
      </w:ins>
      <w:r w:rsidRPr="008B69ED">
        <w:rPr>
          <w:rFonts w:eastAsia="宋体" w:hint="eastAsia"/>
          <w:szCs w:val="28"/>
          <w:lang w:eastAsia="zh-CN"/>
        </w:rPr>
        <w:t>天</w:t>
      </w:r>
      <w:r w:rsidRPr="008B69ED">
        <w:rPr>
          <w:rFonts w:ascii="宋体" w:eastAsia="宋体" w:hAnsi="宋体" w:cs="宋体" w:hint="eastAsia"/>
          <w:kern w:val="0"/>
          <w:sz w:val="24"/>
          <w:szCs w:val="24"/>
          <w:lang w:eastAsia="zh-CN"/>
        </w:rPr>
        <w:t xml:space="preserve"> </w:t>
      </w:r>
      <w:r w:rsidR="00417937">
        <w:rPr>
          <w:rFonts w:eastAsia="宋体" w:hint="eastAsia"/>
          <w:szCs w:val="28"/>
          <w:lang w:eastAsia="zh-CN"/>
        </w:rPr>
        <w:t>；</w:t>
      </w:r>
    </w:p>
    <w:p w14:paraId="1C4F5F09" w14:textId="0BABD0D4" w:rsidR="008B69ED" w:rsidRPr="005333C6" w:rsidRDefault="00FD75DF" w:rsidP="00DA5D20">
      <w:pPr>
        <w:spacing w:line="360" w:lineRule="auto"/>
        <w:ind w:firstLineChars="0" w:firstLine="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发酵基质和无机肥料按照重量百分比的组成为：发酵基质</w:t>
      </w:r>
      <w:del w:id="20" w:author="8613897948396" w:date="2023-11-12T09:24:00Z">
        <w:r w:rsidR="00FB7A7B" w:rsidDel="002914CA">
          <w:rPr>
            <w:rFonts w:eastAsia="宋体"/>
            <w:szCs w:val="28"/>
            <w:lang w:eastAsia="zh-CN"/>
          </w:rPr>
          <w:delText>86</w:delText>
        </w:r>
      </w:del>
      <w:ins w:id="21" w:author="8613897948396" w:date="2023-11-12T09:24:00Z">
        <w:r w:rsidR="002914CA">
          <w:rPr>
            <w:rFonts w:eastAsia="宋体"/>
            <w:szCs w:val="28"/>
            <w:lang w:eastAsia="zh-CN"/>
          </w:rPr>
          <w:t>9</w:t>
        </w:r>
      </w:ins>
      <w:ins w:id="22" w:author="8613897948396" w:date="2023-11-12T12:54:00Z">
        <w:r w:rsidR="00CC1571">
          <w:rPr>
            <w:rFonts w:eastAsia="宋体"/>
            <w:szCs w:val="28"/>
            <w:lang w:eastAsia="zh-CN"/>
          </w:rPr>
          <w:t>6</w:t>
        </w:r>
      </w:ins>
      <w:r>
        <w:rPr>
          <w:rFonts w:eastAsia="宋体"/>
          <w:szCs w:val="28"/>
          <w:lang w:eastAsia="zh-CN"/>
        </w:rPr>
        <w:t>~</w:t>
      </w:r>
      <w:r w:rsidR="00FB7A7B">
        <w:rPr>
          <w:rFonts w:eastAsia="宋体"/>
          <w:szCs w:val="28"/>
          <w:lang w:eastAsia="zh-CN"/>
        </w:rPr>
        <w:t>97</w:t>
      </w:r>
      <w:r>
        <w:rPr>
          <w:rFonts w:eastAsia="宋体"/>
          <w:szCs w:val="28"/>
          <w:lang w:eastAsia="zh-CN"/>
        </w:rPr>
        <w:t>%</w:t>
      </w:r>
      <w:r>
        <w:rPr>
          <w:rFonts w:eastAsia="宋体" w:hint="eastAsia"/>
          <w:szCs w:val="28"/>
          <w:lang w:eastAsia="zh-CN"/>
        </w:rPr>
        <w:t>，无机肥料</w:t>
      </w:r>
      <w:del w:id="23" w:author="8613897948396" w:date="2023-11-12T12:54:00Z">
        <w:r w:rsidR="00FB7A7B" w:rsidDel="00CC1571">
          <w:rPr>
            <w:rFonts w:eastAsia="宋体"/>
            <w:szCs w:val="28"/>
            <w:lang w:eastAsia="zh-CN"/>
          </w:rPr>
          <w:delText>3</w:delText>
        </w:r>
      </w:del>
      <w:ins w:id="24" w:author="8613897948396" w:date="2023-11-12T12:55:00Z">
        <w:r w:rsidR="00CC1571">
          <w:rPr>
            <w:rFonts w:eastAsia="宋体"/>
            <w:szCs w:val="28"/>
            <w:lang w:eastAsia="zh-CN"/>
          </w:rPr>
          <w:t>3</w:t>
        </w:r>
      </w:ins>
      <w:r>
        <w:rPr>
          <w:rFonts w:eastAsia="宋体"/>
          <w:szCs w:val="28"/>
          <w:lang w:eastAsia="zh-CN"/>
        </w:rPr>
        <w:t>~</w:t>
      </w:r>
      <w:del w:id="25" w:author="8613897948396" w:date="2023-11-12T09:24:00Z">
        <w:r w:rsidR="00FB7A7B" w:rsidDel="002914CA">
          <w:rPr>
            <w:rFonts w:eastAsia="宋体"/>
            <w:szCs w:val="28"/>
            <w:lang w:eastAsia="zh-CN"/>
          </w:rPr>
          <w:delText>14</w:delText>
        </w:r>
      </w:del>
      <w:ins w:id="26" w:author="8613897948396" w:date="2023-11-12T12:55:00Z">
        <w:r w:rsidR="00CC1571">
          <w:rPr>
            <w:rFonts w:eastAsia="宋体"/>
            <w:szCs w:val="28"/>
            <w:lang w:eastAsia="zh-CN"/>
          </w:rPr>
          <w:t>4</w:t>
        </w:r>
      </w:ins>
      <w:r>
        <w:rPr>
          <w:rFonts w:eastAsia="宋体"/>
          <w:szCs w:val="28"/>
          <w:lang w:eastAsia="zh-CN"/>
        </w:rPr>
        <w:t>%</w:t>
      </w:r>
      <w:r w:rsidR="00DA5D20">
        <w:rPr>
          <w:rFonts w:eastAsia="宋体" w:hint="eastAsia"/>
          <w:szCs w:val="28"/>
          <w:lang w:eastAsia="zh-CN"/>
        </w:rPr>
        <w:t>；</w:t>
      </w:r>
    </w:p>
    <w:p w14:paraId="2BFDA148" w14:textId="6609C2A7" w:rsidR="008B69ED" w:rsidRPr="005333C6" w:rsidRDefault="00FD75DF" w:rsidP="00DA5D20">
      <w:pPr>
        <w:spacing w:line="360" w:lineRule="auto"/>
        <w:ind w:firstLineChars="221" w:firstLine="619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所述无机肥料按照重量百分比的成分组成为：尿素（</w:t>
      </w:r>
      <w:r>
        <w:rPr>
          <w:rFonts w:eastAsia="宋体"/>
          <w:szCs w:val="28"/>
          <w:lang w:eastAsia="zh-CN"/>
        </w:rPr>
        <w:t>N</w:t>
      </w:r>
      <w:r>
        <w:rPr>
          <w:rFonts w:eastAsia="宋体" w:hint="eastAsia"/>
          <w:szCs w:val="28"/>
          <w:lang w:eastAsia="zh-CN"/>
        </w:rPr>
        <w:t>含量</w:t>
      </w:r>
      <w:r>
        <w:rPr>
          <w:rFonts w:eastAsia="宋体"/>
          <w:szCs w:val="28"/>
          <w:lang w:eastAsia="zh-CN"/>
        </w:rPr>
        <w:t>46%</w:t>
      </w:r>
      <w:r>
        <w:rPr>
          <w:rFonts w:eastAsia="宋体" w:hint="eastAsia"/>
          <w:szCs w:val="28"/>
          <w:lang w:eastAsia="zh-CN"/>
        </w:rPr>
        <w:t>）</w:t>
      </w:r>
      <w:del w:id="27" w:author="8613897948396" w:date="2023-11-12T09:25:00Z">
        <w:r w:rsidR="008771B1" w:rsidDel="000E04AD">
          <w:rPr>
            <w:rFonts w:eastAsia="宋体" w:hint="eastAsia"/>
            <w:szCs w:val="28"/>
            <w:lang w:eastAsia="zh-CN"/>
          </w:rPr>
          <w:delText>2</w:delText>
        </w:r>
        <w:r w:rsidR="008771B1" w:rsidDel="000E04AD">
          <w:rPr>
            <w:rFonts w:eastAsia="宋体"/>
            <w:szCs w:val="28"/>
            <w:lang w:eastAsia="zh-CN"/>
          </w:rPr>
          <w:delText>3</w:delText>
        </w:r>
      </w:del>
      <w:del w:id="28" w:author="8613897948396" w:date="2023-11-12T12:55:00Z">
        <w:r w:rsidR="008771B1" w:rsidDel="00CC1571">
          <w:rPr>
            <w:rFonts w:eastAsia="宋体"/>
            <w:szCs w:val="28"/>
            <w:lang w:eastAsia="zh-CN"/>
          </w:rPr>
          <w:delText>-</w:delText>
        </w:r>
      </w:del>
      <w:r w:rsidR="006D6D78">
        <w:rPr>
          <w:rFonts w:eastAsia="宋体" w:hint="eastAsia"/>
          <w:szCs w:val="28"/>
          <w:lang w:eastAsia="zh-CN"/>
        </w:rPr>
        <w:t>30</w:t>
      </w:r>
      <w:r>
        <w:rPr>
          <w:rFonts w:eastAsia="宋体"/>
          <w:szCs w:val="28"/>
          <w:lang w:eastAsia="zh-CN"/>
        </w:rPr>
        <w:t>%</w:t>
      </w:r>
      <w:r>
        <w:rPr>
          <w:rFonts w:eastAsia="宋体" w:hint="eastAsia"/>
          <w:szCs w:val="28"/>
          <w:lang w:eastAsia="zh-CN"/>
        </w:rPr>
        <w:t>，过磷酸钙（</w:t>
      </w:r>
      <w:r>
        <w:rPr>
          <w:rFonts w:eastAsia="宋体"/>
          <w:szCs w:val="28"/>
          <w:lang w:eastAsia="zh-CN"/>
        </w:rPr>
        <w:t>P</w:t>
      </w:r>
      <w:r>
        <w:rPr>
          <w:rFonts w:eastAsia="宋体"/>
          <w:szCs w:val="28"/>
          <w:vertAlign w:val="subscript"/>
          <w:lang w:eastAsia="zh-CN"/>
        </w:rPr>
        <w:t>2</w:t>
      </w:r>
      <w:r>
        <w:rPr>
          <w:rFonts w:eastAsia="宋体"/>
          <w:szCs w:val="28"/>
          <w:lang w:eastAsia="zh-CN"/>
        </w:rPr>
        <w:t>O</w:t>
      </w:r>
      <w:r>
        <w:rPr>
          <w:rFonts w:eastAsia="宋体"/>
          <w:szCs w:val="28"/>
          <w:vertAlign w:val="subscript"/>
          <w:lang w:eastAsia="zh-CN"/>
        </w:rPr>
        <w:t>5</w:t>
      </w:r>
      <w:r>
        <w:rPr>
          <w:rFonts w:eastAsia="宋体" w:hint="eastAsia"/>
          <w:szCs w:val="28"/>
          <w:lang w:eastAsia="zh-CN"/>
        </w:rPr>
        <w:t>含量</w:t>
      </w:r>
      <w:r>
        <w:rPr>
          <w:rFonts w:eastAsia="宋体"/>
          <w:szCs w:val="28"/>
          <w:lang w:eastAsia="zh-CN"/>
        </w:rPr>
        <w:t>12%</w:t>
      </w:r>
      <w:r>
        <w:rPr>
          <w:rFonts w:eastAsia="宋体" w:hint="eastAsia"/>
          <w:szCs w:val="28"/>
          <w:lang w:eastAsia="zh-CN"/>
        </w:rPr>
        <w:t>）</w:t>
      </w:r>
      <w:del w:id="29" w:author="8613897948396" w:date="2023-11-12T09:26:00Z">
        <w:r w:rsidR="008771B1" w:rsidDel="000E04AD">
          <w:rPr>
            <w:rFonts w:eastAsia="宋体"/>
            <w:szCs w:val="28"/>
            <w:lang w:eastAsia="zh-CN"/>
          </w:rPr>
          <w:delText>45</w:delText>
        </w:r>
      </w:del>
      <w:ins w:id="30" w:author="8613897948396" w:date="2023-11-12T09:26:00Z">
        <w:r w:rsidR="000E04AD">
          <w:rPr>
            <w:rFonts w:eastAsia="宋体"/>
            <w:szCs w:val="28"/>
            <w:lang w:eastAsia="zh-CN"/>
          </w:rPr>
          <w:t>4</w:t>
        </w:r>
        <w:r w:rsidR="000E04AD">
          <w:rPr>
            <w:rFonts w:eastAsia="宋体"/>
            <w:szCs w:val="28"/>
            <w:lang w:eastAsia="zh-CN"/>
          </w:rPr>
          <w:t>8</w:t>
        </w:r>
      </w:ins>
      <w:del w:id="31" w:author="8613897948396" w:date="2023-11-12T12:55:00Z">
        <w:r w:rsidR="008771B1" w:rsidDel="00CC1571">
          <w:rPr>
            <w:rFonts w:eastAsia="宋体"/>
            <w:szCs w:val="28"/>
            <w:lang w:eastAsia="zh-CN"/>
          </w:rPr>
          <w:delText>-50</w:delText>
        </w:r>
      </w:del>
      <w:r>
        <w:rPr>
          <w:rFonts w:eastAsia="宋体"/>
          <w:szCs w:val="28"/>
          <w:lang w:eastAsia="zh-CN"/>
        </w:rPr>
        <w:t>%</w:t>
      </w:r>
      <w:r>
        <w:rPr>
          <w:rFonts w:eastAsia="宋体" w:hint="eastAsia"/>
          <w:szCs w:val="28"/>
          <w:lang w:eastAsia="zh-CN"/>
        </w:rPr>
        <w:t>，硫酸钾（</w:t>
      </w:r>
      <w:r>
        <w:rPr>
          <w:rFonts w:eastAsia="宋体"/>
          <w:szCs w:val="28"/>
          <w:lang w:eastAsia="zh-CN"/>
        </w:rPr>
        <w:t>K</w:t>
      </w:r>
      <w:r>
        <w:rPr>
          <w:rFonts w:eastAsia="宋体"/>
          <w:szCs w:val="28"/>
          <w:vertAlign w:val="subscript"/>
          <w:lang w:eastAsia="zh-CN"/>
        </w:rPr>
        <w:t>2</w:t>
      </w:r>
      <w:r>
        <w:rPr>
          <w:rFonts w:eastAsia="宋体"/>
          <w:szCs w:val="28"/>
          <w:lang w:eastAsia="zh-CN"/>
        </w:rPr>
        <w:t>O</w:t>
      </w:r>
      <w:r>
        <w:rPr>
          <w:rFonts w:eastAsia="宋体" w:hint="eastAsia"/>
          <w:szCs w:val="28"/>
          <w:lang w:eastAsia="zh-CN"/>
        </w:rPr>
        <w:t>含量</w:t>
      </w:r>
      <w:r>
        <w:rPr>
          <w:rFonts w:eastAsia="宋体"/>
          <w:szCs w:val="28"/>
          <w:lang w:eastAsia="zh-CN"/>
        </w:rPr>
        <w:t>52%</w:t>
      </w:r>
      <w:r>
        <w:rPr>
          <w:rFonts w:eastAsia="宋体" w:hint="eastAsia"/>
          <w:szCs w:val="28"/>
          <w:lang w:eastAsia="zh-CN"/>
        </w:rPr>
        <w:t>）</w:t>
      </w:r>
      <w:r w:rsidR="001E5D21">
        <w:rPr>
          <w:rFonts w:eastAsia="宋体" w:hint="eastAsia"/>
          <w:szCs w:val="28"/>
          <w:lang w:eastAsia="zh-CN"/>
        </w:rPr>
        <w:t>2</w:t>
      </w:r>
      <w:r>
        <w:rPr>
          <w:rFonts w:eastAsia="宋体"/>
          <w:szCs w:val="28"/>
          <w:lang w:eastAsia="zh-CN"/>
        </w:rPr>
        <w:t>2</w:t>
      </w:r>
      <w:r w:rsidR="008771B1">
        <w:rPr>
          <w:rFonts w:eastAsia="宋体"/>
          <w:szCs w:val="28"/>
          <w:lang w:eastAsia="zh-CN"/>
        </w:rPr>
        <w:t>-</w:t>
      </w:r>
      <w:del w:id="32" w:author="8613897948396" w:date="2023-11-12T09:26:00Z">
        <w:r w:rsidR="008771B1" w:rsidDel="000E04AD">
          <w:rPr>
            <w:rFonts w:eastAsia="宋体"/>
            <w:szCs w:val="28"/>
            <w:lang w:eastAsia="zh-CN"/>
          </w:rPr>
          <w:delText>32</w:delText>
        </w:r>
      </w:del>
      <w:r>
        <w:rPr>
          <w:rFonts w:eastAsia="宋体"/>
          <w:szCs w:val="28"/>
          <w:lang w:eastAsia="zh-CN"/>
        </w:rPr>
        <w:t>%</w:t>
      </w:r>
      <w:r w:rsidR="008B69ED" w:rsidRPr="005333C6">
        <w:rPr>
          <w:rFonts w:eastAsia="宋体"/>
          <w:szCs w:val="28"/>
          <w:lang w:eastAsia="zh-CN"/>
        </w:rPr>
        <w:t>。</w:t>
      </w:r>
    </w:p>
    <w:bookmarkEnd w:id="1"/>
    <w:p w14:paraId="3C2105CC" w14:textId="203C1BD8" w:rsidR="008B69ED" w:rsidRPr="005333C6" w:rsidRDefault="008B69ED" w:rsidP="008B69ED">
      <w:pPr>
        <w:numPr>
          <w:ilvl w:val="0"/>
          <w:numId w:val="4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一种</w:t>
      </w:r>
      <w:r w:rsidR="007F58A2">
        <w:rPr>
          <w:rFonts w:eastAsia="宋体" w:hint="eastAsia"/>
          <w:szCs w:val="28"/>
          <w:lang w:eastAsia="zh-CN"/>
        </w:rPr>
        <w:t>绿</w:t>
      </w:r>
      <w:r>
        <w:rPr>
          <w:rFonts w:eastAsia="宋体" w:hint="eastAsia"/>
          <w:szCs w:val="28"/>
          <w:lang w:eastAsia="zh-CN"/>
        </w:rPr>
        <w:t>茶树专用</w:t>
      </w:r>
      <w:proofErr w:type="gramStart"/>
      <w:r>
        <w:rPr>
          <w:rFonts w:eastAsia="宋体" w:hint="eastAsia"/>
          <w:szCs w:val="28"/>
        </w:rPr>
        <w:t>兔粪复混</w:t>
      </w:r>
      <w:proofErr w:type="gramEnd"/>
      <w:r>
        <w:rPr>
          <w:rFonts w:eastAsia="宋体" w:hint="eastAsia"/>
          <w:szCs w:val="28"/>
        </w:rPr>
        <w:t>基肥</w:t>
      </w:r>
      <w:r w:rsidRPr="005333C6">
        <w:rPr>
          <w:rFonts w:eastAsia="宋体"/>
          <w:szCs w:val="28"/>
        </w:rPr>
        <w:t>，其特征在于：</w:t>
      </w:r>
      <w:r w:rsidR="00FD75DF">
        <w:rPr>
          <w:rFonts w:eastAsia="宋体"/>
          <w:szCs w:val="28"/>
        </w:rPr>
        <w:t>是通过权利要求</w:t>
      </w:r>
      <w:r w:rsidR="00FD75DF">
        <w:rPr>
          <w:rFonts w:eastAsia="宋体" w:hint="eastAsia"/>
          <w:szCs w:val="28"/>
          <w:lang w:eastAsia="zh-CN"/>
        </w:rPr>
        <w:t>1</w:t>
      </w:r>
      <w:r w:rsidR="00FD75DF">
        <w:rPr>
          <w:rFonts w:eastAsia="宋体" w:hint="eastAsia"/>
          <w:szCs w:val="28"/>
          <w:lang w:eastAsia="zh-CN"/>
        </w:rPr>
        <w:t>所述的制备方法获得</w:t>
      </w:r>
      <w:r w:rsidRPr="005333C6">
        <w:rPr>
          <w:rFonts w:eastAsia="宋体"/>
          <w:szCs w:val="28"/>
          <w:lang w:eastAsia="zh-CN"/>
        </w:rPr>
        <w:t>。</w:t>
      </w:r>
    </w:p>
    <w:p w14:paraId="31E79517" w14:textId="2C079191" w:rsidR="008B69ED" w:rsidRPr="005333C6" w:rsidRDefault="00FD75DF" w:rsidP="00F42D5A">
      <w:pPr>
        <w:numPr>
          <w:ilvl w:val="0"/>
          <w:numId w:val="4"/>
        </w:numPr>
        <w:spacing w:line="360" w:lineRule="auto"/>
        <w:ind w:firstLine="560"/>
        <w:rPr>
          <w:rFonts w:eastAsia="宋体"/>
          <w:szCs w:val="28"/>
          <w:lang w:eastAsia="zh-CN"/>
        </w:rPr>
      </w:pPr>
      <w:r>
        <w:rPr>
          <w:rFonts w:eastAsia="宋体" w:hint="eastAsia"/>
          <w:szCs w:val="28"/>
          <w:lang w:eastAsia="zh-CN"/>
        </w:rPr>
        <w:t>一种</w:t>
      </w:r>
      <w:r w:rsidR="007F58A2">
        <w:rPr>
          <w:rFonts w:eastAsia="宋体" w:hint="eastAsia"/>
          <w:szCs w:val="28"/>
          <w:lang w:eastAsia="zh-CN"/>
        </w:rPr>
        <w:t>绿</w:t>
      </w:r>
      <w:r>
        <w:rPr>
          <w:rFonts w:eastAsia="宋体" w:hint="eastAsia"/>
          <w:szCs w:val="28"/>
          <w:lang w:eastAsia="zh-CN"/>
        </w:rPr>
        <w:t>茶树种植土壤改良方法，</w:t>
      </w:r>
      <w:r w:rsidRPr="005333C6">
        <w:rPr>
          <w:rFonts w:eastAsia="宋体"/>
          <w:szCs w:val="28"/>
        </w:rPr>
        <w:t>其特征在于：</w:t>
      </w:r>
      <w:r>
        <w:rPr>
          <w:rFonts w:eastAsia="宋体" w:hint="eastAsia"/>
          <w:szCs w:val="28"/>
          <w:lang w:eastAsia="zh-CN"/>
        </w:rPr>
        <w:t>包括：施肥量按照每亩茶园</w:t>
      </w:r>
      <w:del w:id="33" w:author="8613897948396" w:date="2023-11-12T09:26:00Z">
        <w:r w:rsidDel="009B74A4">
          <w:rPr>
            <w:rFonts w:eastAsia="宋体"/>
            <w:szCs w:val="28"/>
            <w:lang w:eastAsia="zh-CN"/>
          </w:rPr>
          <w:delText>0</w:delText>
        </w:r>
      </w:del>
      <w:ins w:id="34" w:author="8613897948396" w:date="2023-11-12T09:26:00Z">
        <w:r w:rsidR="009B74A4">
          <w:rPr>
            <w:rFonts w:eastAsia="宋体"/>
            <w:szCs w:val="28"/>
            <w:lang w:eastAsia="zh-CN"/>
          </w:rPr>
          <w:t>1</w:t>
        </w:r>
      </w:ins>
      <w:r>
        <w:rPr>
          <w:rFonts w:eastAsia="宋体"/>
          <w:szCs w:val="28"/>
          <w:lang w:eastAsia="zh-CN"/>
        </w:rPr>
        <w:t>.</w:t>
      </w:r>
      <w:del w:id="35" w:author="8613897948396" w:date="2023-11-12T09:26:00Z">
        <w:r w:rsidDel="009B74A4">
          <w:rPr>
            <w:rFonts w:eastAsia="宋体"/>
            <w:szCs w:val="28"/>
            <w:lang w:eastAsia="zh-CN"/>
          </w:rPr>
          <w:delText>5</w:delText>
        </w:r>
        <w:r w:rsidDel="009B74A4">
          <w:rPr>
            <w:rFonts w:eastAsia="宋体" w:hint="eastAsia"/>
            <w:szCs w:val="28"/>
            <w:lang w:eastAsia="zh-CN"/>
          </w:rPr>
          <w:delText>～</w:delText>
        </w:r>
        <w:r w:rsidDel="009B74A4">
          <w:rPr>
            <w:rFonts w:eastAsia="宋体"/>
            <w:szCs w:val="28"/>
            <w:lang w:eastAsia="zh-CN"/>
          </w:rPr>
          <w:delText>3</w:delText>
        </w:r>
      </w:del>
      <w:ins w:id="36" w:author="8613897948396" w:date="2023-11-12T09:26:00Z">
        <w:r w:rsidR="009B74A4">
          <w:rPr>
            <w:rFonts w:eastAsia="宋体"/>
            <w:szCs w:val="28"/>
            <w:lang w:eastAsia="zh-CN"/>
          </w:rPr>
          <w:t>5</w:t>
        </w:r>
        <w:r w:rsidR="009B74A4">
          <w:rPr>
            <w:rFonts w:eastAsia="宋体" w:hint="eastAsia"/>
            <w:szCs w:val="28"/>
            <w:lang w:eastAsia="zh-CN"/>
          </w:rPr>
          <w:t>～</w:t>
        </w:r>
        <w:r w:rsidR="009B74A4">
          <w:rPr>
            <w:rFonts w:eastAsia="宋体"/>
            <w:szCs w:val="28"/>
            <w:lang w:eastAsia="zh-CN"/>
          </w:rPr>
          <w:t>2</w:t>
        </w:r>
      </w:ins>
      <w:r>
        <w:rPr>
          <w:rFonts w:eastAsia="宋体" w:hint="eastAsia"/>
          <w:szCs w:val="28"/>
          <w:lang w:eastAsia="zh-CN"/>
        </w:rPr>
        <w:t>吨的量施用，施用前在两行茶树之间开条状沟，沟深</w:t>
      </w:r>
      <w:r>
        <w:rPr>
          <w:rFonts w:eastAsia="宋体"/>
          <w:szCs w:val="28"/>
          <w:lang w:eastAsia="zh-CN"/>
        </w:rPr>
        <w:t>15</w:t>
      </w:r>
      <w:r>
        <w:rPr>
          <w:rFonts w:eastAsia="宋体" w:hint="eastAsia"/>
          <w:szCs w:val="28"/>
          <w:lang w:eastAsia="zh-CN"/>
        </w:rPr>
        <w:t>～</w:t>
      </w:r>
      <w:r>
        <w:rPr>
          <w:rFonts w:eastAsia="宋体"/>
          <w:szCs w:val="28"/>
          <w:lang w:eastAsia="zh-CN"/>
        </w:rPr>
        <w:t>25</w:t>
      </w:r>
      <w:r>
        <w:rPr>
          <w:rFonts w:eastAsia="宋体" w:hint="eastAsia"/>
          <w:szCs w:val="28"/>
          <w:lang w:eastAsia="zh-CN"/>
        </w:rPr>
        <w:t>厘米，宽度</w:t>
      </w:r>
      <w:r>
        <w:rPr>
          <w:rFonts w:eastAsia="宋体"/>
          <w:szCs w:val="28"/>
          <w:lang w:eastAsia="zh-CN"/>
        </w:rPr>
        <w:t>10</w:t>
      </w:r>
      <w:r>
        <w:rPr>
          <w:rFonts w:eastAsia="宋体" w:hint="eastAsia"/>
          <w:szCs w:val="28"/>
          <w:lang w:eastAsia="zh-CN"/>
        </w:rPr>
        <w:t>～</w:t>
      </w:r>
      <w:r>
        <w:rPr>
          <w:rFonts w:eastAsia="宋体"/>
          <w:szCs w:val="28"/>
          <w:lang w:eastAsia="zh-CN"/>
        </w:rPr>
        <w:t>15</w:t>
      </w:r>
      <w:r>
        <w:rPr>
          <w:rFonts w:eastAsia="宋体" w:hint="eastAsia"/>
          <w:szCs w:val="28"/>
          <w:lang w:eastAsia="zh-CN"/>
        </w:rPr>
        <w:t>厘米，将</w:t>
      </w:r>
      <w:r w:rsidR="001A4F43">
        <w:rPr>
          <w:rFonts w:eastAsia="宋体"/>
          <w:szCs w:val="28"/>
        </w:rPr>
        <w:t>权利要求</w:t>
      </w:r>
      <w:r w:rsidR="001A4F43">
        <w:rPr>
          <w:rFonts w:eastAsia="宋体" w:hint="eastAsia"/>
          <w:szCs w:val="28"/>
          <w:lang w:eastAsia="zh-CN"/>
        </w:rPr>
        <w:t>1</w:t>
      </w:r>
      <w:r w:rsidR="001A4F43">
        <w:rPr>
          <w:rFonts w:eastAsia="宋体" w:hint="eastAsia"/>
          <w:szCs w:val="28"/>
          <w:lang w:eastAsia="zh-CN"/>
        </w:rPr>
        <w:t>所述的制备方法获得的</w:t>
      </w:r>
      <w:r w:rsidR="007F58A2">
        <w:rPr>
          <w:rFonts w:eastAsia="宋体" w:hint="eastAsia"/>
          <w:szCs w:val="28"/>
          <w:lang w:eastAsia="zh-CN"/>
        </w:rPr>
        <w:t>绿</w:t>
      </w:r>
      <w:r>
        <w:rPr>
          <w:rFonts w:eastAsia="宋体" w:hint="eastAsia"/>
          <w:szCs w:val="28"/>
          <w:lang w:eastAsia="zh-CN"/>
        </w:rPr>
        <w:t>茶树专用</w:t>
      </w:r>
      <w:proofErr w:type="gramStart"/>
      <w:r>
        <w:rPr>
          <w:rFonts w:eastAsia="宋体" w:hint="eastAsia"/>
          <w:szCs w:val="28"/>
          <w:lang w:eastAsia="zh-CN"/>
        </w:rPr>
        <w:t>兔粪复混</w:t>
      </w:r>
      <w:proofErr w:type="gramEnd"/>
      <w:r>
        <w:rPr>
          <w:rFonts w:eastAsia="宋体" w:hint="eastAsia"/>
          <w:szCs w:val="28"/>
          <w:lang w:eastAsia="zh-CN"/>
        </w:rPr>
        <w:t>基肥</w:t>
      </w:r>
      <w:r w:rsidR="001A4F43">
        <w:rPr>
          <w:rFonts w:eastAsia="宋体" w:hint="eastAsia"/>
          <w:szCs w:val="28"/>
          <w:lang w:eastAsia="zh-CN"/>
        </w:rPr>
        <w:t>或者权利要求</w:t>
      </w:r>
      <w:r w:rsidR="007F58A2">
        <w:rPr>
          <w:rFonts w:eastAsia="宋体" w:hint="eastAsia"/>
          <w:szCs w:val="28"/>
          <w:lang w:eastAsia="zh-CN"/>
        </w:rPr>
        <w:t>2</w:t>
      </w:r>
      <w:r w:rsidR="001A4F43">
        <w:rPr>
          <w:rFonts w:eastAsia="宋体" w:hint="eastAsia"/>
          <w:szCs w:val="28"/>
          <w:lang w:eastAsia="zh-CN"/>
        </w:rPr>
        <w:t>所述的</w:t>
      </w:r>
      <w:r w:rsidR="007F58A2">
        <w:rPr>
          <w:rFonts w:eastAsia="宋体" w:hint="eastAsia"/>
          <w:szCs w:val="28"/>
          <w:lang w:eastAsia="zh-CN"/>
        </w:rPr>
        <w:t>绿</w:t>
      </w:r>
      <w:r w:rsidR="001A4F43">
        <w:rPr>
          <w:rFonts w:eastAsia="宋体" w:hint="eastAsia"/>
          <w:szCs w:val="28"/>
          <w:lang w:eastAsia="zh-CN"/>
        </w:rPr>
        <w:t>茶树专用</w:t>
      </w:r>
      <w:proofErr w:type="gramStart"/>
      <w:r w:rsidR="001A4F43">
        <w:rPr>
          <w:rFonts w:eastAsia="宋体" w:hint="eastAsia"/>
          <w:szCs w:val="28"/>
        </w:rPr>
        <w:t>兔粪复混</w:t>
      </w:r>
      <w:proofErr w:type="gramEnd"/>
      <w:r w:rsidR="001A4F43">
        <w:rPr>
          <w:rFonts w:eastAsia="宋体" w:hint="eastAsia"/>
          <w:szCs w:val="28"/>
        </w:rPr>
        <w:t>基肥</w:t>
      </w:r>
      <w:r>
        <w:rPr>
          <w:rFonts w:eastAsia="宋体" w:hint="eastAsia"/>
          <w:szCs w:val="28"/>
          <w:lang w:eastAsia="zh-CN"/>
        </w:rPr>
        <w:t>均匀撒在条状沟内，并用土覆盖。</w:t>
      </w:r>
    </w:p>
    <w:p w14:paraId="6F3A87E1" w14:textId="77777777" w:rsidR="00E27AAC" w:rsidRPr="005333C6" w:rsidRDefault="00E27AAC" w:rsidP="005333C6">
      <w:pPr>
        <w:spacing w:line="360" w:lineRule="auto"/>
        <w:ind w:firstLineChars="0" w:firstLine="0"/>
        <w:jc w:val="center"/>
        <w:rPr>
          <w:rFonts w:eastAsia="宋体"/>
          <w:szCs w:val="28"/>
          <w:lang w:eastAsia="zh-CN"/>
        </w:rPr>
      </w:pPr>
    </w:p>
    <w:p w14:paraId="337BBC33" w14:textId="77777777" w:rsidR="00E27AAC" w:rsidRPr="005333C6" w:rsidRDefault="00E27AAC" w:rsidP="005333C6">
      <w:pPr>
        <w:spacing w:line="360" w:lineRule="auto"/>
        <w:ind w:firstLineChars="0" w:firstLine="0"/>
        <w:jc w:val="center"/>
        <w:rPr>
          <w:rFonts w:eastAsia="宋体"/>
          <w:szCs w:val="28"/>
          <w:lang w:eastAsia="zh-CN"/>
        </w:rPr>
      </w:pPr>
    </w:p>
    <w:p w14:paraId="112E0573" w14:textId="77777777" w:rsidR="00E27AAC" w:rsidRPr="005333C6" w:rsidRDefault="00E27AAC" w:rsidP="00755C3F">
      <w:pPr>
        <w:pStyle w:val="a3"/>
        <w:spacing w:line="360" w:lineRule="auto"/>
        <w:ind w:firstLineChars="0" w:firstLine="0"/>
        <w:rPr>
          <w:rFonts w:eastAsia="宋体"/>
          <w:szCs w:val="28"/>
          <w:lang w:eastAsia="zh-CN"/>
        </w:rPr>
      </w:pPr>
    </w:p>
    <w:sectPr w:rsidR="00E27AAC" w:rsidRPr="005333C6" w:rsidSect="00E27A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418" w:right="851" w:bottom="851" w:left="1418" w:header="794" w:footer="28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039D1" w14:textId="77777777" w:rsidR="008B2346" w:rsidRDefault="008B2346" w:rsidP="0043465B">
      <w:pPr>
        <w:spacing w:line="240" w:lineRule="auto"/>
        <w:ind w:firstLine="560"/>
      </w:pPr>
      <w:r>
        <w:separator/>
      </w:r>
    </w:p>
  </w:endnote>
  <w:endnote w:type="continuationSeparator" w:id="0">
    <w:p w14:paraId="2226BFBC" w14:textId="77777777" w:rsidR="008B2346" w:rsidRDefault="008B2346" w:rsidP="0043465B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sans">
    <w:altName w:val="宋体"/>
    <w:charset w:val="86"/>
    <w:family w:val="auto"/>
    <w:pitch w:val="default"/>
    <w:sig w:usb0="00000000" w:usb1="00000000" w:usb2="00000000" w:usb3="00000000" w:csb0="00040001" w:csb1="00000000"/>
  </w:font>
  <w:font w:name="Bitstream Vera Sans">
    <w:altName w:val="宋体"/>
    <w:charset w:val="86"/>
    <w:family w:val="swiss"/>
    <w:pitch w:val="default"/>
    <w:sig w:usb0="00000000" w:usb1="00000000" w:usb2="00000000" w:usb3="00000000" w:csb0="00040001" w:csb1="00000000"/>
  </w:font>
  <w:font w:name="东文宋体">
    <w:altName w:val="宋体"/>
    <w:charset w:val="86"/>
    <w:family w:val="auto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F3F59" w14:textId="77777777" w:rsidR="00BC0B7C" w:rsidRDefault="00BC0B7C" w:rsidP="00BC0B7C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42D5E" w14:textId="77777777" w:rsidR="00BC0B7C" w:rsidRDefault="00BC0B7C" w:rsidP="00BC0B7C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1FF81" w14:textId="77777777" w:rsidR="00BC0B7C" w:rsidRDefault="00BC0B7C" w:rsidP="00BC0B7C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FD058" w14:textId="77777777" w:rsidR="008B2346" w:rsidRDefault="008B2346" w:rsidP="0043465B">
      <w:pPr>
        <w:spacing w:line="240" w:lineRule="auto"/>
        <w:ind w:firstLine="560"/>
      </w:pPr>
      <w:r>
        <w:separator/>
      </w:r>
    </w:p>
  </w:footnote>
  <w:footnote w:type="continuationSeparator" w:id="0">
    <w:p w14:paraId="33378D09" w14:textId="77777777" w:rsidR="008B2346" w:rsidRDefault="008B2346" w:rsidP="0043465B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1E140" w14:textId="77777777" w:rsidR="00BC0B7C" w:rsidRDefault="00BC0B7C" w:rsidP="00BC0B7C">
    <w:pPr>
      <w:pStyle w:val="a9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51CAE" w14:textId="67758C94" w:rsidR="003031CA" w:rsidRDefault="00CA6C36" w:rsidP="00BC0B7C">
    <w:pPr>
      <w:ind w:firstLine="560"/>
      <w:jc w:val="center"/>
      <w:rPr>
        <w:rFonts w:eastAsia="黑体"/>
        <w:spacing w:val="90"/>
        <w:lang w:eastAsia="zh-CN"/>
      </w:rPr>
    </w:pPr>
    <w:r>
      <w:rPr>
        <w:noProof/>
        <w:lang w:eastAsia="zh-CN"/>
      </w:rPr>
      <mc:AlternateContent>
        <mc:Choice Requires="wps">
          <w:drawing>
            <wp:anchor distT="4294967295" distB="4294967295" distL="114300" distR="114300" simplePos="0" relativeHeight="251660800" behindDoc="1" locked="0" layoutInCell="1" allowOverlap="1" wp14:anchorId="522CCBE9" wp14:editId="180558B2">
              <wp:simplePos x="0" y="0"/>
              <wp:positionH relativeFrom="column">
                <wp:posOffset>0</wp:posOffset>
              </wp:positionH>
              <wp:positionV relativeFrom="paragraph">
                <wp:posOffset>360044</wp:posOffset>
              </wp:positionV>
              <wp:extent cx="6120130" cy="0"/>
              <wp:effectExtent l="0" t="0" r="13970" b="19050"/>
              <wp:wrapNone/>
              <wp:docPr id="11" name="直线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29F202" id="直线 7" o:spid="_x0000_s1026" style="position:absolute;left:0;text-align:left;z-index:-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8.35pt" to="481.9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" strokeweight=".35mm">
              <v:stroke joinstyle="miter"/>
            </v:line>
          </w:pict>
        </mc:Fallback>
      </mc:AlternateContent>
    </w:r>
    <w:r w:rsidR="00BC0B7C">
      <w:rPr>
        <w:rFonts w:eastAsia="黑体" w:hint="eastAsia"/>
        <w:spacing w:val="90"/>
        <w:lang w:eastAsia="zh-CN"/>
      </w:rPr>
      <w:t>权利要求书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46E72" w14:textId="77777777" w:rsidR="00BC0B7C" w:rsidRDefault="00BC0B7C" w:rsidP="00BC0B7C">
    <w:pPr>
      <w:pStyle w:val="a9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8544AF"/>
    <w:multiLevelType w:val="singleLevel"/>
    <w:tmpl w:val="858544AF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A4A6BAC4"/>
    <w:multiLevelType w:val="singleLevel"/>
    <w:tmpl w:val="A4A6BAC4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E5C7594C"/>
    <w:multiLevelType w:val="singleLevel"/>
    <w:tmpl w:val="E5C7594C"/>
    <w:lvl w:ilvl="0">
      <w:start w:val="1"/>
      <w:numFmt w:val="decimal"/>
      <w:suff w:val="nothing"/>
      <w:lvlText w:val="%1、"/>
      <w:lvlJc w:val="left"/>
    </w:lvl>
  </w:abstractNum>
  <w:abstractNum w:abstractNumId="3" w15:restartNumberingAfterBreak="0">
    <w:nsid w:val="2EC452D9"/>
    <w:multiLevelType w:val="hybridMultilevel"/>
    <w:tmpl w:val="6B9CC7F8"/>
    <w:lvl w:ilvl="0" w:tplc="EDE4DACC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 w15:restartNumberingAfterBreak="0">
    <w:nsid w:val="5BD9E985"/>
    <w:multiLevelType w:val="singleLevel"/>
    <w:tmpl w:val="5BD9E985"/>
    <w:lvl w:ilvl="0">
      <w:start w:val="1"/>
      <w:numFmt w:val="decimal"/>
      <w:suff w:val="nothing"/>
      <w:lvlText w:val="（%1）"/>
      <w:lvlJc w:val="left"/>
    </w:lvl>
  </w:abstractNum>
  <w:abstractNum w:abstractNumId="5" w15:restartNumberingAfterBreak="0">
    <w:nsid w:val="60ECAA2A"/>
    <w:multiLevelType w:val="singleLevel"/>
    <w:tmpl w:val="60ECAA2A"/>
    <w:lvl w:ilvl="0">
      <w:start w:val="1"/>
      <w:numFmt w:val="decimal"/>
      <w:suff w:val="nothing"/>
      <w:lvlText w:val="（%1）"/>
      <w:lvlJc w:val="left"/>
    </w:lvl>
  </w:abstractNum>
  <w:abstractNum w:abstractNumId="6" w15:restartNumberingAfterBreak="0">
    <w:nsid w:val="72F4CB62"/>
    <w:multiLevelType w:val="singleLevel"/>
    <w:tmpl w:val="72F4CB62"/>
    <w:lvl w:ilvl="0">
      <w:start w:val="1"/>
      <w:numFmt w:val="decimal"/>
      <w:suff w:val="nothing"/>
      <w:lvlText w:val="（%1）"/>
      <w:lvlJc w:val="left"/>
    </w:lvl>
  </w:abstractNum>
  <w:num w:numId="1" w16cid:durableId="346761974">
    <w:abstractNumId w:val="6"/>
  </w:num>
  <w:num w:numId="2" w16cid:durableId="642008901">
    <w:abstractNumId w:val="0"/>
  </w:num>
  <w:num w:numId="3" w16cid:durableId="1848910459">
    <w:abstractNumId w:val="5"/>
  </w:num>
  <w:num w:numId="4" w16cid:durableId="1279877452">
    <w:abstractNumId w:val="2"/>
  </w:num>
  <w:num w:numId="5" w16cid:durableId="767166203">
    <w:abstractNumId w:val="1"/>
  </w:num>
  <w:num w:numId="6" w16cid:durableId="1051617969">
    <w:abstractNumId w:val="4"/>
  </w:num>
  <w:num w:numId="7" w16cid:durableId="1696033903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8613897948396">
    <w15:presenceInfo w15:providerId="Windows Live" w15:userId="83bff0afba6958e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420"/>
  <w:drawingGridHorizontalSpacing w:val="140"/>
  <w:drawingGridVerticalSpacing w:val="381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1151"/>
    <w:rsid w:val="00000B06"/>
    <w:rsid w:val="00000F10"/>
    <w:rsid w:val="0000254F"/>
    <w:rsid w:val="00003D27"/>
    <w:rsid w:val="00003F19"/>
    <w:rsid w:val="00006576"/>
    <w:rsid w:val="00006E3B"/>
    <w:rsid w:val="00010875"/>
    <w:rsid w:val="000110FC"/>
    <w:rsid w:val="00011ADE"/>
    <w:rsid w:val="000148EA"/>
    <w:rsid w:val="00015899"/>
    <w:rsid w:val="00021AA8"/>
    <w:rsid w:val="00030F16"/>
    <w:rsid w:val="0003126D"/>
    <w:rsid w:val="000363AE"/>
    <w:rsid w:val="00042A29"/>
    <w:rsid w:val="00044DD7"/>
    <w:rsid w:val="00045041"/>
    <w:rsid w:val="00046CF5"/>
    <w:rsid w:val="000505FD"/>
    <w:rsid w:val="0005106F"/>
    <w:rsid w:val="0005176D"/>
    <w:rsid w:val="00052CD5"/>
    <w:rsid w:val="00057F54"/>
    <w:rsid w:val="000628ED"/>
    <w:rsid w:val="000655E2"/>
    <w:rsid w:val="000659F2"/>
    <w:rsid w:val="0006794E"/>
    <w:rsid w:val="00070CFB"/>
    <w:rsid w:val="00071221"/>
    <w:rsid w:val="00071B81"/>
    <w:rsid w:val="000721A0"/>
    <w:rsid w:val="00072CDA"/>
    <w:rsid w:val="00074042"/>
    <w:rsid w:val="000744A4"/>
    <w:rsid w:val="0007767C"/>
    <w:rsid w:val="00081C28"/>
    <w:rsid w:val="00090E24"/>
    <w:rsid w:val="00091903"/>
    <w:rsid w:val="000950BD"/>
    <w:rsid w:val="00096836"/>
    <w:rsid w:val="000A0023"/>
    <w:rsid w:val="000A0918"/>
    <w:rsid w:val="000A1289"/>
    <w:rsid w:val="000A184D"/>
    <w:rsid w:val="000A18AE"/>
    <w:rsid w:val="000A1C41"/>
    <w:rsid w:val="000A2B9C"/>
    <w:rsid w:val="000A2F05"/>
    <w:rsid w:val="000A46E4"/>
    <w:rsid w:val="000A49CE"/>
    <w:rsid w:val="000B0D68"/>
    <w:rsid w:val="000B3233"/>
    <w:rsid w:val="000B38A1"/>
    <w:rsid w:val="000B523D"/>
    <w:rsid w:val="000C334E"/>
    <w:rsid w:val="000C362D"/>
    <w:rsid w:val="000C536A"/>
    <w:rsid w:val="000C54B0"/>
    <w:rsid w:val="000C5B5E"/>
    <w:rsid w:val="000C7C5F"/>
    <w:rsid w:val="000D143D"/>
    <w:rsid w:val="000D49FA"/>
    <w:rsid w:val="000D4CAC"/>
    <w:rsid w:val="000D4F4E"/>
    <w:rsid w:val="000D6C7C"/>
    <w:rsid w:val="000E03B7"/>
    <w:rsid w:val="000E04AD"/>
    <w:rsid w:val="000E441D"/>
    <w:rsid w:val="000E5DFC"/>
    <w:rsid w:val="000E6F58"/>
    <w:rsid w:val="000F01B5"/>
    <w:rsid w:val="000F03E0"/>
    <w:rsid w:val="000F21CB"/>
    <w:rsid w:val="000F7951"/>
    <w:rsid w:val="00100021"/>
    <w:rsid w:val="00102012"/>
    <w:rsid w:val="00116182"/>
    <w:rsid w:val="00116E7F"/>
    <w:rsid w:val="0012318D"/>
    <w:rsid w:val="00123601"/>
    <w:rsid w:val="00124931"/>
    <w:rsid w:val="0012634C"/>
    <w:rsid w:val="001275F5"/>
    <w:rsid w:val="0013029A"/>
    <w:rsid w:val="00133928"/>
    <w:rsid w:val="001411CF"/>
    <w:rsid w:val="00144E8E"/>
    <w:rsid w:val="00145BA8"/>
    <w:rsid w:val="001479A1"/>
    <w:rsid w:val="00150366"/>
    <w:rsid w:val="001524DD"/>
    <w:rsid w:val="0015717E"/>
    <w:rsid w:val="001571C0"/>
    <w:rsid w:val="0015739D"/>
    <w:rsid w:val="001576CA"/>
    <w:rsid w:val="00160D10"/>
    <w:rsid w:val="00167327"/>
    <w:rsid w:val="00167AE6"/>
    <w:rsid w:val="00167F18"/>
    <w:rsid w:val="0017013B"/>
    <w:rsid w:val="001717FB"/>
    <w:rsid w:val="001743D3"/>
    <w:rsid w:val="001747CC"/>
    <w:rsid w:val="00174BB2"/>
    <w:rsid w:val="00174FB4"/>
    <w:rsid w:val="001754F6"/>
    <w:rsid w:val="001756CD"/>
    <w:rsid w:val="001775C6"/>
    <w:rsid w:val="00186A8E"/>
    <w:rsid w:val="001871C5"/>
    <w:rsid w:val="00192967"/>
    <w:rsid w:val="001948AB"/>
    <w:rsid w:val="00195D6F"/>
    <w:rsid w:val="00196137"/>
    <w:rsid w:val="001979E4"/>
    <w:rsid w:val="001A2121"/>
    <w:rsid w:val="001A257C"/>
    <w:rsid w:val="001A3689"/>
    <w:rsid w:val="001A4F43"/>
    <w:rsid w:val="001A53B7"/>
    <w:rsid w:val="001A6EBC"/>
    <w:rsid w:val="001B1001"/>
    <w:rsid w:val="001B2B7E"/>
    <w:rsid w:val="001B380F"/>
    <w:rsid w:val="001B6246"/>
    <w:rsid w:val="001B6ACD"/>
    <w:rsid w:val="001C2163"/>
    <w:rsid w:val="001C350D"/>
    <w:rsid w:val="001C3FCF"/>
    <w:rsid w:val="001D1760"/>
    <w:rsid w:val="001D2B20"/>
    <w:rsid w:val="001D46F7"/>
    <w:rsid w:val="001D50EA"/>
    <w:rsid w:val="001D6395"/>
    <w:rsid w:val="001D7322"/>
    <w:rsid w:val="001E05B6"/>
    <w:rsid w:val="001E079C"/>
    <w:rsid w:val="001E34D2"/>
    <w:rsid w:val="001E5D21"/>
    <w:rsid w:val="001F2564"/>
    <w:rsid w:val="001F5CEF"/>
    <w:rsid w:val="001F60DB"/>
    <w:rsid w:val="001F746B"/>
    <w:rsid w:val="002002D8"/>
    <w:rsid w:val="00203DB1"/>
    <w:rsid w:val="002041D3"/>
    <w:rsid w:val="00206DC9"/>
    <w:rsid w:val="002105E6"/>
    <w:rsid w:val="00210EF2"/>
    <w:rsid w:val="00212BC6"/>
    <w:rsid w:val="00215946"/>
    <w:rsid w:val="00217FB1"/>
    <w:rsid w:val="002209A6"/>
    <w:rsid w:val="00223309"/>
    <w:rsid w:val="00224652"/>
    <w:rsid w:val="00227CFB"/>
    <w:rsid w:val="00240F5F"/>
    <w:rsid w:val="002410DD"/>
    <w:rsid w:val="00242339"/>
    <w:rsid w:val="00243312"/>
    <w:rsid w:val="00244ED3"/>
    <w:rsid w:val="00245208"/>
    <w:rsid w:val="00246C25"/>
    <w:rsid w:val="00251517"/>
    <w:rsid w:val="002520ED"/>
    <w:rsid w:val="00252FE9"/>
    <w:rsid w:val="00253DA3"/>
    <w:rsid w:val="0025556F"/>
    <w:rsid w:val="00255705"/>
    <w:rsid w:val="00255F50"/>
    <w:rsid w:val="00261CEC"/>
    <w:rsid w:val="0026332E"/>
    <w:rsid w:val="00264B2B"/>
    <w:rsid w:val="00264BA6"/>
    <w:rsid w:val="002651CC"/>
    <w:rsid w:val="00265C85"/>
    <w:rsid w:val="002701F9"/>
    <w:rsid w:val="00270B20"/>
    <w:rsid w:val="002727D1"/>
    <w:rsid w:val="00281497"/>
    <w:rsid w:val="00284B1B"/>
    <w:rsid w:val="00285B29"/>
    <w:rsid w:val="00286822"/>
    <w:rsid w:val="00286DF7"/>
    <w:rsid w:val="00290B02"/>
    <w:rsid w:val="00291151"/>
    <w:rsid w:val="002914CA"/>
    <w:rsid w:val="002914F1"/>
    <w:rsid w:val="00292E65"/>
    <w:rsid w:val="002956CC"/>
    <w:rsid w:val="00295B5A"/>
    <w:rsid w:val="002966F3"/>
    <w:rsid w:val="00296967"/>
    <w:rsid w:val="002A09BB"/>
    <w:rsid w:val="002A0FA6"/>
    <w:rsid w:val="002A23D9"/>
    <w:rsid w:val="002A2A40"/>
    <w:rsid w:val="002A5AB3"/>
    <w:rsid w:val="002A71A9"/>
    <w:rsid w:val="002B35AE"/>
    <w:rsid w:val="002B6E28"/>
    <w:rsid w:val="002B6F3B"/>
    <w:rsid w:val="002C0621"/>
    <w:rsid w:val="002C4590"/>
    <w:rsid w:val="002D1238"/>
    <w:rsid w:val="002D1274"/>
    <w:rsid w:val="002D609B"/>
    <w:rsid w:val="002D62AD"/>
    <w:rsid w:val="002D77DE"/>
    <w:rsid w:val="002E1E0A"/>
    <w:rsid w:val="002E2356"/>
    <w:rsid w:val="002E286A"/>
    <w:rsid w:val="002E59D4"/>
    <w:rsid w:val="002E5D7F"/>
    <w:rsid w:val="002E6868"/>
    <w:rsid w:val="002E7C5A"/>
    <w:rsid w:val="002F0F47"/>
    <w:rsid w:val="002F2425"/>
    <w:rsid w:val="002F3F83"/>
    <w:rsid w:val="002F5108"/>
    <w:rsid w:val="003031CA"/>
    <w:rsid w:val="00303DEF"/>
    <w:rsid w:val="00310527"/>
    <w:rsid w:val="003121BD"/>
    <w:rsid w:val="00314C13"/>
    <w:rsid w:val="00314D89"/>
    <w:rsid w:val="003152FD"/>
    <w:rsid w:val="00316C94"/>
    <w:rsid w:val="00320EEB"/>
    <w:rsid w:val="00321180"/>
    <w:rsid w:val="00321DB6"/>
    <w:rsid w:val="00322745"/>
    <w:rsid w:val="003255F5"/>
    <w:rsid w:val="00325904"/>
    <w:rsid w:val="00326A18"/>
    <w:rsid w:val="003314E3"/>
    <w:rsid w:val="00332239"/>
    <w:rsid w:val="0033245D"/>
    <w:rsid w:val="00335070"/>
    <w:rsid w:val="0033557E"/>
    <w:rsid w:val="00335A85"/>
    <w:rsid w:val="0033704C"/>
    <w:rsid w:val="0034008F"/>
    <w:rsid w:val="0034271E"/>
    <w:rsid w:val="00345692"/>
    <w:rsid w:val="00345ED9"/>
    <w:rsid w:val="00347259"/>
    <w:rsid w:val="00352DBC"/>
    <w:rsid w:val="0035321B"/>
    <w:rsid w:val="00353943"/>
    <w:rsid w:val="00354A5B"/>
    <w:rsid w:val="00354C90"/>
    <w:rsid w:val="00361DE5"/>
    <w:rsid w:val="00365E2D"/>
    <w:rsid w:val="0036648D"/>
    <w:rsid w:val="0036736A"/>
    <w:rsid w:val="00370574"/>
    <w:rsid w:val="0037155A"/>
    <w:rsid w:val="003751AE"/>
    <w:rsid w:val="003752DD"/>
    <w:rsid w:val="00375AEA"/>
    <w:rsid w:val="003768C8"/>
    <w:rsid w:val="00380959"/>
    <w:rsid w:val="00380DE4"/>
    <w:rsid w:val="00385460"/>
    <w:rsid w:val="003873D9"/>
    <w:rsid w:val="00390C32"/>
    <w:rsid w:val="003919DD"/>
    <w:rsid w:val="003926B8"/>
    <w:rsid w:val="00392B66"/>
    <w:rsid w:val="00394A51"/>
    <w:rsid w:val="00395057"/>
    <w:rsid w:val="00395130"/>
    <w:rsid w:val="00397CD0"/>
    <w:rsid w:val="003A2BF6"/>
    <w:rsid w:val="003A3AE3"/>
    <w:rsid w:val="003B07C1"/>
    <w:rsid w:val="003B085C"/>
    <w:rsid w:val="003B2622"/>
    <w:rsid w:val="003B2E35"/>
    <w:rsid w:val="003B5A3B"/>
    <w:rsid w:val="003B6E92"/>
    <w:rsid w:val="003C1BBC"/>
    <w:rsid w:val="003C371C"/>
    <w:rsid w:val="003C49F6"/>
    <w:rsid w:val="003C4CC7"/>
    <w:rsid w:val="003C4F5B"/>
    <w:rsid w:val="003C70F5"/>
    <w:rsid w:val="003D0239"/>
    <w:rsid w:val="003D5941"/>
    <w:rsid w:val="003D5D2A"/>
    <w:rsid w:val="003D67B6"/>
    <w:rsid w:val="003D6D53"/>
    <w:rsid w:val="003E2C78"/>
    <w:rsid w:val="003E4C3C"/>
    <w:rsid w:val="003F0D15"/>
    <w:rsid w:val="003F1EF1"/>
    <w:rsid w:val="003F5BA5"/>
    <w:rsid w:val="003F617E"/>
    <w:rsid w:val="003F6E36"/>
    <w:rsid w:val="00400E32"/>
    <w:rsid w:val="004010DC"/>
    <w:rsid w:val="00402AF5"/>
    <w:rsid w:val="00405354"/>
    <w:rsid w:val="00415C0A"/>
    <w:rsid w:val="0041719A"/>
    <w:rsid w:val="0041722B"/>
    <w:rsid w:val="00417937"/>
    <w:rsid w:val="00417E93"/>
    <w:rsid w:val="00420FDA"/>
    <w:rsid w:val="0042164F"/>
    <w:rsid w:val="00424177"/>
    <w:rsid w:val="00425BB3"/>
    <w:rsid w:val="00426AC3"/>
    <w:rsid w:val="00430F4F"/>
    <w:rsid w:val="0043143A"/>
    <w:rsid w:val="0043465B"/>
    <w:rsid w:val="00434E6C"/>
    <w:rsid w:val="00437AB5"/>
    <w:rsid w:val="00440CF4"/>
    <w:rsid w:val="004421D8"/>
    <w:rsid w:val="004426F2"/>
    <w:rsid w:val="00443A24"/>
    <w:rsid w:val="00450760"/>
    <w:rsid w:val="00450CBB"/>
    <w:rsid w:val="00451788"/>
    <w:rsid w:val="004519A3"/>
    <w:rsid w:val="00452462"/>
    <w:rsid w:val="00453F31"/>
    <w:rsid w:val="00454985"/>
    <w:rsid w:val="00454BCA"/>
    <w:rsid w:val="00455B95"/>
    <w:rsid w:val="00457CE6"/>
    <w:rsid w:val="004603AA"/>
    <w:rsid w:val="00460585"/>
    <w:rsid w:val="00460B84"/>
    <w:rsid w:val="00461898"/>
    <w:rsid w:val="00463E69"/>
    <w:rsid w:val="00464C6D"/>
    <w:rsid w:val="00464CD1"/>
    <w:rsid w:val="00466BD6"/>
    <w:rsid w:val="00470FC5"/>
    <w:rsid w:val="00471067"/>
    <w:rsid w:val="00471AE5"/>
    <w:rsid w:val="00472A37"/>
    <w:rsid w:val="004735C4"/>
    <w:rsid w:val="00475AE9"/>
    <w:rsid w:val="00476FB3"/>
    <w:rsid w:val="00477AD6"/>
    <w:rsid w:val="00487921"/>
    <w:rsid w:val="00490AFD"/>
    <w:rsid w:val="00493F7E"/>
    <w:rsid w:val="00496DDF"/>
    <w:rsid w:val="004A0195"/>
    <w:rsid w:val="004A3D4A"/>
    <w:rsid w:val="004A3FEA"/>
    <w:rsid w:val="004A59FC"/>
    <w:rsid w:val="004A6F79"/>
    <w:rsid w:val="004A789F"/>
    <w:rsid w:val="004B12B5"/>
    <w:rsid w:val="004B34A8"/>
    <w:rsid w:val="004B48FE"/>
    <w:rsid w:val="004B6023"/>
    <w:rsid w:val="004B7989"/>
    <w:rsid w:val="004C04D4"/>
    <w:rsid w:val="004C0994"/>
    <w:rsid w:val="004C3581"/>
    <w:rsid w:val="004C571F"/>
    <w:rsid w:val="004C7A37"/>
    <w:rsid w:val="004C7FF1"/>
    <w:rsid w:val="004D1BD2"/>
    <w:rsid w:val="004D2229"/>
    <w:rsid w:val="004D30C7"/>
    <w:rsid w:val="004D3895"/>
    <w:rsid w:val="004D5BBF"/>
    <w:rsid w:val="004D5CBD"/>
    <w:rsid w:val="004D6014"/>
    <w:rsid w:val="004F2EF1"/>
    <w:rsid w:val="004F369C"/>
    <w:rsid w:val="004F3999"/>
    <w:rsid w:val="004F3A9D"/>
    <w:rsid w:val="004F49A3"/>
    <w:rsid w:val="004F66B8"/>
    <w:rsid w:val="0050180C"/>
    <w:rsid w:val="005062F6"/>
    <w:rsid w:val="00507441"/>
    <w:rsid w:val="00510D31"/>
    <w:rsid w:val="00512940"/>
    <w:rsid w:val="00515545"/>
    <w:rsid w:val="00516287"/>
    <w:rsid w:val="00517CB5"/>
    <w:rsid w:val="00521CB5"/>
    <w:rsid w:val="00523DD2"/>
    <w:rsid w:val="00527858"/>
    <w:rsid w:val="005326F0"/>
    <w:rsid w:val="005333C6"/>
    <w:rsid w:val="00533DFA"/>
    <w:rsid w:val="005341F1"/>
    <w:rsid w:val="00535369"/>
    <w:rsid w:val="005358A8"/>
    <w:rsid w:val="00536060"/>
    <w:rsid w:val="00536083"/>
    <w:rsid w:val="00544EC9"/>
    <w:rsid w:val="00547F34"/>
    <w:rsid w:val="00554185"/>
    <w:rsid w:val="005566B9"/>
    <w:rsid w:val="00557E82"/>
    <w:rsid w:val="005607BB"/>
    <w:rsid w:val="005616CD"/>
    <w:rsid w:val="00561B83"/>
    <w:rsid w:val="00561E99"/>
    <w:rsid w:val="0056439C"/>
    <w:rsid w:val="005643D3"/>
    <w:rsid w:val="005671FF"/>
    <w:rsid w:val="0056760A"/>
    <w:rsid w:val="00570DE0"/>
    <w:rsid w:val="0057490F"/>
    <w:rsid w:val="00574E3A"/>
    <w:rsid w:val="005759F6"/>
    <w:rsid w:val="00577240"/>
    <w:rsid w:val="00580D37"/>
    <w:rsid w:val="005810DF"/>
    <w:rsid w:val="005815E9"/>
    <w:rsid w:val="00583B47"/>
    <w:rsid w:val="0058533A"/>
    <w:rsid w:val="005858F5"/>
    <w:rsid w:val="00585C4C"/>
    <w:rsid w:val="00586A11"/>
    <w:rsid w:val="00586EC0"/>
    <w:rsid w:val="00587F53"/>
    <w:rsid w:val="0059123A"/>
    <w:rsid w:val="005920BB"/>
    <w:rsid w:val="00592318"/>
    <w:rsid w:val="00594CEC"/>
    <w:rsid w:val="00596B08"/>
    <w:rsid w:val="005A26F4"/>
    <w:rsid w:val="005A2C3C"/>
    <w:rsid w:val="005A2C6F"/>
    <w:rsid w:val="005A5035"/>
    <w:rsid w:val="005A68CE"/>
    <w:rsid w:val="005A6D35"/>
    <w:rsid w:val="005A716C"/>
    <w:rsid w:val="005B115D"/>
    <w:rsid w:val="005B1EB3"/>
    <w:rsid w:val="005B288D"/>
    <w:rsid w:val="005B5504"/>
    <w:rsid w:val="005C0FFF"/>
    <w:rsid w:val="005C37E3"/>
    <w:rsid w:val="005D25EC"/>
    <w:rsid w:val="005D730E"/>
    <w:rsid w:val="005D7E55"/>
    <w:rsid w:val="005D7FC7"/>
    <w:rsid w:val="005E0022"/>
    <w:rsid w:val="005E1AD2"/>
    <w:rsid w:val="005E1CA4"/>
    <w:rsid w:val="005E2BDF"/>
    <w:rsid w:val="005E35C2"/>
    <w:rsid w:val="005E4B34"/>
    <w:rsid w:val="005E4D39"/>
    <w:rsid w:val="005F2AD5"/>
    <w:rsid w:val="005F350A"/>
    <w:rsid w:val="005F5003"/>
    <w:rsid w:val="005F5112"/>
    <w:rsid w:val="005F6455"/>
    <w:rsid w:val="005F64CA"/>
    <w:rsid w:val="005F6FC9"/>
    <w:rsid w:val="005F7B2E"/>
    <w:rsid w:val="00601B88"/>
    <w:rsid w:val="0060257F"/>
    <w:rsid w:val="00602FBA"/>
    <w:rsid w:val="00603563"/>
    <w:rsid w:val="00603A72"/>
    <w:rsid w:val="00607240"/>
    <w:rsid w:val="0060781E"/>
    <w:rsid w:val="00613E20"/>
    <w:rsid w:val="0061565B"/>
    <w:rsid w:val="006171AF"/>
    <w:rsid w:val="0062096B"/>
    <w:rsid w:val="006224D4"/>
    <w:rsid w:val="00622663"/>
    <w:rsid w:val="00622E18"/>
    <w:rsid w:val="00623FA0"/>
    <w:rsid w:val="00624724"/>
    <w:rsid w:val="0062475C"/>
    <w:rsid w:val="006256E6"/>
    <w:rsid w:val="00625D41"/>
    <w:rsid w:val="00626271"/>
    <w:rsid w:val="00626501"/>
    <w:rsid w:val="00626BFD"/>
    <w:rsid w:val="006301E7"/>
    <w:rsid w:val="00631A00"/>
    <w:rsid w:val="00633ED7"/>
    <w:rsid w:val="0064055E"/>
    <w:rsid w:val="006455B3"/>
    <w:rsid w:val="006468DF"/>
    <w:rsid w:val="00647CC1"/>
    <w:rsid w:val="006502DD"/>
    <w:rsid w:val="00651296"/>
    <w:rsid w:val="00654EEE"/>
    <w:rsid w:val="0066003E"/>
    <w:rsid w:val="00663D0E"/>
    <w:rsid w:val="00664084"/>
    <w:rsid w:val="006705D7"/>
    <w:rsid w:val="0068230F"/>
    <w:rsid w:val="00684295"/>
    <w:rsid w:val="00687143"/>
    <w:rsid w:val="0069105E"/>
    <w:rsid w:val="00691582"/>
    <w:rsid w:val="00691A8E"/>
    <w:rsid w:val="00694F6C"/>
    <w:rsid w:val="00697705"/>
    <w:rsid w:val="00697AFA"/>
    <w:rsid w:val="006A3764"/>
    <w:rsid w:val="006A526A"/>
    <w:rsid w:val="006A5FBC"/>
    <w:rsid w:val="006A72A6"/>
    <w:rsid w:val="006A7DC9"/>
    <w:rsid w:val="006B41AE"/>
    <w:rsid w:val="006B723D"/>
    <w:rsid w:val="006C14DF"/>
    <w:rsid w:val="006C1C1D"/>
    <w:rsid w:val="006C314A"/>
    <w:rsid w:val="006C35F5"/>
    <w:rsid w:val="006C49B1"/>
    <w:rsid w:val="006C64D7"/>
    <w:rsid w:val="006C6B2F"/>
    <w:rsid w:val="006D1802"/>
    <w:rsid w:val="006D5386"/>
    <w:rsid w:val="006D6D78"/>
    <w:rsid w:val="006E18AE"/>
    <w:rsid w:val="006F2607"/>
    <w:rsid w:val="00700C91"/>
    <w:rsid w:val="00700CDE"/>
    <w:rsid w:val="00704AB7"/>
    <w:rsid w:val="00704E31"/>
    <w:rsid w:val="00706F6F"/>
    <w:rsid w:val="00710B23"/>
    <w:rsid w:val="007120AA"/>
    <w:rsid w:val="007125AE"/>
    <w:rsid w:val="007138E8"/>
    <w:rsid w:val="00715CA7"/>
    <w:rsid w:val="00720FE1"/>
    <w:rsid w:val="00724578"/>
    <w:rsid w:val="0072473D"/>
    <w:rsid w:val="00726AB7"/>
    <w:rsid w:val="00730E14"/>
    <w:rsid w:val="00730E4E"/>
    <w:rsid w:val="00732AF5"/>
    <w:rsid w:val="00733E80"/>
    <w:rsid w:val="0073698A"/>
    <w:rsid w:val="00736F70"/>
    <w:rsid w:val="00740E05"/>
    <w:rsid w:val="00743A17"/>
    <w:rsid w:val="00743BD2"/>
    <w:rsid w:val="00744B0D"/>
    <w:rsid w:val="00745463"/>
    <w:rsid w:val="00750624"/>
    <w:rsid w:val="0075124D"/>
    <w:rsid w:val="00754DE9"/>
    <w:rsid w:val="00754FB9"/>
    <w:rsid w:val="00755325"/>
    <w:rsid w:val="00755441"/>
    <w:rsid w:val="00755C3F"/>
    <w:rsid w:val="007565CD"/>
    <w:rsid w:val="007576CB"/>
    <w:rsid w:val="00757A1D"/>
    <w:rsid w:val="00757C51"/>
    <w:rsid w:val="00760A47"/>
    <w:rsid w:val="00762FF9"/>
    <w:rsid w:val="0076403A"/>
    <w:rsid w:val="007646F8"/>
    <w:rsid w:val="00770183"/>
    <w:rsid w:val="00770D3C"/>
    <w:rsid w:val="00771DB1"/>
    <w:rsid w:val="00772305"/>
    <w:rsid w:val="0077340C"/>
    <w:rsid w:val="00774FC8"/>
    <w:rsid w:val="007751EE"/>
    <w:rsid w:val="00776471"/>
    <w:rsid w:val="0078313B"/>
    <w:rsid w:val="007840D0"/>
    <w:rsid w:val="00785E48"/>
    <w:rsid w:val="00786A8F"/>
    <w:rsid w:val="00791E3F"/>
    <w:rsid w:val="007945B2"/>
    <w:rsid w:val="00795BE7"/>
    <w:rsid w:val="00796C9A"/>
    <w:rsid w:val="007A0B4E"/>
    <w:rsid w:val="007A6C8F"/>
    <w:rsid w:val="007B181F"/>
    <w:rsid w:val="007B2770"/>
    <w:rsid w:val="007B7408"/>
    <w:rsid w:val="007C10EE"/>
    <w:rsid w:val="007C14C6"/>
    <w:rsid w:val="007D0E77"/>
    <w:rsid w:val="007D1B56"/>
    <w:rsid w:val="007D5380"/>
    <w:rsid w:val="007D67E5"/>
    <w:rsid w:val="007E0FF9"/>
    <w:rsid w:val="007E1FF8"/>
    <w:rsid w:val="007E3B2F"/>
    <w:rsid w:val="007E49F8"/>
    <w:rsid w:val="007E4AC8"/>
    <w:rsid w:val="007E5EDC"/>
    <w:rsid w:val="007E7D5C"/>
    <w:rsid w:val="007E7E3B"/>
    <w:rsid w:val="007F075F"/>
    <w:rsid w:val="007F166E"/>
    <w:rsid w:val="007F2E84"/>
    <w:rsid w:val="007F4A06"/>
    <w:rsid w:val="007F4AE8"/>
    <w:rsid w:val="007F58A2"/>
    <w:rsid w:val="007F7B7D"/>
    <w:rsid w:val="008008CE"/>
    <w:rsid w:val="00801B24"/>
    <w:rsid w:val="008024CC"/>
    <w:rsid w:val="0080475F"/>
    <w:rsid w:val="00804A98"/>
    <w:rsid w:val="00805B71"/>
    <w:rsid w:val="00807093"/>
    <w:rsid w:val="00807EEB"/>
    <w:rsid w:val="008115CF"/>
    <w:rsid w:val="008115F0"/>
    <w:rsid w:val="00812232"/>
    <w:rsid w:val="00813193"/>
    <w:rsid w:val="00813F2D"/>
    <w:rsid w:val="0082769B"/>
    <w:rsid w:val="008313EE"/>
    <w:rsid w:val="00831FDE"/>
    <w:rsid w:val="00832D9A"/>
    <w:rsid w:val="00834B04"/>
    <w:rsid w:val="00835F5B"/>
    <w:rsid w:val="0083628A"/>
    <w:rsid w:val="008367F6"/>
    <w:rsid w:val="00842B32"/>
    <w:rsid w:val="00842C14"/>
    <w:rsid w:val="00843099"/>
    <w:rsid w:val="0084494A"/>
    <w:rsid w:val="00844EAC"/>
    <w:rsid w:val="0085039A"/>
    <w:rsid w:val="00851464"/>
    <w:rsid w:val="00852AEB"/>
    <w:rsid w:val="00854B59"/>
    <w:rsid w:val="00857BFB"/>
    <w:rsid w:val="00860251"/>
    <w:rsid w:val="0086162C"/>
    <w:rsid w:val="00865FAC"/>
    <w:rsid w:val="008677D4"/>
    <w:rsid w:val="00867902"/>
    <w:rsid w:val="0087250F"/>
    <w:rsid w:val="00874924"/>
    <w:rsid w:val="00875611"/>
    <w:rsid w:val="0087697C"/>
    <w:rsid w:val="008771B1"/>
    <w:rsid w:val="008807F6"/>
    <w:rsid w:val="00881078"/>
    <w:rsid w:val="008822D0"/>
    <w:rsid w:val="008825B0"/>
    <w:rsid w:val="00882E52"/>
    <w:rsid w:val="008845E2"/>
    <w:rsid w:val="008912D0"/>
    <w:rsid w:val="008921E6"/>
    <w:rsid w:val="00892FDB"/>
    <w:rsid w:val="00893104"/>
    <w:rsid w:val="00895D11"/>
    <w:rsid w:val="00895E5D"/>
    <w:rsid w:val="008A193A"/>
    <w:rsid w:val="008A197B"/>
    <w:rsid w:val="008A397D"/>
    <w:rsid w:val="008A3B2E"/>
    <w:rsid w:val="008A4525"/>
    <w:rsid w:val="008A7E4B"/>
    <w:rsid w:val="008B174E"/>
    <w:rsid w:val="008B2346"/>
    <w:rsid w:val="008B69ED"/>
    <w:rsid w:val="008B6B23"/>
    <w:rsid w:val="008C06A3"/>
    <w:rsid w:val="008C1064"/>
    <w:rsid w:val="008C271F"/>
    <w:rsid w:val="008C3D12"/>
    <w:rsid w:val="008C4A2B"/>
    <w:rsid w:val="008C56A0"/>
    <w:rsid w:val="008C6517"/>
    <w:rsid w:val="008C78DE"/>
    <w:rsid w:val="008D3270"/>
    <w:rsid w:val="008D3CDE"/>
    <w:rsid w:val="008D4EA8"/>
    <w:rsid w:val="008D51CD"/>
    <w:rsid w:val="008D7D74"/>
    <w:rsid w:val="008E055D"/>
    <w:rsid w:val="008E0CCE"/>
    <w:rsid w:val="008E2156"/>
    <w:rsid w:val="008E3B35"/>
    <w:rsid w:val="008F00D1"/>
    <w:rsid w:val="008F1117"/>
    <w:rsid w:val="008F3DDE"/>
    <w:rsid w:val="008F5349"/>
    <w:rsid w:val="008F7928"/>
    <w:rsid w:val="008F7CFE"/>
    <w:rsid w:val="009001EB"/>
    <w:rsid w:val="00902C69"/>
    <w:rsid w:val="0090509F"/>
    <w:rsid w:val="009060C0"/>
    <w:rsid w:val="0091036A"/>
    <w:rsid w:val="00910D74"/>
    <w:rsid w:val="0091669D"/>
    <w:rsid w:val="00916FFC"/>
    <w:rsid w:val="00917E01"/>
    <w:rsid w:val="00921667"/>
    <w:rsid w:val="00921E14"/>
    <w:rsid w:val="009232B3"/>
    <w:rsid w:val="00926B23"/>
    <w:rsid w:val="00931AB3"/>
    <w:rsid w:val="009322AD"/>
    <w:rsid w:val="00937967"/>
    <w:rsid w:val="009428D8"/>
    <w:rsid w:val="00945CE1"/>
    <w:rsid w:val="00950DEF"/>
    <w:rsid w:val="00960C68"/>
    <w:rsid w:val="009629D1"/>
    <w:rsid w:val="00963AAF"/>
    <w:rsid w:val="00966DD5"/>
    <w:rsid w:val="00973281"/>
    <w:rsid w:val="00974A82"/>
    <w:rsid w:val="00974E44"/>
    <w:rsid w:val="00975187"/>
    <w:rsid w:val="0097520B"/>
    <w:rsid w:val="009766F3"/>
    <w:rsid w:val="00976CF7"/>
    <w:rsid w:val="00981DFC"/>
    <w:rsid w:val="00982EA4"/>
    <w:rsid w:val="00983109"/>
    <w:rsid w:val="009837AC"/>
    <w:rsid w:val="0098491E"/>
    <w:rsid w:val="00990647"/>
    <w:rsid w:val="00991B59"/>
    <w:rsid w:val="009930FA"/>
    <w:rsid w:val="009961A5"/>
    <w:rsid w:val="0099774A"/>
    <w:rsid w:val="009A0C20"/>
    <w:rsid w:val="009A2048"/>
    <w:rsid w:val="009A2CB4"/>
    <w:rsid w:val="009A32C8"/>
    <w:rsid w:val="009A4459"/>
    <w:rsid w:val="009A5186"/>
    <w:rsid w:val="009A6240"/>
    <w:rsid w:val="009A7D86"/>
    <w:rsid w:val="009B23C6"/>
    <w:rsid w:val="009B74A4"/>
    <w:rsid w:val="009C30D2"/>
    <w:rsid w:val="009C3116"/>
    <w:rsid w:val="009C334B"/>
    <w:rsid w:val="009C353F"/>
    <w:rsid w:val="009C4BA8"/>
    <w:rsid w:val="009C5415"/>
    <w:rsid w:val="009C5796"/>
    <w:rsid w:val="009D2F56"/>
    <w:rsid w:val="009D3B55"/>
    <w:rsid w:val="009D78C7"/>
    <w:rsid w:val="009E0422"/>
    <w:rsid w:val="009E3286"/>
    <w:rsid w:val="009E4C4C"/>
    <w:rsid w:val="009F0279"/>
    <w:rsid w:val="009F09D4"/>
    <w:rsid w:val="009F2727"/>
    <w:rsid w:val="009F286C"/>
    <w:rsid w:val="009F2EF2"/>
    <w:rsid w:val="009F736A"/>
    <w:rsid w:val="009F7462"/>
    <w:rsid w:val="00A0033F"/>
    <w:rsid w:val="00A0048D"/>
    <w:rsid w:val="00A0097E"/>
    <w:rsid w:val="00A0182C"/>
    <w:rsid w:val="00A02128"/>
    <w:rsid w:val="00A02CC7"/>
    <w:rsid w:val="00A03183"/>
    <w:rsid w:val="00A039E6"/>
    <w:rsid w:val="00A04624"/>
    <w:rsid w:val="00A04F24"/>
    <w:rsid w:val="00A12AA0"/>
    <w:rsid w:val="00A16558"/>
    <w:rsid w:val="00A20728"/>
    <w:rsid w:val="00A22B89"/>
    <w:rsid w:val="00A239C0"/>
    <w:rsid w:val="00A23A11"/>
    <w:rsid w:val="00A271E4"/>
    <w:rsid w:val="00A27EB3"/>
    <w:rsid w:val="00A3267D"/>
    <w:rsid w:val="00A33E3C"/>
    <w:rsid w:val="00A340F9"/>
    <w:rsid w:val="00A409FA"/>
    <w:rsid w:val="00A41543"/>
    <w:rsid w:val="00A42255"/>
    <w:rsid w:val="00A448DC"/>
    <w:rsid w:val="00A45D0C"/>
    <w:rsid w:val="00A46F84"/>
    <w:rsid w:val="00A50F20"/>
    <w:rsid w:val="00A5314F"/>
    <w:rsid w:val="00A53980"/>
    <w:rsid w:val="00A54052"/>
    <w:rsid w:val="00A54950"/>
    <w:rsid w:val="00A8171C"/>
    <w:rsid w:val="00A85B8E"/>
    <w:rsid w:val="00A86FAB"/>
    <w:rsid w:val="00A937FF"/>
    <w:rsid w:val="00A93DBC"/>
    <w:rsid w:val="00A95C4C"/>
    <w:rsid w:val="00A9799D"/>
    <w:rsid w:val="00AA214D"/>
    <w:rsid w:val="00AA3FA0"/>
    <w:rsid w:val="00AA45ED"/>
    <w:rsid w:val="00AA521F"/>
    <w:rsid w:val="00AA62CC"/>
    <w:rsid w:val="00AA64F0"/>
    <w:rsid w:val="00AA6E95"/>
    <w:rsid w:val="00AB3421"/>
    <w:rsid w:val="00AB4485"/>
    <w:rsid w:val="00AB4731"/>
    <w:rsid w:val="00AB5DAB"/>
    <w:rsid w:val="00AB61F8"/>
    <w:rsid w:val="00AB6FD2"/>
    <w:rsid w:val="00AC301B"/>
    <w:rsid w:val="00AC3EB7"/>
    <w:rsid w:val="00AC483D"/>
    <w:rsid w:val="00AC58A8"/>
    <w:rsid w:val="00AC59D0"/>
    <w:rsid w:val="00AD56D2"/>
    <w:rsid w:val="00AD749C"/>
    <w:rsid w:val="00AD7B93"/>
    <w:rsid w:val="00AE2617"/>
    <w:rsid w:val="00AE3D23"/>
    <w:rsid w:val="00AE463B"/>
    <w:rsid w:val="00AE4742"/>
    <w:rsid w:val="00AE51C2"/>
    <w:rsid w:val="00AE6ED2"/>
    <w:rsid w:val="00AF1475"/>
    <w:rsid w:val="00AF20AD"/>
    <w:rsid w:val="00AF2F97"/>
    <w:rsid w:val="00AF44EF"/>
    <w:rsid w:val="00AF5B91"/>
    <w:rsid w:val="00B00AFD"/>
    <w:rsid w:val="00B0770E"/>
    <w:rsid w:val="00B0774D"/>
    <w:rsid w:val="00B14F75"/>
    <w:rsid w:val="00B153AD"/>
    <w:rsid w:val="00B1619B"/>
    <w:rsid w:val="00B16B02"/>
    <w:rsid w:val="00B17AB3"/>
    <w:rsid w:val="00B21C8B"/>
    <w:rsid w:val="00B25D6D"/>
    <w:rsid w:val="00B300A1"/>
    <w:rsid w:val="00B312D1"/>
    <w:rsid w:val="00B32B9E"/>
    <w:rsid w:val="00B343A9"/>
    <w:rsid w:val="00B346A5"/>
    <w:rsid w:val="00B369EF"/>
    <w:rsid w:val="00B40137"/>
    <w:rsid w:val="00B42344"/>
    <w:rsid w:val="00B42DC4"/>
    <w:rsid w:val="00B42F42"/>
    <w:rsid w:val="00B43780"/>
    <w:rsid w:val="00B43FBF"/>
    <w:rsid w:val="00B463FF"/>
    <w:rsid w:val="00B502D5"/>
    <w:rsid w:val="00B50809"/>
    <w:rsid w:val="00B548BD"/>
    <w:rsid w:val="00B60F72"/>
    <w:rsid w:val="00B62D63"/>
    <w:rsid w:val="00B63209"/>
    <w:rsid w:val="00B64104"/>
    <w:rsid w:val="00B65A75"/>
    <w:rsid w:val="00B65CDC"/>
    <w:rsid w:val="00B66391"/>
    <w:rsid w:val="00B665F4"/>
    <w:rsid w:val="00B67CE5"/>
    <w:rsid w:val="00B67DE8"/>
    <w:rsid w:val="00B713FF"/>
    <w:rsid w:val="00B716D8"/>
    <w:rsid w:val="00B725C3"/>
    <w:rsid w:val="00B73438"/>
    <w:rsid w:val="00B7424D"/>
    <w:rsid w:val="00B74522"/>
    <w:rsid w:val="00B824E2"/>
    <w:rsid w:val="00B82BB3"/>
    <w:rsid w:val="00B83AF3"/>
    <w:rsid w:val="00B85BF7"/>
    <w:rsid w:val="00B93D25"/>
    <w:rsid w:val="00B95412"/>
    <w:rsid w:val="00BA2372"/>
    <w:rsid w:val="00BA4E49"/>
    <w:rsid w:val="00BA5671"/>
    <w:rsid w:val="00BB0BE5"/>
    <w:rsid w:val="00BB25AF"/>
    <w:rsid w:val="00BB2B62"/>
    <w:rsid w:val="00BB2D6E"/>
    <w:rsid w:val="00BB5EBA"/>
    <w:rsid w:val="00BC0B7C"/>
    <w:rsid w:val="00BC198E"/>
    <w:rsid w:val="00BC4B8F"/>
    <w:rsid w:val="00BC5E03"/>
    <w:rsid w:val="00BD65D2"/>
    <w:rsid w:val="00BD6611"/>
    <w:rsid w:val="00BD7A3D"/>
    <w:rsid w:val="00BE16B7"/>
    <w:rsid w:val="00BE1EA8"/>
    <w:rsid w:val="00BE2329"/>
    <w:rsid w:val="00BE3290"/>
    <w:rsid w:val="00BE64E7"/>
    <w:rsid w:val="00BE7461"/>
    <w:rsid w:val="00BF01F0"/>
    <w:rsid w:val="00BF2638"/>
    <w:rsid w:val="00BF31A9"/>
    <w:rsid w:val="00BF3B1A"/>
    <w:rsid w:val="00BF5D85"/>
    <w:rsid w:val="00BF796F"/>
    <w:rsid w:val="00BF7AFF"/>
    <w:rsid w:val="00C01267"/>
    <w:rsid w:val="00C01C74"/>
    <w:rsid w:val="00C0212C"/>
    <w:rsid w:val="00C0222F"/>
    <w:rsid w:val="00C105EA"/>
    <w:rsid w:val="00C1424A"/>
    <w:rsid w:val="00C15EB1"/>
    <w:rsid w:val="00C209FC"/>
    <w:rsid w:val="00C246CB"/>
    <w:rsid w:val="00C25EA2"/>
    <w:rsid w:val="00C27095"/>
    <w:rsid w:val="00C2759E"/>
    <w:rsid w:val="00C308A8"/>
    <w:rsid w:val="00C31F99"/>
    <w:rsid w:val="00C3264A"/>
    <w:rsid w:val="00C34D04"/>
    <w:rsid w:val="00C36CB9"/>
    <w:rsid w:val="00C40A8A"/>
    <w:rsid w:val="00C4220C"/>
    <w:rsid w:val="00C4241B"/>
    <w:rsid w:val="00C43D74"/>
    <w:rsid w:val="00C469F8"/>
    <w:rsid w:val="00C47713"/>
    <w:rsid w:val="00C50F76"/>
    <w:rsid w:val="00C53555"/>
    <w:rsid w:val="00C57BBC"/>
    <w:rsid w:val="00C631C0"/>
    <w:rsid w:val="00C63368"/>
    <w:rsid w:val="00C66F82"/>
    <w:rsid w:val="00C672D2"/>
    <w:rsid w:val="00C6788C"/>
    <w:rsid w:val="00C67E36"/>
    <w:rsid w:val="00C74EDE"/>
    <w:rsid w:val="00C75E25"/>
    <w:rsid w:val="00C80044"/>
    <w:rsid w:val="00C87C12"/>
    <w:rsid w:val="00C87DE7"/>
    <w:rsid w:val="00C90EB7"/>
    <w:rsid w:val="00C9127A"/>
    <w:rsid w:val="00C91C78"/>
    <w:rsid w:val="00C92453"/>
    <w:rsid w:val="00C940F5"/>
    <w:rsid w:val="00C95249"/>
    <w:rsid w:val="00C97289"/>
    <w:rsid w:val="00C97C1E"/>
    <w:rsid w:val="00CA02A6"/>
    <w:rsid w:val="00CA04BC"/>
    <w:rsid w:val="00CA0BB6"/>
    <w:rsid w:val="00CA45CA"/>
    <w:rsid w:val="00CA6C36"/>
    <w:rsid w:val="00CB0340"/>
    <w:rsid w:val="00CB038D"/>
    <w:rsid w:val="00CB3864"/>
    <w:rsid w:val="00CB3972"/>
    <w:rsid w:val="00CB50BB"/>
    <w:rsid w:val="00CB6EA1"/>
    <w:rsid w:val="00CC0176"/>
    <w:rsid w:val="00CC1571"/>
    <w:rsid w:val="00CC3529"/>
    <w:rsid w:val="00CD0A5B"/>
    <w:rsid w:val="00CD176E"/>
    <w:rsid w:val="00CD2FEE"/>
    <w:rsid w:val="00CD31FD"/>
    <w:rsid w:val="00CD5C72"/>
    <w:rsid w:val="00CD7F14"/>
    <w:rsid w:val="00CE0530"/>
    <w:rsid w:val="00CF2D98"/>
    <w:rsid w:val="00CF3D07"/>
    <w:rsid w:val="00CF7F60"/>
    <w:rsid w:val="00D004EC"/>
    <w:rsid w:val="00D00675"/>
    <w:rsid w:val="00D00E9D"/>
    <w:rsid w:val="00D019D2"/>
    <w:rsid w:val="00D023C1"/>
    <w:rsid w:val="00D055D3"/>
    <w:rsid w:val="00D074D1"/>
    <w:rsid w:val="00D0780C"/>
    <w:rsid w:val="00D147E7"/>
    <w:rsid w:val="00D1649F"/>
    <w:rsid w:val="00D169C9"/>
    <w:rsid w:val="00D265D4"/>
    <w:rsid w:val="00D305CA"/>
    <w:rsid w:val="00D31BD2"/>
    <w:rsid w:val="00D3262C"/>
    <w:rsid w:val="00D3365C"/>
    <w:rsid w:val="00D341B8"/>
    <w:rsid w:val="00D3443B"/>
    <w:rsid w:val="00D36074"/>
    <w:rsid w:val="00D40E50"/>
    <w:rsid w:val="00D42227"/>
    <w:rsid w:val="00D42A85"/>
    <w:rsid w:val="00D45B87"/>
    <w:rsid w:val="00D53E80"/>
    <w:rsid w:val="00D545DC"/>
    <w:rsid w:val="00D60D3A"/>
    <w:rsid w:val="00D6144D"/>
    <w:rsid w:val="00D64199"/>
    <w:rsid w:val="00D64B06"/>
    <w:rsid w:val="00D64F31"/>
    <w:rsid w:val="00D6573C"/>
    <w:rsid w:val="00D67E0F"/>
    <w:rsid w:val="00D71E6D"/>
    <w:rsid w:val="00D7219A"/>
    <w:rsid w:val="00D726F9"/>
    <w:rsid w:val="00D736AD"/>
    <w:rsid w:val="00D743DC"/>
    <w:rsid w:val="00D74C68"/>
    <w:rsid w:val="00D80D35"/>
    <w:rsid w:val="00D811D1"/>
    <w:rsid w:val="00D81DBE"/>
    <w:rsid w:val="00D82888"/>
    <w:rsid w:val="00D8577C"/>
    <w:rsid w:val="00D85EFD"/>
    <w:rsid w:val="00D875A8"/>
    <w:rsid w:val="00D90130"/>
    <w:rsid w:val="00D93A92"/>
    <w:rsid w:val="00D94D43"/>
    <w:rsid w:val="00D95053"/>
    <w:rsid w:val="00D953D9"/>
    <w:rsid w:val="00D968F1"/>
    <w:rsid w:val="00D9737B"/>
    <w:rsid w:val="00D97C9C"/>
    <w:rsid w:val="00DA33ED"/>
    <w:rsid w:val="00DA3C90"/>
    <w:rsid w:val="00DA5D20"/>
    <w:rsid w:val="00DA6455"/>
    <w:rsid w:val="00DA69EA"/>
    <w:rsid w:val="00DA7AB9"/>
    <w:rsid w:val="00DB12EC"/>
    <w:rsid w:val="00DB19E7"/>
    <w:rsid w:val="00DB2E22"/>
    <w:rsid w:val="00DB3AB7"/>
    <w:rsid w:val="00DB4F8B"/>
    <w:rsid w:val="00DB52D5"/>
    <w:rsid w:val="00DB5DA2"/>
    <w:rsid w:val="00DB6116"/>
    <w:rsid w:val="00DB7500"/>
    <w:rsid w:val="00DC3BC0"/>
    <w:rsid w:val="00DC4C53"/>
    <w:rsid w:val="00DC62FA"/>
    <w:rsid w:val="00DC6B3F"/>
    <w:rsid w:val="00DD125C"/>
    <w:rsid w:val="00DD2382"/>
    <w:rsid w:val="00DD5996"/>
    <w:rsid w:val="00DD6A9C"/>
    <w:rsid w:val="00DE039C"/>
    <w:rsid w:val="00DE1275"/>
    <w:rsid w:val="00DE27C6"/>
    <w:rsid w:val="00DE2F40"/>
    <w:rsid w:val="00DE46BB"/>
    <w:rsid w:val="00DF3AAB"/>
    <w:rsid w:val="00DF4E57"/>
    <w:rsid w:val="00E0032E"/>
    <w:rsid w:val="00E01754"/>
    <w:rsid w:val="00E0410F"/>
    <w:rsid w:val="00E118FD"/>
    <w:rsid w:val="00E13EE6"/>
    <w:rsid w:val="00E161D8"/>
    <w:rsid w:val="00E16725"/>
    <w:rsid w:val="00E17AEA"/>
    <w:rsid w:val="00E212B4"/>
    <w:rsid w:val="00E2290B"/>
    <w:rsid w:val="00E239D1"/>
    <w:rsid w:val="00E2444F"/>
    <w:rsid w:val="00E27AAC"/>
    <w:rsid w:val="00E302E9"/>
    <w:rsid w:val="00E3067B"/>
    <w:rsid w:val="00E313DA"/>
    <w:rsid w:val="00E313E6"/>
    <w:rsid w:val="00E3231F"/>
    <w:rsid w:val="00E40C44"/>
    <w:rsid w:val="00E45FF7"/>
    <w:rsid w:val="00E46113"/>
    <w:rsid w:val="00E472FD"/>
    <w:rsid w:val="00E51934"/>
    <w:rsid w:val="00E52473"/>
    <w:rsid w:val="00E52B22"/>
    <w:rsid w:val="00E5462B"/>
    <w:rsid w:val="00E56BC7"/>
    <w:rsid w:val="00E603EB"/>
    <w:rsid w:val="00E6386F"/>
    <w:rsid w:val="00E64889"/>
    <w:rsid w:val="00E67141"/>
    <w:rsid w:val="00E704E7"/>
    <w:rsid w:val="00E72288"/>
    <w:rsid w:val="00E738D5"/>
    <w:rsid w:val="00E73FAD"/>
    <w:rsid w:val="00E75B01"/>
    <w:rsid w:val="00E76362"/>
    <w:rsid w:val="00E778EF"/>
    <w:rsid w:val="00E80F35"/>
    <w:rsid w:val="00E8444D"/>
    <w:rsid w:val="00E84A33"/>
    <w:rsid w:val="00E854A2"/>
    <w:rsid w:val="00E85AC3"/>
    <w:rsid w:val="00E86607"/>
    <w:rsid w:val="00E866A2"/>
    <w:rsid w:val="00E875D9"/>
    <w:rsid w:val="00E87AEB"/>
    <w:rsid w:val="00E91B74"/>
    <w:rsid w:val="00E95A64"/>
    <w:rsid w:val="00EA12C8"/>
    <w:rsid w:val="00EA29F9"/>
    <w:rsid w:val="00EA2DDB"/>
    <w:rsid w:val="00EA6B01"/>
    <w:rsid w:val="00EA6EF7"/>
    <w:rsid w:val="00EA7CF2"/>
    <w:rsid w:val="00EB48A2"/>
    <w:rsid w:val="00EC3564"/>
    <w:rsid w:val="00EC52EB"/>
    <w:rsid w:val="00EC5EB2"/>
    <w:rsid w:val="00EC7FB3"/>
    <w:rsid w:val="00ED0086"/>
    <w:rsid w:val="00ED2FB4"/>
    <w:rsid w:val="00ED3F85"/>
    <w:rsid w:val="00ED6561"/>
    <w:rsid w:val="00ED7258"/>
    <w:rsid w:val="00ED73BE"/>
    <w:rsid w:val="00ED7B00"/>
    <w:rsid w:val="00EE191C"/>
    <w:rsid w:val="00EE3C98"/>
    <w:rsid w:val="00EE451F"/>
    <w:rsid w:val="00EE7F8B"/>
    <w:rsid w:val="00EF043F"/>
    <w:rsid w:val="00EF15F5"/>
    <w:rsid w:val="00EF6C6E"/>
    <w:rsid w:val="00F013DD"/>
    <w:rsid w:val="00F024FF"/>
    <w:rsid w:val="00F039B6"/>
    <w:rsid w:val="00F045DD"/>
    <w:rsid w:val="00F067EB"/>
    <w:rsid w:val="00F07744"/>
    <w:rsid w:val="00F10AFD"/>
    <w:rsid w:val="00F10FD1"/>
    <w:rsid w:val="00F12750"/>
    <w:rsid w:val="00F12C78"/>
    <w:rsid w:val="00F20A50"/>
    <w:rsid w:val="00F21601"/>
    <w:rsid w:val="00F3174E"/>
    <w:rsid w:val="00F33581"/>
    <w:rsid w:val="00F34ACA"/>
    <w:rsid w:val="00F40B77"/>
    <w:rsid w:val="00F422F7"/>
    <w:rsid w:val="00F42D5A"/>
    <w:rsid w:val="00F43AE4"/>
    <w:rsid w:val="00F46358"/>
    <w:rsid w:val="00F5243B"/>
    <w:rsid w:val="00F525C2"/>
    <w:rsid w:val="00F52BAD"/>
    <w:rsid w:val="00F53B6D"/>
    <w:rsid w:val="00F5576E"/>
    <w:rsid w:val="00F5755F"/>
    <w:rsid w:val="00F61972"/>
    <w:rsid w:val="00F64835"/>
    <w:rsid w:val="00F6627D"/>
    <w:rsid w:val="00F66B19"/>
    <w:rsid w:val="00F70613"/>
    <w:rsid w:val="00F73D99"/>
    <w:rsid w:val="00F761D0"/>
    <w:rsid w:val="00F77997"/>
    <w:rsid w:val="00F81212"/>
    <w:rsid w:val="00F84E8A"/>
    <w:rsid w:val="00F85878"/>
    <w:rsid w:val="00F93421"/>
    <w:rsid w:val="00F93BF3"/>
    <w:rsid w:val="00F940E1"/>
    <w:rsid w:val="00F94145"/>
    <w:rsid w:val="00F9510F"/>
    <w:rsid w:val="00F96452"/>
    <w:rsid w:val="00FA2668"/>
    <w:rsid w:val="00FA36EA"/>
    <w:rsid w:val="00FA7111"/>
    <w:rsid w:val="00FA749F"/>
    <w:rsid w:val="00FB0098"/>
    <w:rsid w:val="00FB0249"/>
    <w:rsid w:val="00FB18FD"/>
    <w:rsid w:val="00FB1CE4"/>
    <w:rsid w:val="00FB3270"/>
    <w:rsid w:val="00FB39DB"/>
    <w:rsid w:val="00FB7A7B"/>
    <w:rsid w:val="00FC170C"/>
    <w:rsid w:val="00FC1F69"/>
    <w:rsid w:val="00FC2062"/>
    <w:rsid w:val="00FC3700"/>
    <w:rsid w:val="00FD3C9E"/>
    <w:rsid w:val="00FD4FF4"/>
    <w:rsid w:val="00FD52BA"/>
    <w:rsid w:val="00FD55A4"/>
    <w:rsid w:val="00FD75DF"/>
    <w:rsid w:val="00FE05DA"/>
    <w:rsid w:val="00FE0F13"/>
    <w:rsid w:val="00FE583B"/>
    <w:rsid w:val="00FF050A"/>
    <w:rsid w:val="00FF2476"/>
    <w:rsid w:val="00FF376D"/>
    <w:rsid w:val="00FF37A4"/>
    <w:rsid w:val="00FF48D3"/>
    <w:rsid w:val="00FF59C6"/>
    <w:rsid w:val="00FF6180"/>
    <w:rsid w:val="00FF767A"/>
    <w:rsid w:val="01661D46"/>
    <w:rsid w:val="01824A1D"/>
    <w:rsid w:val="01884425"/>
    <w:rsid w:val="01957CA7"/>
    <w:rsid w:val="019B4216"/>
    <w:rsid w:val="01AC2A05"/>
    <w:rsid w:val="01AE0BA4"/>
    <w:rsid w:val="01B825B5"/>
    <w:rsid w:val="01D21D73"/>
    <w:rsid w:val="01D7401C"/>
    <w:rsid w:val="01DF14AA"/>
    <w:rsid w:val="01E75962"/>
    <w:rsid w:val="01F2580A"/>
    <w:rsid w:val="01F77018"/>
    <w:rsid w:val="02181534"/>
    <w:rsid w:val="02192706"/>
    <w:rsid w:val="023621C2"/>
    <w:rsid w:val="023A3CF6"/>
    <w:rsid w:val="02422CC5"/>
    <w:rsid w:val="02522232"/>
    <w:rsid w:val="02596C84"/>
    <w:rsid w:val="025F0761"/>
    <w:rsid w:val="0267464A"/>
    <w:rsid w:val="026C5594"/>
    <w:rsid w:val="026E05C1"/>
    <w:rsid w:val="02730E59"/>
    <w:rsid w:val="027638E6"/>
    <w:rsid w:val="027B50FC"/>
    <w:rsid w:val="02A06176"/>
    <w:rsid w:val="02D72E71"/>
    <w:rsid w:val="02F1079C"/>
    <w:rsid w:val="02F13309"/>
    <w:rsid w:val="0308270C"/>
    <w:rsid w:val="03215E4F"/>
    <w:rsid w:val="0327252B"/>
    <w:rsid w:val="032A1484"/>
    <w:rsid w:val="033936D4"/>
    <w:rsid w:val="033A4AE9"/>
    <w:rsid w:val="033F5E20"/>
    <w:rsid w:val="034A6E72"/>
    <w:rsid w:val="035A7431"/>
    <w:rsid w:val="036E6FA1"/>
    <w:rsid w:val="037F2D82"/>
    <w:rsid w:val="03831352"/>
    <w:rsid w:val="0386196E"/>
    <w:rsid w:val="03880282"/>
    <w:rsid w:val="039324A1"/>
    <w:rsid w:val="039F7C27"/>
    <w:rsid w:val="03D15855"/>
    <w:rsid w:val="03D4315E"/>
    <w:rsid w:val="03D60678"/>
    <w:rsid w:val="03DE52AD"/>
    <w:rsid w:val="040B2154"/>
    <w:rsid w:val="046A3425"/>
    <w:rsid w:val="047012D7"/>
    <w:rsid w:val="048F75DB"/>
    <w:rsid w:val="04D02325"/>
    <w:rsid w:val="04D072F2"/>
    <w:rsid w:val="04EC3600"/>
    <w:rsid w:val="050669BD"/>
    <w:rsid w:val="051A7886"/>
    <w:rsid w:val="051F3791"/>
    <w:rsid w:val="05235F55"/>
    <w:rsid w:val="052E181A"/>
    <w:rsid w:val="05352C72"/>
    <w:rsid w:val="053E355E"/>
    <w:rsid w:val="05504EFC"/>
    <w:rsid w:val="05563522"/>
    <w:rsid w:val="0591642D"/>
    <w:rsid w:val="05A21FEB"/>
    <w:rsid w:val="05B44989"/>
    <w:rsid w:val="05BC64D9"/>
    <w:rsid w:val="05C278DF"/>
    <w:rsid w:val="060B4567"/>
    <w:rsid w:val="06105C82"/>
    <w:rsid w:val="06156EEC"/>
    <w:rsid w:val="06196E43"/>
    <w:rsid w:val="062366E1"/>
    <w:rsid w:val="0651329C"/>
    <w:rsid w:val="065956E7"/>
    <w:rsid w:val="06680C16"/>
    <w:rsid w:val="066A17D0"/>
    <w:rsid w:val="066C755B"/>
    <w:rsid w:val="067E009C"/>
    <w:rsid w:val="06966252"/>
    <w:rsid w:val="06B85B89"/>
    <w:rsid w:val="06CA1351"/>
    <w:rsid w:val="07026123"/>
    <w:rsid w:val="07065E84"/>
    <w:rsid w:val="07335EB1"/>
    <w:rsid w:val="073E1552"/>
    <w:rsid w:val="075C6C70"/>
    <w:rsid w:val="0771702A"/>
    <w:rsid w:val="07790680"/>
    <w:rsid w:val="077D0AC9"/>
    <w:rsid w:val="07841971"/>
    <w:rsid w:val="07986B2C"/>
    <w:rsid w:val="07DC7449"/>
    <w:rsid w:val="07E058B5"/>
    <w:rsid w:val="07E634C5"/>
    <w:rsid w:val="07FC0C6F"/>
    <w:rsid w:val="081A0A91"/>
    <w:rsid w:val="081E5A24"/>
    <w:rsid w:val="0820725C"/>
    <w:rsid w:val="082C0A32"/>
    <w:rsid w:val="083712B3"/>
    <w:rsid w:val="08371BE1"/>
    <w:rsid w:val="08417FCD"/>
    <w:rsid w:val="084B148D"/>
    <w:rsid w:val="08741A78"/>
    <w:rsid w:val="08751889"/>
    <w:rsid w:val="088279EC"/>
    <w:rsid w:val="0887014B"/>
    <w:rsid w:val="08B478B7"/>
    <w:rsid w:val="08BA07CC"/>
    <w:rsid w:val="08EC5E3F"/>
    <w:rsid w:val="08FE43AA"/>
    <w:rsid w:val="090349C6"/>
    <w:rsid w:val="09181FD0"/>
    <w:rsid w:val="09227913"/>
    <w:rsid w:val="092317C3"/>
    <w:rsid w:val="092C6510"/>
    <w:rsid w:val="093279FA"/>
    <w:rsid w:val="093648E0"/>
    <w:rsid w:val="094178ED"/>
    <w:rsid w:val="094A75AE"/>
    <w:rsid w:val="095011E8"/>
    <w:rsid w:val="095D4962"/>
    <w:rsid w:val="09AB31EA"/>
    <w:rsid w:val="09AD4B52"/>
    <w:rsid w:val="09B82945"/>
    <w:rsid w:val="09B83690"/>
    <w:rsid w:val="09C20A95"/>
    <w:rsid w:val="09C26668"/>
    <w:rsid w:val="09C2779D"/>
    <w:rsid w:val="09C7278A"/>
    <w:rsid w:val="09E71AAC"/>
    <w:rsid w:val="09EB6773"/>
    <w:rsid w:val="09EB7A06"/>
    <w:rsid w:val="0A2934C4"/>
    <w:rsid w:val="0A4C30CE"/>
    <w:rsid w:val="0A4F5833"/>
    <w:rsid w:val="0A5D0409"/>
    <w:rsid w:val="0A5E44BB"/>
    <w:rsid w:val="0A5E4E37"/>
    <w:rsid w:val="0A64367E"/>
    <w:rsid w:val="0A643CD1"/>
    <w:rsid w:val="0A887DC5"/>
    <w:rsid w:val="0A8A5D55"/>
    <w:rsid w:val="0A8D6FE9"/>
    <w:rsid w:val="0AA562D2"/>
    <w:rsid w:val="0AA7695A"/>
    <w:rsid w:val="0AB3441E"/>
    <w:rsid w:val="0AD21D89"/>
    <w:rsid w:val="0AF243FD"/>
    <w:rsid w:val="0AFF1A63"/>
    <w:rsid w:val="0B2807F6"/>
    <w:rsid w:val="0B2F6602"/>
    <w:rsid w:val="0B337EC3"/>
    <w:rsid w:val="0B4552D8"/>
    <w:rsid w:val="0B4D0C7B"/>
    <w:rsid w:val="0B7C19C8"/>
    <w:rsid w:val="0B913E52"/>
    <w:rsid w:val="0BAE3A4B"/>
    <w:rsid w:val="0BB862B0"/>
    <w:rsid w:val="0BBC40ED"/>
    <w:rsid w:val="0BC94E28"/>
    <w:rsid w:val="0BD61AC3"/>
    <w:rsid w:val="0BE86B67"/>
    <w:rsid w:val="0BFB409B"/>
    <w:rsid w:val="0C0205D4"/>
    <w:rsid w:val="0C202D8C"/>
    <w:rsid w:val="0C245DEB"/>
    <w:rsid w:val="0C276B23"/>
    <w:rsid w:val="0C4065B0"/>
    <w:rsid w:val="0C5C6F7A"/>
    <w:rsid w:val="0C6C7C78"/>
    <w:rsid w:val="0C993B6B"/>
    <w:rsid w:val="0CE04F32"/>
    <w:rsid w:val="0D056450"/>
    <w:rsid w:val="0D0A32D3"/>
    <w:rsid w:val="0D0E44A2"/>
    <w:rsid w:val="0D2577BC"/>
    <w:rsid w:val="0D5272FB"/>
    <w:rsid w:val="0D5C3BAE"/>
    <w:rsid w:val="0D5F2F55"/>
    <w:rsid w:val="0D626680"/>
    <w:rsid w:val="0D7A2D63"/>
    <w:rsid w:val="0D8D3AF3"/>
    <w:rsid w:val="0D911911"/>
    <w:rsid w:val="0D9A635E"/>
    <w:rsid w:val="0D9B2294"/>
    <w:rsid w:val="0DB525BE"/>
    <w:rsid w:val="0DBC757D"/>
    <w:rsid w:val="0DD54857"/>
    <w:rsid w:val="0DE114BE"/>
    <w:rsid w:val="0DEB2667"/>
    <w:rsid w:val="0DEB449A"/>
    <w:rsid w:val="0DEC49C1"/>
    <w:rsid w:val="0E0A4B52"/>
    <w:rsid w:val="0E0B4D7A"/>
    <w:rsid w:val="0E164DE0"/>
    <w:rsid w:val="0E26217E"/>
    <w:rsid w:val="0E3467BF"/>
    <w:rsid w:val="0E462209"/>
    <w:rsid w:val="0E463428"/>
    <w:rsid w:val="0E504C12"/>
    <w:rsid w:val="0E523F84"/>
    <w:rsid w:val="0E87115C"/>
    <w:rsid w:val="0EA161A3"/>
    <w:rsid w:val="0EBD26E1"/>
    <w:rsid w:val="0EC5795B"/>
    <w:rsid w:val="0ED6639F"/>
    <w:rsid w:val="0EE76204"/>
    <w:rsid w:val="0EEF008D"/>
    <w:rsid w:val="0EF34A1D"/>
    <w:rsid w:val="0EF74A8B"/>
    <w:rsid w:val="0EFD5904"/>
    <w:rsid w:val="0F01394D"/>
    <w:rsid w:val="0F045E55"/>
    <w:rsid w:val="0F2317FD"/>
    <w:rsid w:val="0F3F32F4"/>
    <w:rsid w:val="0F475940"/>
    <w:rsid w:val="0F5C2D01"/>
    <w:rsid w:val="0F616072"/>
    <w:rsid w:val="0F8815F2"/>
    <w:rsid w:val="0F904811"/>
    <w:rsid w:val="0F914E4F"/>
    <w:rsid w:val="0F9D2849"/>
    <w:rsid w:val="0FA938B5"/>
    <w:rsid w:val="0FAE0C31"/>
    <w:rsid w:val="0FAF15C9"/>
    <w:rsid w:val="0FCB3B79"/>
    <w:rsid w:val="0FE25F5E"/>
    <w:rsid w:val="100F29D3"/>
    <w:rsid w:val="10176537"/>
    <w:rsid w:val="102D5307"/>
    <w:rsid w:val="102F5D52"/>
    <w:rsid w:val="102F7469"/>
    <w:rsid w:val="1039409C"/>
    <w:rsid w:val="103A4869"/>
    <w:rsid w:val="10454825"/>
    <w:rsid w:val="104B1F1B"/>
    <w:rsid w:val="10591E01"/>
    <w:rsid w:val="105B06DC"/>
    <w:rsid w:val="106043EC"/>
    <w:rsid w:val="107468A0"/>
    <w:rsid w:val="107D6C9A"/>
    <w:rsid w:val="108F640B"/>
    <w:rsid w:val="10980010"/>
    <w:rsid w:val="109B076D"/>
    <w:rsid w:val="10A8116E"/>
    <w:rsid w:val="10B47D2B"/>
    <w:rsid w:val="10B85378"/>
    <w:rsid w:val="10C8418F"/>
    <w:rsid w:val="10D2217C"/>
    <w:rsid w:val="10EB50FD"/>
    <w:rsid w:val="1107542D"/>
    <w:rsid w:val="110B4B3D"/>
    <w:rsid w:val="111A1973"/>
    <w:rsid w:val="11255F87"/>
    <w:rsid w:val="11397DE9"/>
    <w:rsid w:val="115C5558"/>
    <w:rsid w:val="117E0591"/>
    <w:rsid w:val="11822D84"/>
    <w:rsid w:val="11837332"/>
    <w:rsid w:val="11863282"/>
    <w:rsid w:val="1191707F"/>
    <w:rsid w:val="11A80594"/>
    <w:rsid w:val="11B573B5"/>
    <w:rsid w:val="120F63B4"/>
    <w:rsid w:val="121342E4"/>
    <w:rsid w:val="121C43AB"/>
    <w:rsid w:val="12465655"/>
    <w:rsid w:val="126A2F75"/>
    <w:rsid w:val="126B414A"/>
    <w:rsid w:val="12831BBF"/>
    <w:rsid w:val="129C40D0"/>
    <w:rsid w:val="12A55339"/>
    <w:rsid w:val="12BD1387"/>
    <w:rsid w:val="12BE4F9E"/>
    <w:rsid w:val="12C13661"/>
    <w:rsid w:val="12C8488E"/>
    <w:rsid w:val="12DE2A6F"/>
    <w:rsid w:val="12E62E92"/>
    <w:rsid w:val="12F63154"/>
    <w:rsid w:val="130C644D"/>
    <w:rsid w:val="1317485A"/>
    <w:rsid w:val="1318118F"/>
    <w:rsid w:val="132E3545"/>
    <w:rsid w:val="13316C0C"/>
    <w:rsid w:val="13452497"/>
    <w:rsid w:val="13461469"/>
    <w:rsid w:val="1349653C"/>
    <w:rsid w:val="137D7EA2"/>
    <w:rsid w:val="138935C9"/>
    <w:rsid w:val="139B4DCB"/>
    <w:rsid w:val="13A34A4F"/>
    <w:rsid w:val="13BC0315"/>
    <w:rsid w:val="13CF703D"/>
    <w:rsid w:val="13D8204A"/>
    <w:rsid w:val="13E863ED"/>
    <w:rsid w:val="140158AC"/>
    <w:rsid w:val="141A400F"/>
    <w:rsid w:val="141D114F"/>
    <w:rsid w:val="142B7442"/>
    <w:rsid w:val="14547EF2"/>
    <w:rsid w:val="14552997"/>
    <w:rsid w:val="145B1312"/>
    <w:rsid w:val="14717D6E"/>
    <w:rsid w:val="14885F3F"/>
    <w:rsid w:val="14A5124C"/>
    <w:rsid w:val="14A756FA"/>
    <w:rsid w:val="14B630C0"/>
    <w:rsid w:val="14D01CD8"/>
    <w:rsid w:val="14E30159"/>
    <w:rsid w:val="14F17E25"/>
    <w:rsid w:val="14F85741"/>
    <w:rsid w:val="14FC0093"/>
    <w:rsid w:val="15105212"/>
    <w:rsid w:val="151F6D68"/>
    <w:rsid w:val="1554496B"/>
    <w:rsid w:val="15624D66"/>
    <w:rsid w:val="159245C0"/>
    <w:rsid w:val="15E70A6A"/>
    <w:rsid w:val="16016412"/>
    <w:rsid w:val="16134BA4"/>
    <w:rsid w:val="162F6DB0"/>
    <w:rsid w:val="16437A7A"/>
    <w:rsid w:val="16454F25"/>
    <w:rsid w:val="165374EA"/>
    <w:rsid w:val="166F2B12"/>
    <w:rsid w:val="16A371EB"/>
    <w:rsid w:val="16E17B3A"/>
    <w:rsid w:val="16FB2AFC"/>
    <w:rsid w:val="1703208A"/>
    <w:rsid w:val="17503148"/>
    <w:rsid w:val="17580FB1"/>
    <w:rsid w:val="17660D0D"/>
    <w:rsid w:val="17780477"/>
    <w:rsid w:val="1795503D"/>
    <w:rsid w:val="17AF283E"/>
    <w:rsid w:val="17D37545"/>
    <w:rsid w:val="17D55E74"/>
    <w:rsid w:val="180B0542"/>
    <w:rsid w:val="180E1B25"/>
    <w:rsid w:val="181364D5"/>
    <w:rsid w:val="18142C37"/>
    <w:rsid w:val="181A1803"/>
    <w:rsid w:val="181C6DCE"/>
    <w:rsid w:val="18407E33"/>
    <w:rsid w:val="184336AB"/>
    <w:rsid w:val="185329DA"/>
    <w:rsid w:val="185E1A44"/>
    <w:rsid w:val="186A345D"/>
    <w:rsid w:val="18734D51"/>
    <w:rsid w:val="187A5B55"/>
    <w:rsid w:val="18896838"/>
    <w:rsid w:val="18B22B8F"/>
    <w:rsid w:val="18C1150C"/>
    <w:rsid w:val="18CC28FF"/>
    <w:rsid w:val="18CD1236"/>
    <w:rsid w:val="18FE401D"/>
    <w:rsid w:val="19143E6E"/>
    <w:rsid w:val="192B52B8"/>
    <w:rsid w:val="196A0C68"/>
    <w:rsid w:val="197524CC"/>
    <w:rsid w:val="197944FE"/>
    <w:rsid w:val="19845F38"/>
    <w:rsid w:val="198C07BF"/>
    <w:rsid w:val="1991502F"/>
    <w:rsid w:val="199E30FD"/>
    <w:rsid w:val="19AA5BA8"/>
    <w:rsid w:val="19AE2BE4"/>
    <w:rsid w:val="19AE5629"/>
    <w:rsid w:val="1A0615D3"/>
    <w:rsid w:val="1A0B3EB2"/>
    <w:rsid w:val="1A140DF4"/>
    <w:rsid w:val="1A1670E6"/>
    <w:rsid w:val="1A264B6B"/>
    <w:rsid w:val="1A2D22E7"/>
    <w:rsid w:val="1A381122"/>
    <w:rsid w:val="1A700B07"/>
    <w:rsid w:val="1A72615C"/>
    <w:rsid w:val="1AA128F2"/>
    <w:rsid w:val="1AB62AC0"/>
    <w:rsid w:val="1AB91D49"/>
    <w:rsid w:val="1ABC044C"/>
    <w:rsid w:val="1AC70558"/>
    <w:rsid w:val="1ACA2224"/>
    <w:rsid w:val="1ACC01DF"/>
    <w:rsid w:val="1AD75499"/>
    <w:rsid w:val="1AF11404"/>
    <w:rsid w:val="1B0727AD"/>
    <w:rsid w:val="1B0D5454"/>
    <w:rsid w:val="1B1F27C9"/>
    <w:rsid w:val="1B266951"/>
    <w:rsid w:val="1B326C8A"/>
    <w:rsid w:val="1B416DC3"/>
    <w:rsid w:val="1B524220"/>
    <w:rsid w:val="1B591D02"/>
    <w:rsid w:val="1B597856"/>
    <w:rsid w:val="1B783F17"/>
    <w:rsid w:val="1BB2476C"/>
    <w:rsid w:val="1BBF60E8"/>
    <w:rsid w:val="1BC67891"/>
    <w:rsid w:val="1C180E40"/>
    <w:rsid w:val="1C3947A5"/>
    <w:rsid w:val="1C532E82"/>
    <w:rsid w:val="1C8B314F"/>
    <w:rsid w:val="1C920453"/>
    <w:rsid w:val="1CB1526C"/>
    <w:rsid w:val="1CCB6EA4"/>
    <w:rsid w:val="1CCF3C1F"/>
    <w:rsid w:val="1CD576CE"/>
    <w:rsid w:val="1CE16A73"/>
    <w:rsid w:val="1CFD0378"/>
    <w:rsid w:val="1D0A5719"/>
    <w:rsid w:val="1D0D13FE"/>
    <w:rsid w:val="1D0D6C88"/>
    <w:rsid w:val="1D131801"/>
    <w:rsid w:val="1D5D6141"/>
    <w:rsid w:val="1D5E3E64"/>
    <w:rsid w:val="1D612450"/>
    <w:rsid w:val="1D633E6A"/>
    <w:rsid w:val="1D652315"/>
    <w:rsid w:val="1D7C6E5F"/>
    <w:rsid w:val="1DA80910"/>
    <w:rsid w:val="1DB364B7"/>
    <w:rsid w:val="1DB94BC1"/>
    <w:rsid w:val="1DBF520D"/>
    <w:rsid w:val="1DF11603"/>
    <w:rsid w:val="1DF11C30"/>
    <w:rsid w:val="1E017EA3"/>
    <w:rsid w:val="1E0E5925"/>
    <w:rsid w:val="1E303A33"/>
    <w:rsid w:val="1E40249A"/>
    <w:rsid w:val="1E57282B"/>
    <w:rsid w:val="1E587E2B"/>
    <w:rsid w:val="1E6419E3"/>
    <w:rsid w:val="1E6552B6"/>
    <w:rsid w:val="1EC17F8C"/>
    <w:rsid w:val="1ECE434F"/>
    <w:rsid w:val="1ED316EA"/>
    <w:rsid w:val="1EEA392E"/>
    <w:rsid w:val="1F2D7C9A"/>
    <w:rsid w:val="1F320093"/>
    <w:rsid w:val="1F390646"/>
    <w:rsid w:val="1F4477E9"/>
    <w:rsid w:val="1F486D12"/>
    <w:rsid w:val="1F6A7172"/>
    <w:rsid w:val="1F8550E9"/>
    <w:rsid w:val="1F8B176A"/>
    <w:rsid w:val="1F974746"/>
    <w:rsid w:val="1F9E6301"/>
    <w:rsid w:val="1FB6708F"/>
    <w:rsid w:val="1FDA33FE"/>
    <w:rsid w:val="1FE31192"/>
    <w:rsid w:val="200B0249"/>
    <w:rsid w:val="201C4A65"/>
    <w:rsid w:val="203F7C1A"/>
    <w:rsid w:val="20402B2C"/>
    <w:rsid w:val="205F7B5E"/>
    <w:rsid w:val="208745AE"/>
    <w:rsid w:val="209B468D"/>
    <w:rsid w:val="20BD6188"/>
    <w:rsid w:val="20BE5E49"/>
    <w:rsid w:val="20CC3C21"/>
    <w:rsid w:val="20CF0981"/>
    <w:rsid w:val="21022973"/>
    <w:rsid w:val="211D3D9B"/>
    <w:rsid w:val="2127560A"/>
    <w:rsid w:val="212E0396"/>
    <w:rsid w:val="213A394D"/>
    <w:rsid w:val="214970BD"/>
    <w:rsid w:val="21696C10"/>
    <w:rsid w:val="216A567F"/>
    <w:rsid w:val="2184739D"/>
    <w:rsid w:val="218477C6"/>
    <w:rsid w:val="21C36FF6"/>
    <w:rsid w:val="21DB77BC"/>
    <w:rsid w:val="21ED07DF"/>
    <w:rsid w:val="22046425"/>
    <w:rsid w:val="220B1D60"/>
    <w:rsid w:val="221B04AF"/>
    <w:rsid w:val="221B31D1"/>
    <w:rsid w:val="222114D3"/>
    <w:rsid w:val="22617643"/>
    <w:rsid w:val="22644F7C"/>
    <w:rsid w:val="22823A8B"/>
    <w:rsid w:val="22874E5D"/>
    <w:rsid w:val="228C5BE8"/>
    <w:rsid w:val="22954931"/>
    <w:rsid w:val="22CD11C8"/>
    <w:rsid w:val="22DD1EE6"/>
    <w:rsid w:val="22E32F8B"/>
    <w:rsid w:val="231B7612"/>
    <w:rsid w:val="231E3296"/>
    <w:rsid w:val="232520C0"/>
    <w:rsid w:val="23277EA5"/>
    <w:rsid w:val="2334208C"/>
    <w:rsid w:val="233833C4"/>
    <w:rsid w:val="23520806"/>
    <w:rsid w:val="235B5D17"/>
    <w:rsid w:val="235B63B7"/>
    <w:rsid w:val="236A65F0"/>
    <w:rsid w:val="239C5153"/>
    <w:rsid w:val="23A67730"/>
    <w:rsid w:val="23A92276"/>
    <w:rsid w:val="23D661F9"/>
    <w:rsid w:val="23E02CB3"/>
    <w:rsid w:val="23F20BD3"/>
    <w:rsid w:val="24021BFF"/>
    <w:rsid w:val="2421602B"/>
    <w:rsid w:val="24226F1F"/>
    <w:rsid w:val="2423658A"/>
    <w:rsid w:val="24340F6E"/>
    <w:rsid w:val="24611831"/>
    <w:rsid w:val="246D5331"/>
    <w:rsid w:val="24711DB7"/>
    <w:rsid w:val="249A4DFB"/>
    <w:rsid w:val="24B115E0"/>
    <w:rsid w:val="24C1406F"/>
    <w:rsid w:val="24CD4D58"/>
    <w:rsid w:val="24D35D98"/>
    <w:rsid w:val="24E635B0"/>
    <w:rsid w:val="25100B46"/>
    <w:rsid w:val="25170794"/>
    <w:rsid w:val="25441243"/>
    <w:rsid w:val="25671EF6"/>
    <w:rsid w:val="25855447"/>
    <w:rsid w:val="25AB0C0F"/>
    <w:rsid w:val="25F12D0B"/>
    <w:rsid w:val="25FC10A7"/>
    <w:rsid w:val="262912C1"/>
    <w:rsid w:val="26353E13"/>
    <w:rsid w:val="2639645D"/>
    <w:rsid w:val="265062D5"/>
    <w:rsid w:val="265B7D4E"/>
    <w:rsid w:val="26616C5C"/>
    <w:rsid w:val="2663780D"/>
    <w:rsid w:val="26731756"/>
    <w:rsid w:val="267B5EC9"/>
    <w:rsid w:val="268103C5"/>
    <w:rsid w:val="26887413"/>
    <w:rsid w:val="268A27BF"/>
    <w:rsid w:val="26986331"/>
    <w:rsid w:val="26AE67B8"/>
    <w:rsid w:val="26CE7A11"/>
    <w:rsid w:val="26E12E73"/>
    <w:rsid w:val="26E962F0"/>
    <w:rsid w:val="26EB5549"/>
    <w:rsid w:val="27056F72"/>
    <w:rsid w:val="271924FE"/>
    <w:rsid w:val="272C406B"/>
    <w:rsid w:val="272F4C59"/>
    <w:rsid w:val="273D0AF3"/>
    <w:rsid w:val="27474317"/>
    <w:rsid w:val="276E78B6"/>
    <w:rsid w:val="2782492D"/>
    <w:rsid w:val="27876326"/>
    <w:rsid w:val="2797224D"/>
    <w:rsid w:val="27A07B5A"/>
    <w:rsid w:val="27AB6655"/>
    <w:rsid w:val="27B92569"/>
    <w:rsid w:val="27BB5D88"/>
    <w:rsid w:val="27C74961"/>
    <w:rsid w:val="27ED4E73"/>
    <w:rsid w:val="280923BE"/>
    <w:rsid w:val="281578DA"/>
    <w:rsid w:val="28237F33"/>
    <w:rsid w:val="282D71E0"/>
    <w:rsid w:val="28372E99"/>
    <w:rsid w:val="2855679C"/>
    <w:rsid w:val="285675DD"/>
    <w:rsid w:val="28871FA7"/>
    <w:rsid w:val="28B313BC"/>
    <w:rsid w:val="28C14169"/>
    <w:rsid w:val="290417D8"/>
    <w:rsid w:val="290709AF"/>
    <w:rsid w:val="2907122D"/>
    <w:rsid w:val="293D28BF"/>
    <w:rsid w:val="29477F79"/>
    <w:rsid w:val="297959EA"/>
    <w:rsid w:val="298B3B88"/>
    <w:rsid w:val="299362A6"/>
    <w:rsid w:val="29BA7C52"/>
    <w:rsid w:val="29D4750D"/>
    <w:rsid w:val="29ED7DBD"/>
    <w:rsid w:val="29EF63A1"/>
    <w:rsid w:val="2A227E56"/>
    <w:rsid w:val="2A2C2F12"/>
    <w:rsid w:val="2A4606EF"/>
    <w:rsid w:val="2A8C32B9"/>
    <w:rsid w:val="2ACF096E"/>
    <w:rsid w:val="2AE865D0"/>
    <w:rsid w:val="2AFA65D8"/>
    <w:rsid w:val="2B032D1A"/>
    <w:rsid w:val="2B751ACC"/>
    <w:rsid w:val="2B7579D6"/>
    <w:rsid w:val="2B926D24"/>
    <w:rsid w:val="2BAB1FB9"/>
    <w:rsid w:val="2BB37860"/>
    <w:rsid w:val="2BC65B7D"/>
    <w:rsid w:val="2BD339AC"/>
    <w:rsid w:val="2BF74D93"/>
    <w:rsid w:val="2C03776B"/>
    <w:rsid w:val="2CA91822"/>
    <w:rsid w:val="2CB31F03"/>
    <w:rsid w:val="2CC116B6"/>
    <w:rsid w:val="2CF07851"/>
    <w:rsid w:val="2CF66F70"/>
    <w:rsid w:val="2CFD4ADE"/>
    <w:rsid w:val="2D00755E"/>
    <w:rsid w:val="2D1430F5"/>
    <w:rsid w:val="2D153116"/>
    <w:rsid w:val="2D590A71"/>
    <w:rsid w:val="2D5A679E"/>
    <w:rsid w:val="2D602899"/>
    <w:rsid w:val="2D753D11"/>
    <w:rsid w:val="2D901564"/>
    <w:rsid w:val="2DAE4338"/>
    <w:rsid w:val="2DAF1CE4"/>
    <w:rsid w:val="2DAF38B9"/>
    <w:rsid w:val="2DF232E2"/>
    <w:rsid w:val="2E245C93"/>
    <w:rsid w:val="2E2A7518"/>
    <w:rsid w:val="2E335560"/>
    <w:rsid w:val="2E351415"/>
    <w:rsid w:val="2E396294"/>
    <w:rsid w:val="2E412694"/>
    <w:rsid w:val="2E574F4F"/>
    <w:rsid w:val="2E667D77"/>
    <w:rsid w:val="2E7B15D2"/>
    <w:rsid w:val="2E914807"/>
    <w:rsid w:val="2E932665"/>
    <w:rsid w:val="2E955BB6"/>
    <w:rsid w:val="2E984242"/>
    <w:rsid w:val="2EAA2D62"/>
    <w:rsid w:val="2EB107BE"/>
    <w:rsid w:val="2EBA5161"/>
    <w:rsid w:val="2EBC338A"/>
    <w:rsid w:val="2EE00330"/>
    <w:rsid w:val="2EE76F81"/>
    <w:rsid w:val="2EF85B8B"/>
    <w:rsid w:val="2F6F45D6"/>
    <w:rsid w:val="2F711C55"/>
    <w:rsid w:val="2F8041B1"/>
    <w:rsid w:val="2F924407"/>
    <w:rsid w:val="2F9A2083"/>
    <w:rsid w:val="2F9F06AF"/>
    <w:rsid w:val="2FB12ABE"/>
    <w:rsid w:val="2FCA2769"/>
    <w:rsid w:val="2FCC455E"/>
    <w:rsid w:val="2FE44681"/>
    <w:rsid w:val="2FF83C8B"/>
    <w:rsid w:val="2FFF0C17"/>
    <w:rsid w:val="300C686C"/>
    <w:rsid w:val="302A169B"/>
    <w:rsid w:val="303269F2"/>
    <w:rsid w:val="30375EDD"/>
    <w:rsid w:val="303D6AF1"/>
    <w:rsid w:val="305D0DD0"/>
    <w:rsid w:val="307C256C"/>
    <w:rsid w:val="30854E1F"/>
    <w:rsid w:val="30864F15"/>
    <w:rsid w:val="308A3111"/>
    <w:rsid w:val="30917F14"/>
    <w:rsid w:val="30AE6F5C"/>
    <w:rsid w:val="30C17CCA"/>
    <w:rsid w:val="30C7388E"/>
    <w:rsid w:val="30CD152B"/>
    <w:rsid w:val="30D44167"/>
    <w:rsid w:val="30F04710"/>
    <w:rsid w:val="310A7B85"/>
    <w:rsid w:val="3114263B"/>
    <w:rsid w:val="3125216B"/>
    <w:rsid w:val="3133729D"/>
    <w:rsid w:val="31452611"/>
    <w:rsid w:val="31682117"/>
    <w:rsid w:val="3191739F"/>
    <w:rsid w:val="319B7ED2"/>
    <w:rsid w:val="31A85424"/>
    <w:rsid w:val="31BA524A"/>
    <w:rsid w:val="31C56F47"/>
    <w:rsid w:val="31CD474B"/>
    <w:rsid w:val="31E65F9F"/>
    <w:rsid w:val="31EE07D7"/>
    <w:rsid w:val="32021BE2"/>
    <w:rsid w:val="32153577"/>
    <w:rsid w:val="321643EA"/>
    <w:rsid w:val="3217122F"/>
    <w:rsid w:val="3227412D"/>
    <w:rsid w:val="32317832"/>
    <w:rsid w:val="325A3539"/>
    <w:rsid w:val="327C1085"/>
    <w:rsid w:val="328163C0"/>
    <w:rsid w:val="328C6AF0"/>
    <w:rsid w:val="32913649"/>
    <w:rsid w:val="329F4C53"/>
    <w:rsid w:val="32A05F0D"/>
    <w:rsid w:val="32AB2DB5"/>
    <w:rsid w:val="32BB5103"/>
    <w:rsid w:val="32BC491E"/>
    <w:rsid w:val="32C936BB"/>
    <w:rsid w:val="32E128E3"/>
    <w:rsid w:val="32FE512A"/>
    <w:rsid w:val="33017FB5"/>
    <w:rsid w:val="33095348"/>
    <w:rsid w:val="33412B66"/>
    <w:rsid w:val="33526CCA"/>
    <w:rsid w:val="3371169F"/>
    <w:rsid w:val="33912185"/>
    <w:rsid w:val="33FB683B"/>
    <w:rsid w:val="340340F8"/>
    <w:rsid w:val="343105A9"/>
    <w:rsid w:val="344F5887"/>
    <w:rsid w:val="34575CF4"/>
    <w:rsid w:val="34696144"/>
    <w:rsid w:val="346A04B3"/>
    <w:rsid w:val="348405EC"/>
    <w:rsid w:val="3488380E"/>
    <w:rsid w:val="34A33241"/>
    <w:rsid w:val="34B22AAF"/>
    <w:rsid w:val="34BA08E0"/>
    <w:rsid w:val="34C53E58"/>
    <w:rsid w:val="34D65E7D"/>
    <w:rsid w:val="34DA3A5A"/>
    <w:rsid w:val="34DD5E13"/>
    <w:rsid w:val="34F4137E"/>
    <w:rsid w:val="34F964FF"/>
    <w:rsid w:val="350118C0"/>
    <w:rsid w:val="354F2038"/>
    <w:rsid w:val="354F7405"/>
    <w:rsid w:val="356C22C1"/>
    <w:rsid w:val="35704841"/>
    <w:rsid w:val="3593776E"/>
    <w:rsid w:val="35A00EE7"/>
    <w:rsid w:val="35A308EE"/>
    <w:rsid w:val="35FF146F"/>
    <w:rsid w:val="36024934"/>
    <w:rsid w:val="361536C8"/>
    <w:rsid w:val="361655BD"/>
    <w:rsid w:val="36170673"/>
    <w:rsid w:val="363701EC"/>
    <w:rsid w:val="36464507"/>
    <w:rsid w:val="36485A0B"/>
    <w:rsid w:val="365232C8"/>
    <w:rsid w:val="36991F4B"/>
    <w:rsid w:val="369D5101"/>
    <w:rsid w:val="36C15657"/>
    <w:rsid w:val="36C54C70"/>
    <w:rsid w:val="36CB76CA"/>
    <w:rsid w:val="36E95ABB"/>
    <w:rsid w:val="3722651D"/>
    <w:rsid w:val="37575291"/>
    <w:rsid w:val="37743126"/>
    <w:rsid w:val="377962D7"/>
    <w:rsid w:val="37814281"/>
    <w:rsid w:val="37A05A1E"/>
    <w:rsid w:val="37A1105D"/>
    <w:rsid w:val="37C13D2A"/>
    <w:rsid w:val="37CD3592"/>
    <w:rsid w:val="37D661EC"/>
    <w:rsid w:val="37E85824"/>
    <w:rsid w:val="38674DB9"/>
    <w:rsid w:val="3869588A"/>
    <w:rsid w:val="38730F30"/>
    <w:rsid w:val="38817BCB"/>
    <w:rsid w:val="388307DF"/>
    <w:rsid w:val="38AD158E"/>
    <w:rsid w:val="38E01AF8"/>
    <w:rsid w:val="38E46C0F"/>
    <w:rsid w:val="39027598"/>
    <w:rsid w:val="39097448"/>
    <w:rsid w:val="39353FB4"/>
    <w:rsid w:val="39502830"/>
    <w:rsid w:val="39542899"/>
    <w:rsid w:val="395A1C7B"/>
    <w:rsid w:val="398D752D"/>
    <w:rsid w:val="399D4FA4"/>
    <w:rsid w:val="39A804A3"/>
    <w:rsid w:val="39C44CE6"/>
    <w:rsid w:val="39DB1590"/>
    <w:rsid w:val="39F7789C"/>
    <w:rsid w:val="39FD397C"/>
    <w:rsid w:val="3A185654"/>
    <w:rsid w:val="3A2B51CE"/>
    <w:rsid w:val="3A2C4D61"/>
    <w:rsid w:val="3A2D50CE"/>
    <w:rsid w:val="3A2E0275"/>
    <w:rsid w:val="3A545DFF"/>
    <w:rsid w:val="3A5C44CE"/>
    <w:rsid w:val="3A6B6BA9"/>
    <w:rsid w:val="3AB54EAC"/>
    <w:rsid w:val="3AC07D4A"/>
    <w:rsid w:val="3AE60519"/>
    <w:rsid w:val="3AF402F1"/>
    <w:rsid w:val="3AF633C8"/>
    <w:rsid w:val="3B1642B3"/>
    <w:rsid w:val="3B2E0807"/>
    <w:rsid w:val="3B465C8C"/>
    <w:rsid w:val="3B5A5964"/>
    <w:rsid w:val="3B7F359C"/>
    <w:rsid w:val="3BA367EE"/>
    <w:rsid w:val="3BB86659"/>
    <w:rsid w:val="3BC471A5"/>
    <w:rsid w:val="3BCC6C26"/>
    <w:rsid w:val="3BFE1366"/>
    <w:rsid w:val="3C7578F2"/>
    <w:rsid w:val="3C9132DB"/>
    <w:rsid w:val="3C98513F"/>
    <w:rsid w:val="3CCF1E9C"/>
    <w:rsid w:val="3CE00FF2"/>
    <w:rsid w:val="3D0F7EF5"/>
    <w:rsid w:val="3D312380"/>
    <w:rsid w:val="3D3E24E6"/>
    <w:rsid w:val="3D452C0F"/>
    <w:rsid w:val="3D614C3F"/>
    <w:rsid w:val="3D6278F2"/>
    <w:rsid w:val="3DA45717"/>
    <w:rsid w:val="3DA54D46"/>
    <w:rsid w:val="3DBA09EA"/>
    <w:rsid w:val="3DC703BE"/>
    <w:rsid w:val="3DD10DF0"/>
    <w:rsid w:val="3DEF7125"/>
    <w:rsid w:val="3DF6499A"/>
    <w:rsid w:val="3E0963E7"/>
    <w:rsid w:val="3E125A44"/>
    <w:rsid w:val="3E4E7444"/>
    <w:rsid w:val="3E572988"/>
    <w:rsid w:val="3E8061C5"/>
    <w:rsid w:val="3EA7548B"/>
    <w:rsid w:val="3EB55CCF"/>
    <w:rsid w:val="3EC94CCE"/>
    <w:rsid w:val="3ED048CE"/>
    <w:rsid w:val="3ED742E8"/>
    <w:rsid w:val="3EE07C90"/>
    <w:rsid w:val="3EE416DA"/>
    <w:rsid w:val="3EF33996"/>
    <w:rsid w:val="3F037314"/>
    <w:rsid w:val="3F0722A9"/>
    <w:rsid w:val="3F562135"/>
    <w:rsid w:val="3F6D3E68"/>
    <w:rsid w:val="3F7816F1"/>
    <w:rsid w:val="3F78684C"/>
    <w:rsid w:val="3F81676C"/>
    <w:rsid w:val="3FAA1462"/>
    <w:rsid w:val="3FB11B85"/>
    <w:rsid w:val="3FB27D7A"/>
    <w:rsid w:val="3FBD4987"/>
    <w:rsid w:val="3FC156C8"/>
    <w:rsid w:val="3FF82D1A"/>
    <w:rsid w:val="3FFF435A"/>
    <w:rsid w:val="400627C1"/>
    <w:rsid w:val="4006633F"/>
    <w:rsid w:val="400800D3"/>
    <w:rsid w:val="40152E12"/>
    <w:rsid w:val="402006C6"/>
    <w:rsid w:val="402D0D45"/>
    <w:rsid w:val="40353457"/>
    <w:rsid w:val="405F1799"/>
    <w:rsid w:val="406039AC"/>
    <w:rsid w:val="406366FC"/>
    <w:rsid w:val="407F6B0F"/>
    <w:rsid w:val="40B419AE"/>
    <w:rsid w:val="40BA5586"/>
    <w:rsid w:val="40BB2489"/>
    <w:rsid w:val="40E21729"/>
    <w:rsid w:val="40FB4C98"/>
    <w:rsid w:val="41022455"/>
    <w:rsid w:val="41164FFD"/>
    <w:rsid w:val="413139BA"/>
    <w:rsid w:val="41320E14"/>
    <w:rsid w:val="41520646"/>
    <w:rsid w:val="415648AD"/>
    <w:rsid w:val="41591089"/>
    <w:rsid w:val="416278F3"/>
    <w:rsid w:val="417B6222"/>
    <w:rsid w:val="41872B3C"/>
    <w:rsid w:val="418E2428"/>
    <w:rsid w:val="4190579F"/>
    <w:rsid w:val="41A16BB9"/>
    <w:rsid w:val="41AE496B"/>
    <w:rsid w:val="41C51803"/>
    <w:rsid w:val="41C55D37"/>
    <w:rsid w:val="41CA4B88"/>
    <w:rsid w:val="41EB26E2"/>
    <w:rsid w:val="420E525E"/>
    <w:rsid w:val="420E6CFF"/>
    <w:rsid w:val="421D2905"/>
    <w:rsid w:val="42320356"/>
    <w:rsid w:val="424D29D6"/>
    <w:rsid w:val="4250353B"/>
    <w:rsid w:val="42A3745B"/>
    <w:rsid w:val="42A76A8C"/>
    <w:rsid w:val="42BE1530"/>
    <w:rsid w:val="42C57913"/>
    <w:rsid w:val="42D55DF9"/>
    <w:rsid w:val="431445CD"/>
    <w:rsid w:val="432B0B1F"/>
    <w:rsid w:val="435058D1"/>
    <w:rsid w:val="435D4B44"/>
    <w:rsid w:val="435E688A"/>
    <w:rsid w:val="43643E7C"/>
    <w:rsid w:val="439D239A"/>
    <w:rsid w:val="43CE4A28"/>
    <w:rsid w:val="43CE73CB"/>
    <w:rsid w:val="43EB7439"/>
    <w:rsid w:val="44093E6B"/>
    <w:rsid w:val="442477ED"/>
    <w:rsid w:val="44650C01"/>
    <w:rsid w:val="446A091C"/>
    <w:rsid w:val="44886012"/>
    <w:rsid w:val="4493691A"/>
    <w:rsid w:val="44A74FA0"/>
    <w:rsid w:val="44B1693C"/>
    <w:rsid w:val="44B67908"/>
    <w:rsid w:val="44D119EC"/>
    <w:rsid w:val="44D77F4A"/>
    <w:rsid w:val="44E22416"/>
    <w:rsid w:val="45220CD9"/>
    <w:rsid w:val="454B4045"/>
    <w:rsid w:val="455F5C29"/>
    <w:rsid w:val="456A4B95"/>
    <w:rsid w:val="45706C73"/>
    <w:rsid w:val="457F3FEF"/>
    <w:rsid w:val="4586626C"/>
    <w:rsid w:val="45874893"/>
    <w:rsid w:val="45CF7D4A"/>
    <w:rsid w:val="45D55E17"/>
    <w:rsid w:val="45DC505D"/>
    <w:rsid w:val="45E03EBF"/>
    <w:rsid w:val="45F16106"/>
    <w:rsid w:val="45FB7C4D"/>
    <w:rsid w:val="46575A89"/>
    <w:rsid w:val="46653778"/>
    <w:rsid w:val="466D1E1B"/>
    <w:rsid w:val="46867EAF"/>
    <w:rsid w:val="46957658"/>
    <w:rsid w:val="469A12FF"/>
    <w:rsid w:val="46CA43F6"/>
    <w:rsid w:val="46D45EB1"/>
    <w:rsid w:val="46EF66E4"/>
    <w:rsid w:val="46F77948"/>
    <w:rsid w:val="47263148"/>
    <w:rsid w:val="47484073"/>
    <w:rsid w:val="47520AEC"/>
    <w:rsid w:val="47571C33"/>
    <w:rsid w:val="47605F49"/>
    <w:rsid w:val="4782344B"/>
    <w:rsid w:val="479318A4"/>
    <w:rsid w:val="47B24F42"/>
    <w:rsid w:val="48077272"/>
    <w:rsid w:val="480C4298"/>
    <w:rsid w:val="481745C7"/>
    <w:rsid w:val="48210DB9"/>
    <w:rsid w:val="48291AFF"/>
    <w:rsid w:val="482F101D"/>
    <w:rsid w:val="484401C1"/>
    <w:rsid w:val="48882523"/>
    <w:rsid w:val="489074B1"/>
    <w:rsid w:val="48991019"/>
    <w:rsid w:val="48C21256"/>
    <w:rsid w:val="48F357B2"/>
    <w:rsid w:val="4900186A"/>
    <w:rsid w:val="49203FF1"/>
    <w:rsid w:val="4927089D"/>
    <w:rsid w:val="492E4A83"/>
    <w:rsid w:val="493B76FD"/>
    <w:rsid w:val="4950769A"/>
    <w:rsid w:val="495358AA"/>
    <w:rsid w:val="49580789"/>
    <w:rsid w:val="49611BE3"/>
    <w:rsid w:val="49635E19"/>
    <w:rsid w:val="496D3E2B"/>
    <w:rsid w:val="497E2604"/>
    <w:rsid w:val="49A52022"/>
    <w:rsid w:val="49C20F63"/>
    <w:rsid w:val="49C93B0E"/>
    <w:rsid w:val="49E24677"/>
    <w:rsid w:val="49E95701"/>
    <w:rsid w:val="49FE426C"/>
    <w:rsid w:val="4A182EAB"/>
    <w:rsid w:val="4A416F3D"/>
    <w:rsid w:val="4A545317"/>
    <w:rsid w:val="4A592AC6"/>
    <w:rsid w:val="4A647DC8"/>
    <w:rsid w:val="4A6F7A6D"/>
    <w:rsid w:val="4A714B00"/>
    <w:rsid w:val="4A8E1F9F"/>
    <w:rsid w:val="4AE45BE9"/>
    <w:rsid w:val="4AE6067A"/>
    <w:rsid w:val="4AF97B01"/>
    <w:rsid w:val="4B301234"/>
    <w:rsid w:val="4B3244C7"/>
    <w:rsid w:val="4B3B011A"/>
    <w:rsid w:val="4B3D5C53"/>
    <w:rsid w:val="4B4E1A2E"/>
    <w:rsid w:val="4B604DFE"/>
    <w:rsid w:val="4B6547BC"/>
    <w:rsid w:val="4B665196"/>
    <w:rsid w:val="4B786C01"/>
    <w:rsid w:val="4B7D42EE"/>
    <w:rsid w:val="4B7D75E9"/>
    <w:rsid w:val="4B896CA2"/>
    <w:rsid w:val="4B9E483E"/>
    <w:rsid w:val="4BA56324"/>
    <w:rsid w:val="4BC105B1"/>
    <w:rsid w:val="4BD37028"/>
    <w:rsid w:val="4BE44A9C"/>
    <w:rsid w:val="4BF301B0"/>
    <w:rsid w:val="4C033B91"/>
    <w:rsid w:val="4C0B0FD8"/>
    <w:rsid w:val="4C1E01D9"/>
    <w:rsid w:val="4C1F7E1E"/>
    <w:rsid w:val="4C541DAD"/>
    <w:rsid w:val="4C560B59"/>
    <w:rsid w:val="4C594A6E"/>
    <w:rsid w:val="4C5D7124"/>
    <w:rsid w:val="4C667F8E"/>
    <w:rsid w:val="4C872021"/>
    <w:rsid w:val="4CA90829"/>
    <w:rsid w:val="4CB243FA"/>
    <w:rsid w:val="4CDF203C"/>
    <w:rsid w:val="4CE41726"/>
    <w:rsid w:val="4CE4175E"/>
    <w:rsid w:val="4CFF6BE2"/>
    <w:rsid w:val="4D0E647B"/>
    <w:rsid w:val="4D285584"/>
    <w:rsid w:val="4D2C0E40"/>
    <w:rsid w:val="4D4D5C8D"/>
    <w:rsid w:val="4D616CD5"/>
    <w:rsid w:val="4D640BB3"/>
    <w:rsid w:val="4D790255"/>
    <w:rsid w:val="4DA22B92"/>
    <w:rsid w:val="4DA32E59"/>
    <w:rsid w:val="4DAD0CCB"/>
    <w:rsid w:val="4DBB13FF"/>
    <w:rsid w:val="4DC35CA1"/>
    <w:rsid w:val="4DC466E3"/>
    <w:rsid w:val="4DD108F5"/>
    <w:rsid w:val="4DE04CCF"/>
    <w:rsid w:val="4DE32BEB"/>
    <w:rsid w:val="4DE7777B"/>
    <w:rsid w:val="4E002F8D"/>
    <w:rsid w:val="4E030E78"/>
    <w:rsid w:val="4E455AEA"/>
    <w:rsid w:val="4E613278"/>
    <w:rsid w:val="4E6D3F3F"/>
    <w:rsid w:val="4E7E5E9B"/>
    <w:rsid w:val="4E825694"/>
    <w:rsid w:val="4EDD4B15"/>
    <w:rsid w:val="4EE66D21"/>
    <w:rsid w:val="4EFA1B2A"/>
    <w:rsid w:val="4F0676CF"/>
    <w:rsid w:val="4F0D6514"/>
    <w:rsid w:val="4F0D7024"/>
    <w:rsid w:val="4F267C99"/>
    <w:rsid w:val="4F2A0D9B"/>
    <w:rsid w:val="4F2A37E7"/>
    <w:rsid w:val="4F650D25"/>
    <w:rsid w:val="4F853CCF"/>
    <w:rsid w:val="4F877265"/>
    <w:rsid w:val="4F933A5A"/>
    <w:rsid w:val="4F9976B8"/>
    <w:rsid w:val="4F9D5323"/>
    <w:rsid w:val="4FA473AF"/>
    <w:rsid w:val="4FC11578"/>
    <w:rsid w:val="4FD55EB8"/>
    <w:rsid w:val="4FFA7D74"/>
    <w:rsid w:val="50220D92"/>
    <w:rsid w:val="503A459B"/>
    <w:rsid w:val="505B524B"/>
    <w:rsid w:val="50812216"/>
    <w:rsid w:val="50827F4E"/>
    <w:rsid w:val="509C3EB0"/>
    <w:rsid w:val="50BC01D4"/>
    <w:rsid w:val="50C507B2"/>
    <w:rsid w:val="50D768A5"/>
    <w:rsid w:val="50F8623C"/>
    <w:rsid w:val="510E2E35"/>
    <w:rsid w:val="51115D63"/>
    <w:rsid w:val="511C2B97"/>
    <w:rsid w:val="513656A9"/>
    <w:rsid w:val="513C6490"/>
    <w:rsid w:val="51454BEF"/>
    <w:rsid w:val="514B06B8"/>
    <w:rsid w:val="51570920"/>
    <w:rsid w:val="51585C63"/>
    <w:rsid w:val="5172634E"/>
    <w:rsid w:val="51942173"/>
    <w:rsid w:val="51B72599"/>
    <w:rsid w:val="51BB093E"/>
    <w:rsid w:val="51CF4517"/>
    <w:rsid w:val="51E675D7"/>
    <w:rsid w:val="51EC2908"/>
    <w:rsid w:val="51ED4000"/>
    <w:rsid w:val="521F3CE9"/>
    <w:rsid w:val="522A091A"/>
    <w:rsid w:val="522E6079"/>
    <w:rsid w:val="52385026"/>
    <w:rsid w:val="52A840C4"/>
    <w:rsid w:val="52B36BFF"/>
    <w:rsid w:val="52C30809"/>
    <w:rsid w:val="52DA1087"/>
    <w:rsid w:val="52DD1F86"/>
    <w:rsid w:val="52EC7522"/>
    <w:rsid w:val="5308645A"/>
    <w:rsid w:val="53356A5C"/>
    <w:rsid w:val="53430839"/>
    <w:rsid w:val="534309A2"/>
    <w:rsid w:val="5348784C"/>
    <w:rsid w:val="535B0719"/>
    <w:rsid w:val="53760243"/>
    <w:rsid w:val="538A0A6E"/>
    <w:rsid w:val="53C2013A"/>
    <w:rsid w:val="53CB39A1"/>
    <w:rsid w:val="53F843B4"/>
    <w:rsid w:val="5413716F"/>
    <w:rsid w:val="541D0BC7"/>
    <w:rsid w:val="54223090"/>
    <w:rsid w:val="542F57D3"/>
    <w:rsid w:val="543E7E6E"/>
    <w:rsid w:val="544823A2"/>
    <w:rsid w:val="544F0B2E"/>
    <w:rsid w:val="5457149B"/>
    <w:rsid w:val="54577B35"/>
    <w:rsid w:val="545E1BF3"/>
    <w:rsid w:val="54635A25"/>
    <w:rsid w:val="54645A31"/>
    <w:rsid w:val="54851CF5"/>
    <w:rsid w:val="548F1E2D"/>
    <w:rsid w:val="54A074B9"/>
    <w:rsid w:val="54CC274D"/>
    <w:rsid w:val="54FB7B5C"/>
    <w:rsid w:val="55072E97"/>
    <w:rsid w:val="552360E9"/>
    <w:rsid w:val="555934F0"/>
    <w:rsid w:val="55594031"/>
    <w:rsid w:val="556C7BC9"/>
    <w:rsid w:val="55B0265E"/>
    <w:rsid w:val="55B90982"/>
    <w:rsid w:val="55C443D7"/>
    <w:rsid w:val="55C914EE"/>
    <w:rsid w:val="55F00510"/>
    <w:rsid w:val="560B002B"/>
    <w:rsid w:val="561041EB"/>
    <w:rsid w:val="5618644C"/>
    <w:rsid w:val="562D4E11"/>
    <w:rsid w:val="562F3225"/>
    <w:rsid w:val="56386074"/>
    <w:rsid w:val="564E7338"/>
    <w:rsid w:val="56512189"/>
    <w:rsid w:val="566C0B6A"/>
    <w:rsid w:val="56762049"/>
    <w:rsid w:val="568244DC"/>
    <w:rsid w:val="569150EC"/>
    <w:rsid w:val="56953F99"/>
    <w:rsid w:val="56D61331"/>
    <w:rsid w:val="56EF6793"/>
    <w:rsid w:val="56F27C45"/>
    <w:rsid w:val="57134443"/>
    <w:rsid w:val="572316B5"/>
    <w:rsid w:val="573D73B3"/>
    <w:rsid w:val="57425B29"/>
    <w:rsid w:val="574B15A3"/>
    <w:rsid w:val="57544EBC"/>
    <w:rsid w:val="57620DD5"/>
    <w:rsid w:val="5774038D"/>
    <w:rsid w:val="57D55697"/>
    <w:rsid w:val="57E910E9"/>
    <w:rsid w:val="57FA3A45"/>
    <w:rsid w:val="58315AF1"/>
    <w:rsid w:val="583E2228"/>
    <w:rsid w:val="58485D78"/>
    <w:rsid w:val="584D6B32"/>
    <w:rsid w:val="586645E6"/>
    <w:rsid w:val="5890585D"/>
    <w:rsid w:val="58A10161"/>
    <w:rsid w:val="58A4534D"/>
    <w:rsid w:val="58D4708A"/>
    <w:rsid w:val="58DB31B7"/>
    <w:rsid w:val="58DD4582"/>
    <w:rsid w:val="590A2C49"/>
    <w:rsid w:val="590A6FCA"/>
    <w:rsid w:val="593D61A7"/>
    <w:rsid w:val="59731789"/>
    <w:rsid w:val="59740E30"/>
    <w:rsid w:val="598148A2"/>
    <w:rsid w:val="599B7549"/>
    <w:rsid w:val="59A15A67"/>
    <w:rsid w:val="59A26E9C"/>
    <w:rsid w:val="59CE2BDE"/>
    <w:rsid w:val="5A3D2EB9"/>
    <w:rsid w:val="5A7032BC"/>
    <w:rsid w:val="5A81356C"/>
    <w:rsid w:val="5ABA2224"/>
    <w:rsid w:val="5AD42EB2"/>
    <w:rsid w:val="5AF34E8A"/>
    <w:rsid w:val="5B1C2207"/>
    <w:rsid w:val="5B217FBF"/>
    <w:rsid w:val="5B364755"/>
    <w:rsid w:val="5B393626"/>
    <w:rsid w:val="5B4B0843"/>
    <w:rsid w:val="5B4F6CE1"/>
    <w:rsid w:val="5B5727D2"/>
    <w:rsid w:val="5B922434"/>
    <w:rsid w:val="5B963FD3"/>
    <w:rsid w:val="5B9A7B3D"/>
    <w:rsid w:val="5B9E476C"/>
    <w:rsid w:val="5BAC6872"/>
    <w:rsid w:val="5BAD0D8F"/>
    <w:rsid w:val="5BC76EFD"/>
    <w:rsid w:val="5BC83673"/>
    <w:rsid w:val="5BE04B25"/>
    <w:rsid w:val="5BE24E95"/>
    <w:rsid w:val="5BFB4340"/>
    <w:rsid w:val="5C1E1780"/>
    <w:rsid w:val="5C3F56D6"/>
    <w:rsid w:val="5C45599F"/>
    <w:rsid w:val="5C733AD9"/>
    <w:rsid w:val="5C7F736D"/>
    <w:rsid w:val="5C8A2E66"/>
    <w:rsid w:val="5CB9492C"/>
    <w:rsid w:val="5CD5042F"/>
    <w:rsid w:val="5CDF1139"/>
    <w:rsid w:val="5CE11C6B"/>
    <w:rsid w:val="5CE674D7"/>
    <w:rsid w:val="5CF421E6"/>
    <w:rsid w:val="5D1E2EAC"/>
    <w:rsid w:val="5D280AB0"/>
    <w:rsid w:val="5D563B8F"/>
    <w:rsid w:val="5D5D63A1"/>
    <w:rsid w:val="5D620FA2"/>
    <w:rsid w:val="5D63682E"/>
    <w:rsid w:val="5D7F09A1"/>
    <w:rsid w:val="5D884121"/>
    <w:rsid w:val="5D9B6151"/>
    <w:rsid w:val="5D9F2DD2"/>
    <w:rsid w:val="5DAB11A9"/>
    <w:rsid w:val="5DAC5EC5"/>
    <w:rsid w:val="5DB409B1"/>
    <w:rsid w:val="5DBE78B5"/>
    <w:rsid w:val="5DC521DD"/>
    <w:rsid w:val="5DD70FED"/>
    <w:rsid w:val="5DE36978"/>
    <w:rsid w:val="5DF8706D"/>
    <w:rsid w:val="5E0B17B1"/>
    <w:rsid w:val="5E100721"/>
    <w:rsid w:val="5E283442"/>
    <w:rsid w:val="5E2C19B1"/>
    <w:rsid w:val="5E2F79F9"/>
    <w:rsid w:val="5E352E89"/>
    <w:rsid w:val="5E4400A5"/>
    <w:rsid w:val="5E5352C8"/>
    <w:rsid w:val="5E6F695C"/>
    <w:rsid w:val="5E8D0953"/>
    <w:rsid w:val="5EA24B4C"/>
    <w:rsid w:val="5EAB042F"/>
    <w:rsid w:val="5EAE41CB"/>
    <w:rsid w:val="5EBE3B85"/>
    <w:rsid w:val="5ECA002C"/>
    <w:rsid w:val="5ECC2D1E"/>
    <w:rsid w:val="5EEB6E75"/>
    <w:rsid w:val="5EF03036"/>
    <w:rsid w:val="5F732833"/>
    <w:rsid w:val="5F9818A2"/>
    <w:rsid w:val="5FA66941"/>
    <w:rsid w:val="5FBB4E32"/>
    <w:rsid w:val="5FE107A8"/>
    <w:rsid w:val="5FEE25BE"/>
    <w:rsid w:val="5FF03F4D"/>
    <w:rsid w:val="5FF23C2E"/>
    <w:rsid w:val="5FF40381"/>
    <w:rsid w:val="60041A99"/>
    <w:rsid w:val="60302389"/>
    <w:rsid w:val="6048449A"/>
    <w:rsid w:val="604E02E0"/>
    <w:rsid w:val="6050222A"/>
    <w:rsid w:val="6093104C"/>
    <w:rsid w:val="60AD6AEC"/>
    <w:rsid w:val="60C8547D"/>
    <w:rsid w:val="60CF76FF"/>
    <w:rsid w:val="60DD1387"/>
    <w:rsid w:val="60EC435A"/>
    <w:rsid w:val="60F466CE"/>
    <w:rsid w:val="61050F20"/>
    <w:rsid w:val="618E0D80"/>
    <w:rsid w:val="619275CA"/>
    <w:rsid w:val="61A40CF8"/>
    <w:rsid w:val="61EA6254"/>
    <w:rsid w:val="62006D34"/>
    <w:rsid w:val="62091A97"/>
    <w:rsid w:val="620D1FF4"/>
    <w:rsid w:val="620D5A70"/>
    <w:rsid w:val="625A631D"/>
    <w:rsid w:val="62F14CC4"/>
    <w:rsid w:val="62F24B1D"/>
    <w:rsid w:val="62F41105"/>
    <w:rsid w:val="63027084"/>
    <w:rsid w:val="631240F2"/>
    <w:rsid w:val="63127104"/>
    <w:rsid w:val="63457FEC"/>
    <w:rsid w:val="635058E1"/>
    <w:rsid w:val="63561EB1"/>
    <w:rsid w:val="637C4CB3"/>
    <w:rsid w:val="6394293F"/>
    <w:rsid w:val="63BB0C1B"/>
    <w:rsid w:val="63CC0EB6"/>
    <w:rsid w:val="63D713FD"/>
    <w:rsid w:val="63D97CBB"/>
    <w:rsid w:val="63E87E15"/>
    <w:rsid w:val="640D3FEA"/>
    <w:rsid w:val="645F5DAB"/>
    <w:rsid w:val="646A53C1"/>
    <w:rsid w:val="64935786"/>
    <w:rsid w:val="649735B1"/>
    <w:rsid w:val="64D006A1"/>
    <w:rsid w:val="64D92E8C"/>
    <w:rsid w:val="64E939BA"/>
    <w:rsid w:val="64EE3FF9"/>
    <w:rsid w:val="64F24617"/>
    <w:rsid w:val="650E7C85"/>
    <w:rsid w:val="65102079"/>
    <w:rsid w:val="651A732E"/>
    <w:rsid w:val="653674F8"/>
    <w:rsid w:val="654B174A"/>
    <w:rsid w:val="654B312E"/>
    <w:rsid w:val="656021A9"/>
    <w:rsid w:val="656F6685"/>
    <w:rsid w:val="65860E71"/>
    <w:rsid w:val="65967CE3"/>
    <w:rsid w:val="65A24E95"/>
    <w:rsid w:val="65AF516B"/>
    <w:rsid w:val="65F467CA"/>
    <w:rsid w:val="660C11CA"/>
    <w:rsid w:val="660C528A"/>
    <w:rsid w:val="66163E17"/>
    <w:rsid w:val="662E2DAF"/>
    <w:rsid w:val="66307332"/>
    <w:rsid w:val="663A311D"/>
    <w:rsid w:val="66424E3B"/>
    <w:rsid w:val="666A1961"/>
    <w:rsid w:val="669269C0"/>
    <w:rsid w:val="66C50EC1"/>
    <w:rsid w:val="66D05202"/>
    <w:rsid w:val="671C3EB7"/>
    <w:rsid w:val="673E5461"/>
    <w:rsid w:val="67503515"/>
    <w:rsid w:val="675C4117"/>
    <w:rsid w:val="675D6634"/>
    <w:rsid w:val="67617437"/>
    <w:rsid w:val="677030FA"/>
    <w:rsid w:val="678A3144"/>
    <w:rsid w:val="679B1B54"/>
    <w:rsid w:val="67AA108C"/>
    <w:rsid w:val="67AD73D3"/>
    <w:rsid w:val="67BE0202"/>
    <w:rsid w:val="680B631D"/>
    <w:rsid w:val="680E2CCE"/>
    <w:rsid w:val="68412515"/>
    <w:rsid w:val="68802F2F"/>
    <w:rsid w:val="68813BA6"/>
    <w:rsid w:val="68BF520B"/>
    <w:rsid w:val="68C643D0"/>
    <w:rsid w:val="68D54639"/>
    <w:rsid w:val="68D658BA"/>
    <w:rsid w:val="68D81D8B"/>
    <w:rsid w:val="68FB2CC3"/>
    <w:rsid w:val="69061EF7"/>
    <w:rsid w:val="690F5311"/>
    <w:rsid w:val="691F294C"/>
    <w:rsid w:val="692404FC"/>
    <w:rsid w:val="693817F8"/>
    <w:rsid w:val="693943C0"/>
    <w:rsid w:val="694915DB"/>
    <w:rsid w:val="694C7F9C"/>
    <w:rsid w:val="69616F60"/>
    <w:rsid w:val="6977631A"/>
    <w:rsid w:val="697E37A9"/>
    <w:rsid w:val="69961581"/>
    <w:rsid w:val="69C15DC6"/>
    <w:rsid w:val="69CC0E76"/>
    <w:rsid w:val="69D17212"/>
    <w:rsid w:val="69DC1001"/>
    <w:rsid w:val="69EA5D7F"/>
    <w:rsid w:val="6A2764BE"/>
    <w:rsid w:val="6A564626"/>
    <w:rsid w:val="6A623ED3"/>
    <w:rsid w:val="6A8E6A52"/>
    <w:rsid w:val="6ACF49D7"/>
    <w:rsid w:val="6AD922EB"/>
    <w:rsid w:val="6AE1004B"/>
    <w:rsid w:val="6B0B5E66"/>
    <w:rsid w:val="6B2D6DD7"/>
    <w:rsid w:val="6B3B153C"/>
    <w:rsid w:val="6B642B15"/>
    <w:rsid w:val="6BC645FD"/>
    <w:rsid w:val="6BCD5EE7"/>
    <w:rsid w:val="6BF76CCC"/>
    <w:rsid w:val="6C12438B"/>
    <w:rsid w:val="6C222C12"/>
    <w:rsid w:val="6C381E2C"/>
    <w:rsid w:val="6C3F59B0"/>
    <w:rsid w:val="6C5724F3"/>
    <w:rsid w:val="6C626808"/>
    <w:rsid w:val="6C67793F"/>
    <w:rsid w:val="6C73516A"/>
    <w:rsid w:val="6C755EDE"/>
    <w:rsid w:val="6C7F1B33"/>
    <w:rsid w:val="6C9E0F49"/>
    <w:rsid w:val="6CA30B9E"/>
    <w:rsid w:val="6CA356D5"/>
    <w:rsid w:val="6CB164EA"/>
    <w:rsid w:val="6CB17BF8"/>
    <w:rsid w:val="6CDD3111"/>
    <w:rsid w:val="6CE67E58"/>
    <w:rsid w:val="6CEC757C"/>
    <w:rsid w:val="6CFB392F"/>
    <w:rsid w:val="6D3F3FD5"/>
    <w:rsid w:val="6D6722F6"/>
    <w:rsid w:val="6D720F63"/>
    <w:rsid w:val="6D725780"/>
    <w:rsid w:val="6D8D763F"/>
    <w:rsid w:val="6D902421"/>
    <w:rsid w:val="6D942721"/>
    <w:rsid w:val="6DE907F8"/>
    <w:rsid w:val="6DED3DE8"/>
    <w:rsid w:val="6E01472B"/>
    <w:rsid w:val="6E1122AA"/>
    <w:rsid w:val="6E476239"/>
    <w:rsid w:val="6E4B5F43"/>
    <w:rsid w:val="6E523492"/>
    <w:rsid w:val="6E591841"/>
    <w:rsid w:val="6E5E6230"/>
    <w:rsid w:val="6E6A1047"/>
    <w:rsid w:val="6E6A5FDD"/>
    <w:rsid w:val="6E6D3DBA"/>
    <w:rsid w:val="6E7D023D"/>
    <w:rsid w:val="6E8F717A"/>
    <w:rsid w:val="6E945079"/>
    <w:rsid w:val="6E991C21"/>
    <w:rsid w:val="6EA657C6"/>
    <w:rsid w:val="6EAF25C0"/>
    <w:rsid w:val="6ECC3FC5"/>
    <w:rsid w:val="6ED134B3"/>
    <w:rsid w:val="6EDB3342"/>
    <w:rsid w:val="6EF65CBC"/>
    <w:rsid w:val="6F0314FC"/>
    <w:rsid w:val="6F031B7D"/>
    <w:rsid w:val="6F064B6C"/>
    <w:rsid w:val="6F2A79BA"/>
    <w:rsid w:val="6F3C027F"/>
    <w:rsid w:val="6F3E7739"/>
    <w:rsid w:val="6F4A3BB2"/>
    <w:rsid w:val="6F4B4A42"/>
    <w:rsid w:val="6F627F5F"/>
    <w:rsid w:val="6F88655A"/>
    <w:rsid w:val="6F8E045F"/>
    <w:rsid w:val="6FA20F84"/>
    <w:rsid w:val="6FC4177E"/>
    <w:rsid w:val="6FE36DB3"/>
    <w:rsid w:val="6FF902D9"/>
    <w:rsid w:val="6FFE77BA"/>
    <w:rsid w:val="700F1A48"/>
    <w:rsid w:val="700F3025"/>
    <w:rsid w:val="70183191"/>
    <w:rsid w:val="703868C4"/>
    <w:rsid w:val="70434EDD"/>
    <w:rsid w:val="70544746"/>
    <w:rsid w:val="70877D29"/>
    <w:rsid w:val="70BA35A1"/>
    <w:rsid w:val="70E97D9C"/>
    <w:rsid w:val="70EF3FC5"/>
    <w:rsid w:val="711D77AC"/>
    <w:rsid w:val="713A0256"/>
    <w:rsid w:val="71494E66"/>
    <w:rsid w:val="71515546"/>
    <w:rsid w:val="715C06A2"/>
    <w:rsid w:val="7168424D"/>
    <w:rsid w:val="71832CB0"/>
    <w:rsid w:val="71A2587B"/>
    <w:rsid w:val="71BC5DBB"/>
    <w:rsid w:val="721C04CA"/>
    <w:rsid w:val="72202371"/>
    <w:rsid w:val="72466F7F"/>
    <w:rsid w:val="72596788"/>
    <w:rsid w:val="726811D1"/>
    <w:rsid w:val="726E63F2"/>
    <w:rsid w:val="7275793C"/>
    <w:rsid w:val="72957D18"/>
    <w:rsid w:val="729D7CC8"/>
    <w:rsid w:val="72DB25A9"/>
    <w:rsid w:val="72F979B7"/>
    <w:rsid w:val="72FB1445"/>
    <w:rsid w:val="73724935"/>
    <w:rsid w:val="73784952"/>
    <w:rsid w:val="73955D3E"/>
    <w:rsid w:val="73A82869"/>
    <w:rsid w:val="73E80222"/>
    <w:rsid w:val="73E93C8A"/>
    <w:rsid w:val="74410F8B"/>
    <w:rsid w:val="74553DC0"/>
    <w:rsid w:val="749964E3"/>
    <w:rsid w:val="74B4783F"/>
    <w:rsid w:val="74C45DD5"/>
    <w:rsid w:val="74DC12CD"/>
    <w:rsid w:val="75092A4A"/>
    <w:rsid w:val="753330C7"/>
    <w:rsid w:val="75430AB6"/>
    <w:rsid w:val="755846FA"/>
    <w:rsid w:val="758910A6"/>
    <w:rsid w:val="758B33E7"/>
    <w:rsid w:val="75B01EE3"/>
    <w:rsid w:val="75C27AE1"/>
    <w:rsid w:val="75F16EE4"/>
    <w:rsid w:val="75F64BCE"/>
    <w:rsid w:val="75FC542F"/>
    <w:rsid w:val="76165411"/>
    <w:rsid w:val="76167BCD"/>
    <w:rsid w:val="763E6686"/>
    <w:rsid w:val="76841AD9"/>
    <w:rsid w:val="76853BC8"/>
    <w:rsid w:val="7688014F"/>
    <w:rsid w:val="769B27AE"/>
    <w:rsid w:val="76AD093C"/>
    <w:rsid w:val="76F65ECA"/>
    <w:rsid w:val="76FA2454"/>
    <w:rsid w:val="76FE346A"/>
    <w:rsid w:val="770704DF"/>
    <w:rsid w:val="771A5242"/>
    <w:rsid w:val="772903A8"/>
    <w:rsid w:val="77366742"/>
    <w:rsid w:val="774965D2"/>
    <w:rsid w:val="774D5194"/>
    <w:rsid w:val="774F78DF"/>
    <w:rsid w:val="775E69A6"/>
    <w:rsid w:val="77667420"/>
    <w:rsid w:val="776D1D6C"/>
    <w:rsid w:val="777A02F8"/>
    <w:rsid w:val="777F77C9"/>
    <w:rsid w:val="779D4AFD"/>
    <w:rsid w:val="779F6543"/>
    <w:rsid w:val="77C55033"/>
    <w:rsid w:val="77C6583F"/>
    <w:rsid w:val="77CD6477"/>
    <w:rsid w:val="77D54E6C"/>
    <w:rsid w:val="77E44FFA"/>
    <w:rsid w:val="77F82E2C"/>
    <w:rsid w:val="781C0320"/>
    <w:rsid w:val="781D662E"/>
    <w:rsid w:val="78224D6C"/>
    <w:rsid w:val="782C0E22"/>
    <w:rsid w:val="783955C0"/>
    <w:rsid w:val="784F641F"/>
    <w:rsid w:val="785C1AB4"/>
    <w:rsid w:val="785F3836"/>
    <w:rsid w:val="78632F5F"/>
    <w:rsid w:val="78784395"/>
    <w:rsid w:val="78A2579F"/>
    <w:rsid w:val="78B837B1"/>
    <w:rsid w:val="790844CB"/>
    <w:rsid w:val="790C1470"/>
    <w:rsid w:val="79121AE1"/>
    <w:rsid w:val="791319AB"/>
    <w:rsid w:val="79251612"/>
    <w:rsid w:val="79912C0E"/>
    <w:rsid w:val="79A04F6F"/>
    <w:rsid w:val="79AB58FF"/>
    <w:rsid w:val="79BA5A65"/>
    <w:rsid w:val="79CE3C1C"/>
    <w:rsid w:val="79D74A05"/>
    <w:rsid w:val="79DA6CE4"/>
    <w:rsid w:val="79E96212"/>
    <w:rsid w:val="7A3932FF"/>
    <w:rsid w:val="7A41400E"/>
    <w:rsid w:val="7A5D1942"/>
    <w:rsid w:val="7A672CAE"/>
    <w:rsid w:val="7A6E0307"/>
    <w:rsid w:val="7A832EB4"/>
    <w:rsid w:val="7AA94119"/>
    <w:rsid w:val="7AA95FFD"/>
    <w:rsid w:val="7AD20583"/>
    <w:rsid w:val="7AE92DF7"/>
    <w:rsid w:val="7B0E1AEF"/>
    <w:rsid w:val="7B19243D"/>
    <w:rsid w:val="7B262D5F"/>
    <w:rsid w:val="7B350452"/>
    <w:rsid w:val="7B597019"/>
    <w:rsid w:val="7B6E212E"/>
    <w:rsid w:val="7B6E5E13"/>
    <w:rsid w:val="7B7E47B6"/>
    <w:rsid w:val="7B814908"/>
    <w:rsid w:val="7B961F3B"/>
    <w:rsid w:val="7BA37990"/>
    <w:rsid w:val="7BB24743"/>
    <w:rsid w:val="7BED7297"/>
    <w:rsid w:val="7BFC1056"/>
    <w:rsid w:val="7BFE2021"/>
    <w:rsid w:val="7BFF3346"/>
    <w:rsid w:val="7C061A89"/>
    <w:rsid w:val="7C083779"/>
    <w:rsid w:val="7C131832"/>
    <w:rsid w:val="7C3632DB"/>
    <w:rsid w:val="7C4A1C83"/>
    <w:rsid w:val="7C637B68"/>
    <w:rsid w:val="7C842C1B"/>
    <w:rsid w:val="7C8660BA"/>
    <w:rsid w:val="7CC87A87"/>
    <w:rsid w:val="7CE41A19"/>
    <w:rsid w:val="7D1F033B"/>
    <w:rsid w:val="7D36492D"/>
    <w:rsid w:val="7D473283"/>
    <w:rsid w:val="7D5518FA"/>
    <w:rsid w:val="7D695871"/>
    <w:rsid w:val="7DCF0145"/>
    <w:rsid w:val="7DF0215F"/>
    <w:rsid w:val="7E04435B"/>
    <w:rsid w:val="7E0A2ABC"/>
    <w:rsid w:val="7E0B6870"/>
    <w:rsid w:val="7E1B7527"/>
    <w:rsid w:val="7E202567"/>
    <w:rsid w:val="7E2D6A4A"/>
    <w:rsid w:val="7E371FFB"/>
    <w:rsid w:val="7E3816C3"/>
    <w:rsid w:val="7E3D18AA"/>
    <w:rsid w:val="7E4479E1"/>
    <w:rsid w:val="7E4E4BC3"/>
    <w:rsid w:val="7E684BD3"/>
    <w:rsid w:val="7E8947CC"/>
    <w:rsid w:val="7E8E3B94"/>
    <w:rsid w:val="7EB44FA1"/>
    <w:rsid w:val="7EC16CFA"/>
    <w:rsid w:val="7EC254FF"/>
    <w:rsid w:val="7EC81AA1"/>
    <w:rsid w:val="7EE856F6"/>
    <w:rsid w:val="7EEE3DC3"/>
    <w:rsid w:val="7EF31E32"/>
    <w:rsid w:val="7EF34A78"/>
    <w:rsid w:val="7F547F18"/>
    <w:rsid w:val="7F552614"/>
    <w:rsid w:val="7F6940A9"/>
    <w:rsid w:val="7F702B92"/>
    <w:rsid w:val="7FA92C39"/>
    <w:rsid w:val="7FBA0504"/>
    <w:rsid w:val="7FC84614"/>
    <w:rsid w:val="7FE35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DCFF120"/>
  <w15:docId w15:val="{14A2ED0E-EB5D-4967-81E4-1A0C8B90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qFormat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qFormat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27AAC"/>
    <w:pPr>
      <w:widowControl w:val="0"/>
      <w:suppressAutoHyphens/>
      <w:spacing w:line="520" w:lineRule="exact"/>
      <w:ind w:firstLineChars="200" w:firstLine="200"/>
      <w:jc w:val="both"/>
    </w:pPr>
    <w:rPr>
      <w:rFonts w:ascii="Times New Roman" w:eastAsia="楷体_GB2312" w:hAnsi="Times New Roman" w:cs="Times New Roman"/>
      <w:kern w:val="28"/>
      <w:sz w:val="28"/>
      <w:lang w:eastAsia="ar-SA"/>
    </w:rPr>
  </w:style>
  <w:style w:type="paragraph" w:styleId="2">
    <w:name w:val="heading 2"/>
    <w:basedOn w:val="a"/>
    <w:next w:val="a"/>
    <w:qFormat/>
    <w:rsid w:val="00E27AAC"/>
    <w:pPr>
      <w:keepNext/>
      <w:keepLines/>
      <w:spacing w:before="60" w:after="60" w:line="300" w:lineRule="auto"/>
      <w:outlineLvl w:val="1"/>
    </w:pPr>
    <w:rPr>
      <w:rFonts w:ascii="Cambria" w:hAnsi="Cambria"/>
      <w:b/>
      <w:bCs/>
      <w:sz w:val="24"/>
      <w:szCs w:val="32"/>
    </w:rPr>
  </w:style>
  <w:style w:type="paragraph" w:styleId="3">
    <w:name w:val="heading 3"/>
    <w:basedOn w:val="a"/>
    <w:next w:val="a"/>
    <w:uiPriority w:val="9"/>
    <w:qFormat/>
    <w:rsid w:val="00E27AAC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rsid w:val="00E27AAC"/>
    <w:pPr>
      <w:jc w:val="left"/>
    </w:pPr>
  </w:style>
  <w:style w:type="paragraph" w:styleId="a5">
    <w:name w:val="Body Text"/>
    <w:basedOn w:val="a"/>
    <w:qFormat/>
    <w:rsid w:val="00E27AAC"/>
  </w:style>
  <w:style w:type="paragraph" w:styleId="a6">
    <w:name w:val="Balloon Text"/>
    <w:basedOn w:val="a"/>
    <w:qFormat/>
    <w:rsid w:val="00E27AAC"/>
    <w:rPr>
      <w:sz w:val="18"/>
      <w:szCs w:val="18"/>
    </w:rPr>
  </w:style>
  <w:style w:type="paragraph" w:styleId="a7">
    <w:name w:val="footer"/>
    <w:basedOn w:val="a"/>
    <w:link w:val="a8"/>
    <w:qFormat/>
    <w:rsid w:val="00E27AA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rsid w:val="00E27AAC"/>
    <w:pPr>
      <w:pBdr>
        <w:bottom w:val="single" w:sz="4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List"/>
    <w:basedOn w:val="a5"/>
    <w:qFormat/>
    <w:rsid w:val="00E27AAC"/>
    <w:rPr>
      <w:rFonts w:cs="Lucidasans"/>
    </w:rPr>
  </w:style>
  <w:style w:type="paragraph" w:styleId="ab">
    <w:name w:val="Normal (Web)"/>
    <w:basedOn w:val="a"/>
    <w:qFormat/>
    <w:rsid w:val="00E27AAC"/>
    <w:pPr>
      <w:widowControl/>
      <w:spacing w:before="96" w:after="120" w:line="360" w:lineRule="atLeast"/>
      <w:jc w:val="left"/>
    </w:pPr>
    <w:rPr>
      <w:rFonts w:ascii="宋体" w:hAnsi="宋体" w:cs="宋体"/>
      <w:kern w:val="1"/>
      <w:sz w:val="24"/>
      <w:szCs w:val="24"/>
    </w:rPr>
  </w:style>
  <w:style w:type="paragraph" w:styleId="ac">
    <w:name w:val="annotation subject"/>
    <w:basedOn w:val="a3"/>
    <w:next w:val="a3"/>
    <w:link w:val="ad"/>
    <w:qFormat/>
    <w:rsid w:val="00E27AAC"/>
  </w:style>
  <w:style w:type="table" w:styleId="ae">
    <w:name w:val="Table Grid"/>
    <w:basedOn w:val="a1"/>
    <w:qFormat/>
    <w:rsid w:val="00E27A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page number"/>
    <w:basedOn w:val="a0"/>
    <w:qFormat/>
    <w:rsid w:val="00E27AAC"/>
  </w:style>
  <w:style w:type="character" w:styleId="af0">
    <w:name w:val="Emphasis"/>
    <w:basedOn w:val="a0"/>
    <w:uiPriority w:val="20"/>
    <w:qFormat/>
    <w:rsid w:val="00E27AAC"/>
    <w:rPr>
      <w:i/>
      <w:iCs/>
    </w:rPr>
  </w:style>
  <w:style w:type="character" w:styleId="af1">
    <w:name w:val="line number"/>
    <w:basedOn w:val="1"/>
    <w:qFormat/>
    <w:rsid w:val="00E27AAC"/>
  </w:style>
  <w:style w:type="character" w:customStyle="1" w:styleId="1">
    <w:name w:val="默认段落字体1"/>
    <w:qFormat/>
    <w:rsid w:val="00E27AAC"/>
  </w:style>
  <w:style w:type="character" w:styleId="af2">
    <w:name w:val="Hyperlink"/>
    <w:basedOn w:val="a0"/>
    <w:uiPriority w:val="99"/>
    <w:semiHidden/>
    <w:unhideWhenUsed/>
    <w:qFormat/>
    <w:rsid w:val="00E27AAC"/>
    <w:rPr>
      <w:color w:val="0000FF"/>
      <w:u w:val="single"/>
    </w:rPr>
  </w:style>
  <w:style w:type="character" w:styleId="af3">
    <w:name w:val="annotation reference"/>
    <w:qFormat/>
    <w:rsid w:val="00E27AAC"/>
    <w:rPr>
      <w:sz w:val="21"/>
      <w:szCs w:val="21"/>
    </w:rPr>
  </w:style>
  <w:style w:type="character" w:customStyle="1" w:styleId="a4">
    <w:name w:val="批注文字 字符"/>
    <w:link w:val="a3"/>
    <w:qFormat/>
    <w:rsid w:val="00E27AAC"/>
    <w:rPr>
      <w:rFonts w:eastAsia="楷体_GB2312"/>
      <w:kern w:val="28"/>
      <w:sz w:val="28"/>
      <w:lang w:eastAsia="ar-SA"/>
    </w:rPr>
  </w:style>
  <w:style w:type="character" w:customStyle="1" w:styleId="trans">
    <w:name w:val="trans"/>
    <w:qFormat/>
    <w:rsid w:val="00E27AAC"/>
  </w:style>
  <w:style w:type="character" w:customStyle="1" w:styleId="CharChar">
    <w:name w:val="Char Char"/>
    <w:qFormat/>
    <w:rsid w:val="00E27AAC"/>
    <w:rPr>
      <w:rFonts w:ascii="Cambria" w:eastAsia="宋体" w:hAnsi="Cambria"/>
      <w:b/>
      <w:bCs/>
      <w:kern w:val="1"/>
      <w:sz w:val="24"/>
      <w:szCs w:val="32"/>
      <w:lang w:val="en-US" w:eastAsia="ar-SA" w:bidi="ar-SA"/>
    </w:rPr>
  </w:style>
  <w:style w:type="character" w:customStyle="1" w:styleId="ad">
    <w:name w:val="批注主题 字符"/>
    <w:link w:val="ac"/>
    <w:qFormat/>
    <w:rsid w:val="00E27AAC"/>
    <w:rPr>
      <w:rFonts w:eastAsia="楷体_GB2312"/>
      <w:kern w:val="28"/>
      <w:sz w:val="28"/>
      <w:lang w:eastAsia="ar-SA"/>
    </w:rPr>
  </w:style>
  <w:style w:type="paragraph" w:customStyle="1" w:styleId="af4">
    <w:name w:val="标签"/>
    <w:basedOn w:val="a"/>
    <w:qFormat/>
    <w:rsid w:val="00E27AAC"/>
    <w:pPr>
      <w:suppressLineNumbers/>
      <w:spacing w:before="120" w:after="120"/>
    </w:pPr>
    <w:rPr>
      <w:rFonts w:cs="Lucidasans"/>
      <w:i/>
      <w:iCs/>
      <w:sz w:val="20"/>
    </w:rPr>
  </w:style>
  <w:style w:type="paragraph" w:customStyle="1" w:styleId="af5">
    <w:name w:val="编写建议"/>
    <w:basedOn w:val="a"/>
    <w:qFormat/>
    <w:rsid w:val="00E27AAC"/>
    <w:pPr>
      <w:autoSpaceDE w:val="0"/>
      <w:autoSpaceDN w:val="0"/>
      <w:adjustRightInd w:val="0"/>
      <w:spacing w:line="360" w:lineRule="auto"/>
      <w:ind w:left="1134"/>
    </w:pPr>
    <w:rPr>
      <w:i/>
      <w:color w:val="0000FF"/>
      <w:kern w:val="0"/>
    </w:rPr>
  </w:style>
  <w:style w:type="paragraph" w:customStyle="1" w:styleId="af6">
    <w:name w:val="È±Ê¡ÎÄ±¾"/>
    <w:basedOn w:val="a"/>
    <w:qFormat/>
    <w:rsid w:val="00E27AAC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kern w:val="0"/>
      <w:sz w:val="24"/>
    </w:rPr>
  </w:style>
  <w:style w:type="paragraph" w:customStyle="1" w:styleId="af7">
    <w:name w:val="目录"/>
    <w:basedOn w:val="a"/>
    <w:qFormat/>
    <w:rsid w:val="00E27AAC"/>
    <w:pPr>
      <w:suppressLineNumbers/>
    </w:pPr>
    <w:rPr>
      <w:rFonts w:cs="Lucidasans"/>
    </w:rPr>
  </w:style>
  <w:style w:type="paragraph" w:customStyle="1" w:styleId="10">
    <w:name w:val="标题1"/>
    <w:basedOn w:val="a"/>
    <w:next w:val="a5"/>
    <w:qFormat/>
    <w:rsid w:val="00E27AAC"/>
    <w:pPr>
      <w:keepNext/>
      <w:spacing w:before="240" w:after="120"/>
    </w:pPr>
    <w:rPr>
      <w:rFonts w:ascii="Bitstream Vera Sans" w:eastAsia="东文宋体" w:hAnsi="Bitstream Vera Sans" w:cs="Lucidasans"/>
      <w:szCs w:val="28"/>
    </w:rPr>
  </w:style>
  <w:style w:type="paragraph" w:styleId="af8">
    <w:name w:val="List Paragraph"/>
    <w:basedOn w:val="a"/>
    <w:uiPriority w:val="99"/>
    <w:unhideWhenUsed/>
    <w:qFormat/>
    <w:rsid w:val="00E27AAC"/>
    <w:pPr>
      <w:ind w:firstLine="420"/>
    </w:pPr>
  </w:style>
  <w:style w:type="paragraph" w:customStyle="1" w:styleId="20">
    <w:name w:val="标题2"/>
    <w:basedOn w:val="a"/>
    <w:qFormat/>
    <w:rsid w:val="00E27AAC"/>
    <w:pPr>
      <w:suppressAutoHyphens w:val="0"/>
      <w:autoSpaceDE w:val="0"/>
      <w:autoSpaceDN w:val="0"/>
      <w:adjustRightInd w:val="0"/>
      <w:spacing w:line="360" w:lineRule="auto"/>
      <w:ind w:firstLineChars="0" w:firstLine="0"/>
      <w:jc w:val="left"/>
    </w:pPr>
    <w:rPr>
      <w:rFonts w:ascii="宋体" w:eastAsia="宋体"/>
      <w:kern w:val="0"/>
      <w:sz w:val="24"/>
      <w:szCs w:val="24"/>
      <w:lang w:eastAsia="zh-CN"/>
    </w:rPr>
  </w:style>
  <w:style w:type="character" w:customStyle="1" w:styleId="d2035Char">
    <w:name w:val="样式 正文缩进d + 首行缩进:  2 字符 段前: 0.35 行 Char"/>
    <w:link w:val="d2035"/>
    <w:rsid w:val="008367F6"/>
    <w:rPr>
      <w:rFonts w:eastAsia="楷体_GB2312" w:cs="宋体"/>
      <w:snapToGrid w:val="0"/>
      <w:sz w:val="28"/>
    </w:rPr>
  </w:style>
  <w:style w:type="paragraph" w:customStyle="1" w:styleId="d2035">
    <w:name w:val="样式 正文缩进d + 首行缩进:  2 字符 段前: 0.35 行"/>
    <w:basedOn w:val="af9"/>
    <w:link w:val="d2035Char"/>
    <w:rsid w:val="008367F6"/>
    <w:pPr>
      <w:suppressAutoHyphens w:val="0"/>
      <w:adjustRightInd w:val="0"/>
      <w:snapToGrid w:val="0"/>
      <w:spacing w:beforeLines="35" w:before="84" w:line="460" w:lineRule="exact"/>
      <w:ind w:firstLine="560"/>
      <w:textAlignment w:val="baseline"/>
    </w:pPr>
    <w:rPr>
      <w:rFonts w:asciiTheme="minorHAnsi" w:hAnsiTheme="minorHAnsi" w:cs="宋体"/>
      <w:snapToGrid w:val="0"/>
      <w:kern w:val="0"/>
      <w:lang w:eastAsia="zh-CN"/>
    </w:rPr>
  </w:style>
  <w:style w:type="paragraph" w:styleId="af9">
    <w:name w:val="Normal Indent"/>
    <w:basedOn w:val="a"/>
    <w:unhideWhenUsed/>
    <w:rsid w:val="008367F6"/>
    <w:pPr>
      <w:ind w:firstLine="420"/>
    </w:pPr>
  </w:style>
  <w:style w:type="character" w:customStyle="1" w:styleId="a8">
    <w:name w:val="页脚 字符"/>
    <w:basedOn w:val="a0"/>
    <w:link w:val="a7"/>
    <w:rsid w:val="003752DD"/>
    <w:rPr>
      <w:rFonts w:ascii="Times New Roman" w:eastAsia="楷体_GB2312" w:hAnsi="Times New Roman" w:cs="Times New Roman"/>
      <w:kern w:val="28"/>
      <w:sz w:val="18"/>
      <w:lang w:eastAsia="ar-SA"/>
    </w:rPr>
  </w:style>
  <w:style w:type="paragraph" w:styleId="afa">
    <w:name w:val="Revision"/>
    <w:hidden/>
    <w:uiPriority w:val="99"/>
    <w:semiHidden/>
    <w:rsid w:val="00B312D1"/>
    <w:rPr>
      <w:rFonts w:ascii="Times New Roman" w:eastAsia="楷体_GB2312" w:hAnsi="Times New Roman" w:cs="Times New Roman"/>
      <w:kern w:val="28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  <customShpInfo spid="_x0000_s3078"/>
    <customShpInfo spid="_x0000_s3077"/>
    <customShpInfo spid="_x0000_s3076"/>
    <customShpInfo spid="_x0000_s3075"/>
    <customShpInfo spid="_x0000_s3074"/>
    <customShpInfo spid="_x0000_s3073"/>
    <customShpInfo spid="_x0000_s4509"/>
    <customShpInfo spid="_x0000_s4510"/>
    <customShpInfo spid="_x0000_s4511"/>
    <customShpInfo spid="_x0000_s4512"/>
    <customShpInfo spid="_x0000_s4513"/>
    <customShpInfo spid="_x0000_s4514"/>
    <customShpInfo spid="_x0000_s4515"/>
    <customShpInfo spid="_x0000_s4516"/>
    <customShpInfo spid="_x0000_s4517"/>
    <customShpInfo spid="_x0000_s4519"/>
    <customShpInfo spid="_x0000_s4520"/>
    <customShpInfo spid="_x0000_s4518"/>
    <customShpInfo spid="_x0000_s4521"/>
    <customShpInfo spid="_x0000_s4522"/>
    <customShpInfo spid="_x0000_s4523"/>
    <customShpInfo spid="_x0000_s4524"/>
    <customShpInfo spid="_x0000_s4525"/>
    <customShpInfo spid="_x0000_s4526"/>
    <customShpInfo spid="_x0000_s4527"/>
    <customShpInfo spid="_x0000_s4528"/>
    <customShpInfo spid="_x0000_s4529"/>
    <customShpInfo spid="_x0000_s4530"/>
    <customShpInfo spid="_x0000_s4531"/>
    <customShpInfo spid="_x0000_s4532"/>
    <customShpInfo spid="_x0000_s4533"/>
    <customShpInfo spid="_x0000_s4534"/>
    <customShpInfo spid="_x0000_s4535"/>
    <customShpInfo spid="_x0000_s4536"/>
    <customShpInfo spid="_x0000_s4537"/>
    <customShpInfo spid="_x0000_s4538"/>
    <customShpInfo spid="_x0000_s4539"/>
    <customShpInfo spid="_x0000_s4540"/>
    <customShpInfo spid="_x0000_s4541"/>
    <customShpInfo spid="_x0000_s4542"/>
    <customShpInfo spid="_x0000_s4543"/>
    <customShpInfo spid="_x0000_s4544"/>
    <customShpInfo spid="_x0000_s4545"/>
    <customShpInfo spid="_x0000_s4546"/>
    <customShpInfo spid="_x0000_s4547"/>
    <customShpInfo spid="_x0000_s4548"/>
    <customShpInfo spid="_x0000_s4549"/>
    <customShpInfo spid="_x0000_s4550"/>
    <customShpInfo spid="_x0000_s4551"/>
    <customShpInfo spid="_x0000_s4552"/>
    <customShpInfo spid="_x0000_s4553"/>
    <customShpInfo spid="_x0000_s450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4A97E2-D91C-43BD-81EC-C091CC82F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84</Words>
  <Characters>481</Characters>
  <Application>Microsoft Office Word</Application>
  <DocSecurity>0</DocSecurity>
  <Lines>4</Lines>
  <Paragraphs>1</Paragraphs>
  <ScaleCrop>false</ScaleCrop>
  <Company>MC SYSTEM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10002     2002</dc:title>
  <dc:creator>cxf</dc:creator>
  <cp:lastModifiedBy>8613897948396</cp:lastModifiedBy>
  <cp:revision>298</cp:revision>
  <cp:lastPrinted>2019-12-31T08:44:00Z</cp:lastPrinted>
  <dcterms:created xsi:type="dcterms:W3CDTF">2021-12-23T03:45:00Z</dcterms:created>
  <dcterms:modified xsi:type="dcterms:W3CDTF">2023-11-12T04:56:00Z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