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E7F497" w14:textId="042CA4BC" w:rsidR="007C557C" w:rsidRDefault="00D75176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  <w:lang w:eastAsia="zh-CN"/>
        </w:rPr>
        <w:t>一种</w:t>
      </w:r>
      <w:r w:rsidR="00B25B94">
        <w:rPr>
          <w:rFonts w:eastAsia="宋体" w:hint="eastAsia"/>
          <w:szCs w:val="28"/>
          <w:lang w:eastAsia="zh-CN"/>
        </w:rPr>
        <w:t>大黄</w:t>
      </w:r>
      <w:r>
        <w:rPr>
          <w:rFonts w:eastAsia="宋体" w:hint="eastAsia"/>
          <w:szCs w:val="28"/>
          <w:lang w:eastAsia="zh-CN"/>
        </w:rPr>
        <w:t>鱼饲料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所述鱼饲料按照重量百分比组成</w:t>
      </w:r>
      <w:r>
        <w:rPr>
          <w:rFonts w:eastAsia="宋体"/>
          <w:szCs w:val="28"/>
          <w:lang w:eastAsia="zh-CN"/>
        </w:rPr>
        <w:t>包括</w:t>
      </w:r>
      <w:r>
        <w:rPr>
          <w:rFonts w:eastAsia="宋体" w:hint="eastAsia"/>
          <w:szCs w:val="28"/>
          <w:lang w:eastAsia="zh-CN"/>
        </w:rPr>
        <w:t>：蟹虾粉</w:t>
      </w:r>
      <w:r>
        <w:rPr>
          <w:rFonts w:eastAsia="宋体" w:hint="eastAsia"/>
          <w:szCs w:val="28"/>
          <w:lang w:eastAsia="zh-CN"/>
        </w:rPr>
        <w:t>30~70%</w:t>
      </w:r>
      <w:r>
        <w:rPr>
          <w:rFonts w:eastAsia="宋体" w:hint="eastAsia"/>
          <w:szCs w:val="28"/>
          <w:lang w:eastAsia="zh-CN"/>
        </w:rPr>
        <w:t>，大麦虫</w:t>
      </w:r>
      <w:r>
        <w:rPr>
          <w:rFonts w:eastAsia="宋体" w:hint="eastAsia"/>
          <w:szCs w:val="28"/>
          <w:lang w:eastAsia="zh-CN"/>
        </w:rPr>
        <w:t>10~60%</w:t>
      </w:r>
      <w:r>
        <w:rPr>
          <w:rFonts w:eastAsia="宋体" w:hint="eastAsia"/>
          <w:szCs w:val="28"/>
          <w:lang w:eastAsia="zh-CN"/>
        </w:rPr>
        <w:t>，巴戟天</w:t>
      </w:r>
      <w:r>
        <w:rPr>
          <w:rFonts w:eastAsia="宋体" w:hint="eastAsia"/>
          <w:szCs w:val="28"/>
          <w:lang w:eastAsia="zh-CN"/>
        </w:rPr>
        <w:t>1~5%</w:t>
      </w:r>
      <w:r>
        <w:rPr>
          <w:rFonts w:eastAsia="宋体" w:hint="eastAsia"/>
          <w:szCs w:val="28"/>
          <w:lang w:eastAsia="zh-CN"/>
        </w:rPr>
        <w:t>，碟</w:t>
      </w:r>
      <w:proofErr w:type="gramStart"/>
      <w:r>
        <w:rPr>
          <w:rFonts w:eastAsia="宋体" w:hint="eastAsia"/>
          <w:szCs w:val="28"/>
          <w:lang w:eastAsia="zh-CN"/>
        </w:rPr>
        <w:t>呤</w:t>
      </w:r>
      <w:proofErr w:type="gramEnd"/>
      <w:r>
        <w:rPr>
          <w:rFonts w:eastAsia="宋体" w:hint="eastAsia"/>
          <w:szCs w:val="28"/>
          <w:lang w:eastAsia="zh-CN"/>
        </w:rPr>
        <w:t>0.1~0.5%</w:t>
      </w:r>
      <w:r>
        <w:rPr>
          <w:rFonts w:eastAsia="宋体" w:hint="eastAsia"/>
          <w:szCs w:val="28"/>
          <w:lang w:eastAsia="zh-CN"/>
        </w:rPr>
        <w:t>，紫薯</w:t>
      </w:r>
      <w:r>
        <w:rPr>
          <w:rFonts w:eastAsia="宋体" w:hint="eastAsia"/>
          <w:szCs w:val="28"/>
          <w:lang w:eastAsia="zh-CN"/>
        </w:rPr>
        <w:t>2~4%</w:t>
      </w:r>
      <w:r>
        <w:rPr>
          <w:rFonts w:eastAsia="宋体" w:hint="eastAsia"/>
          <w:szCs w:val="28"/>
          <w:lang w:eastAsia="zh-CN"/>
        </w:rPr>
        <w:t>，黄栀子</w:t>
      </w:r>
      <w:r>
        <w:rPr>
          <w:rFonts w:eastAsia="宋体" w:hint="eastAsia"/>
          <w:szCs w:val="28"/>
          <w:lang w:eastAsia="zh-CN"/>
        </w:rPr>
        <w:t>2~5%</w:t>
      </w:r>
      <w:del w:id="0" w:author="8613897948396" w:date="2023-12-05T09:36:00Z">
        <w:r w:rsidDel="00282C81">
          <w:rPr>
            <w:rFonts w:eastAsia="宋体" w:hint="eastAsia"/>
            <w:szCs w:val="28"/>
            <w:lang w:eastAsia="zh-CN"/>
          </w:rPr>
          <w:delText>。</w:delText>
        </w:r>
      </w:del>
      <w:ins w:id="1" w:author="8613897948396" w:date="2023-12-05T09:36:00Z">
        <w:r w:rsidR="00282C81">
          <w:rPr>
            <w:rFonts w:eastAsia="宋体" w:hint="eastAsia"/>
            <w:szCs w:val="28"/>
            <w:lang w:eastAsia="zh-CN"/>
          </w:rPr>
          <w:t>，</w:t>
        </w:r>
        <w:r w:rsidR="00282C81">
          <w:rPr>
            <w:rFonts w:eastAsia="宋体" w:hint="eastAsia"/>
            <w:szCs w:val="28"/>
            <w:lang w:eastAsia="zh-CN"/>
          </w:rPr>
          <w:t>螺旋藻</w:t>
        </w:r>
        <w:r w:rsidR="00282C81">
          <w:rPr>
            <w:rFonts w:eastAsia="宋体" w:hint="eastAsia"/>
            <w:szCs w:val="28"/>
            <w:lang w:eastAsia="zh-CN"/>
          </w:rPr>
          <w:t>1~5%</w:t>
        </w:r>
        <w:r w:rsidR="00282C81">
          <w:rPr>
            <w:rFonts w:eastAsia="宋体" w:hint="eastAsia"/>
            <w:szCs w:val="28"/>
            <w:lang w:eastAsia="zh-CN"/>
          </w:rPr>
          <w:t>，番茄</w:t>
        </w:r>
        <w:r w:rsidR="00282C81">
          <w:rPr>
            <w:rFonts w:eastAsia="宋体" w:hint="eastAsia"/>
            <w:szCs w:val="28"/>
            <w:lang w:eastAsia="zh-CN"/>
          </w:rPr>
          <w:t>1~3%</w:t>
        </w:r>
        <w:r w:rsidR="00282C81">
          <w:rPr>
            <w:rFonts w:eastAsia="宋体" w:hint="eastAsia"/>
            <w:szCs w:val="28"/>
            <w:lang w:eastAsia="zh-CN"/>
          </w:rPr>
          <w:t>，</w:t>
        </w:r>
        <w:r w:rsidR="00282C81">
          <w:rPr>
            <w:rFonts w:eastAsia="宋体" w:hint="eastAsia"/>
            <w:szCs w:val="28"/>
            <w:lang w:eastAsia="zh-CN"/>
          </w:rPr>
          <w:t>胡萝卜</w:t>
        </w:r>
        <w:r w:rsidR="00282C81">
          <w:rPr>
            <w:rFonts w:eastAsia="宋体" w:hint="eastAsia"/>
            <w:szCs w:val="28"/>
            <w:lang w:eastAsia="zh-CN"/>
          </w:rPr>
          <w:t>5~10%</w:t>
        </w:r>
        <w:r w:rsidR="00282C81">
          <w:rPr>
            <w:rFonts w:eastAsia="宋体" w:hint="eastAsia"/>
            <w:szCs w:val="28"/>
            <w:lang w:eastAsia="zh-CN"/>
          </w:rPr>
          <w:t>、雨生红球藻</w:t>
        </w:r>
        <w:r w:rsidR="00282C81">
          <w:rPr>
            <w:rFonts w:eastAsia="宋体" w:hint="eastAsia"/>
            <w:szCs w:val="28"/>
            <w:lang w:eastAsia="zh-CN"/>
          </w:rPr>
          <w:t>1~2%</w:t>
        </w:r>
        <w:r w:rsidR="00282C81">
          <w:rPr>
            <w:rFonts w:eastAsia="宋体" w:hint="eastAsia"/>
            <w:szCs w:val="28"/>
            <w:lang w:eastAsia="zh-CN"/>
          </w:rPr>
          <w:t>、硅藻</w:t>
        </w:r>
        <w:r w:rsidR="00282C81">
          <w:rPr>
            <w:rFonts w:eastAsia="宋体" w:hint="eastAsia"/>
            <w:szCs w:val="28"/>
            <w:lang w:eastAsia="zh-CN"/>
          </w:rPr>
          <w:t>2~5%</w:t>
        </w:r>
        <w:r w:rsidR="00282C81">
          <w:rPr>
            <w:rFonts w:eastAsia="宋体"/>
            <w:szCs w:val="28"/>
            <w:lang w:eastAsia="zh-CN"/>
          </w:rPr>
          <w:t>。</w:t>
        </w:r>
      </w:ins>
    </w:p>
    <w:p w14:paraId="299F13AF" w14:textId="2761BB40" w:rsidR="007C557C" w:rsidRDefault="00B25B94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2" w:author="8613897948396" w:date="2023-12-05T09:36:00Z">
        <w:r w:rsidDel="00282C81">
          <w:rPr>
            <w:rFonts w:eastAsia="宋体"/>
            <w:szCs w:val="28"/>
            <w:lang w:eastAsia="zh-CN"/>
          </w:rPr>
          <w:delText>2</w:delText>
        </w:r>
        <w:r w:rsidDel="00282C81">
          <w:rPr>
            <w:rFonts w:eastAsia="宋体"/>
            <w:szCs w:val="28"/>
            <w:lang w:eastAsia="zh-CN"/>
          </w:rPr>
          <w:delText>、根据权利要求</w:delText>
        </w:r>
        <w:r w:rsidDel="00282C81">
          <w:rPr>
            <w:rFonts w:eastAsia="宋体"/>
            <w:szCs w:val="28"/>
            <w:lang w:eastAsia="zh-CN"/>
          </w:rPr>
          <w:delText>1</w:delText>
        </w:r>
        <w:r w:rsidDel="00282C81">
          <w:rPr>
            <w:rFonts w:eastAsia="宋体"/>
            <w:szCs w:val="28"/>
            <w:lang w:eastAsia="zh-CN"/>
          </w:rPr>
          <w:delText>所述的一种</w:delText>
        </w:r>
        <w:r w:rsidDel="00282C81">
          <w:rPr>
            <w:rFonts w:eastAsia="宋体" w:hint="eastAsia"/>
            <w:szCs w:val="28"/>
            <w:lang w:eastAsia="zh-CN"/>
          </w:rPr>
          <w:delText>大黄鱼饲料</w:delText>
        </w:r>
        <w:r w:rsidDel="00282C81">
          <w:rPr>
            <w:rFonts w:eastAsia="宋体"/>
            <w:szCs w:val="28"/>
          </w:rPr>
          <w:delText>，其特征在于：</w:delText>
        </w:r>
        <w:r w:rsidDel="00282C81">
          <w:rPr>
            <w:rFonts w:eastAsia="宋体" w:hint="eastAsia"/>
            <w:szCs w:val="28"/>
            <w:lang w:eastAsia="zh-CN"/>
          </w:rPr>
          <w:delText>所述鱼饲料还包括：螺旋藻</w:delText>
        </w:r>
        <w:r w:rsidDel="00282C81">
          <w:rPr>
            <w:rFonts w:eastAsia="宋体" w:hint="eastAsia"/>
            <w:szCs w:val="28"/>
            <w:lang w:eastAsia="zh-CN"/>
          </w:rPr>
          <w:delText>1~5%</w:delText>
        </w:r>
        <w:r w:rsidDel="00282C81">
          <w:rPr>
            <w:rFonts w:eastAsia="宋体" w:hint="eastAsia"/>
            <w:szCs w:val="28"/>
            <w:lang w:eastAsia="zh-CN"/>
          </w:rPr>
          <w:delText>，番茄</w:delText>
        </w:r>
        <w:r w:rsidDel="00282C81">
          <w:rPr>
            <w:rFonts w:eastAsia="宋体" w:hint="eastAsia"/>
            <w:szCs w:val="28"/>
            <w:lang w:eastAsia="zh-CN"/>
          </w:rPr>
          <w:delText>1~3%</w:delText>
        </w:r>
      </w:del>
      <w:r>
        <w:rPr>
          <w:rFonts w:eastAsia="宋体"/>
          <w:szCs w:val="28"/>
          <w:lang w:eastAsia="zh-CN"/>
        </w:rPr>
        <w:t>。</w:t>
      </w:r>
    </w:p>
    <w:p w14:paraId="56C2D759" w14:textId="69358E57" w:rsidR="007C557C" w:rsidRDefault="000D0508">
      <w:pPr>
        <w:spacing w:line="360" w:lineRule="auto"/>
        <w:ind w:firstLine="560"/>
        <w:rPr>
          <w:rFonts w:eastAsia="宋体"/>
          <w:szCs w:val="28"/>
        </w:rPr>
      </w:pPr>
      <w:del w:id="3" w:author="8613897948396" w:date="2023-12-05T09:36:00Z">
        <w:r w:rsidDel="00282C81">
          <w:rPr>
            <w:rFonts w:eastAsia="宋体"/>
            <w:szCs w:val="28"/>
            <w:lang w:eastAsia="zh-CN"/>
          </w:rPr>
          <w:delText>3</w:delText>
        </w:r>
        <w:r w:rsidDel="00282C81">
          <w:rPr>
            <w:rFonts w:eastAsia="宋体"/>
            <w:szCs w:val="28"/>
            <w:lang w:eastAsia="zh-CN"/>
          </w:rPr>
          <w:delText>、根据权利要求</w:delText>
        </w:r>
        <w:r w:rsidDel="00282C81">
          <w:rPr>
            <w:rFonts w:eastAsia="宋体"/>
            <w:szCs w:val="28"/>
            <w:lang w:eastAsia="zh-CN"/>
          </w:rPr>
          <w:delText>2</w:delText>
        </w:r>
        <w:r w:rsidDel="00282C81">
          <w:rPr>
            <w:rFonts w:eastAsia="宋体"/>
            <w:szCs w:val="28"/>
            <w:lang w:eastAsia="zh-CN"/>
          </w:rPr>
          <w:delText>所述的一种</w:delText>
        </w:r>
        <w:r w:rsidR="00B25B94" w:rsidDel="00282C81">
          <w:rPr>
            <w:rFonts w:eastAsia="宋体" w:hint="eastAsia"/>
            <w:szCs w:val="28"/>
            <w:lang w:eastAsia="zh-CN"/>
          </w:rPr>
          <w:delText>大黄</w:delText>
        </w:r>
        <w:r w:rsidDel="00282C81">
          <w:rPr>
            <w:rFonts w:eastAsia="宋体" w:hint="eastAsia"/>
            <w:szCs w:val="28"/>
            <w:lang w:eastAsia="zh-CN"/>
          </w:rPr>
          <w:delText>鱼饲料</w:delText>
        </w:r>
        <w:r w:rsidDel="00282C81">
          <w:rPr>
            <w:rFonts w:eastAsia="宋体"/>
            <w:szCs w:val="28"/>
          </w:rPr>
          <w:delText>，其特征在于：</w:delText>
        </w:r>
        <w:r w:rsidDel="00282C81">
          <w:rPr>
            <w:rFonts w:eastAsia="宋体"/>
            <w:szCs w:val="28"/>
            <w:lang w:eastAsia="zh-CN"/>
          </w:rPr>
          <w:delText>所述</w:delText>
        </w:r>
        <w:r w:rsidDel="00282C81">
          <w:rPr>
            <w:rFonts w:eastAsia="宋体" w:hint="eastAsia"/>
            <w:szCs w:val="28"/>
            <w:lang w:eastAsia="zh-CN"/>
          </w:rPr>
          <w:delText>鱼饲料还包括：胡萝卜</w:delText>
        </w:r>
        <w:r w:rsidDel="00282C81">
          <w:rPr>
            <w:rFonts w:eastAsia="宋体" w:hint="eastAsia"/>
            <w:szCs w:val="28"/>
            <w:lang w:eastAsia="zh-CN"/>
          </w:rPr>
          <w:delText>5~10%</w:delText>
        </w:r>
        <w:r w:rsidDel="00282C81">
          <w:rPr>
            <w:rFonts w:eastAsia="宋体" w:hint="eastAsia"/>
            <w:szCs w:val="28"/>
            <w:lang w:eastAsia="zh-CN"/>
          </w:rPr>
          <w:delText>、雨生红球藻</w:delText>
        </w:r>
        <w:r w:rsidDel="00282C81">
          <w:rPr>
            <w:rFonts w:eastAsia="宋体" w:hint="eastAsia"/>
            <w:szCs w:val="28"/>
            <w:lang w:eastAsia="zh-CN"/>
          </w:rPr>
          <w:delText>1~2%</w:delText>
        </w:r>
        <w:r w:rsidDel="00282C81">
          <w:rPr>
            <w:rFonts w:eastAsia="宋体" w:hint="eastAsia"/>
            <w:szCs w:val="28"/>
            <w:lang w:eastAsia="zh-CN"/>
          </w:rPr>
          <w:delText>、硅藻</w:delText>
        </w:r>
        <w:r w:rsidDel="00282C81">
          <w:rPr>
            <w:rFonts w:eastAsia="宋体" w:hint="eastAsia"/>
            <w:szCs w:val="28"/>
            <w:lang w:eastAsia="zh-CN"/>
          </w:rPr>
          <w:delText>2~5%</w:delText>
        </w:r>
        <w:r w:rsidDel="00282C81">
          <w:rPr>
            <w:rFonts w:eastAsia="宋体"/>
            <w:szCs w:val="28"/>
            <w:lang w:eastAsia="zh-CN"/>
          </w:rPr>
          <w:delText>。</w:delText>
        </w:r>
      </w:del>
    </w:p>
    <w:p w14:paraId="0BCC42B5" w14:textId="66F3EF5E" w:rsidR="007C557C" w:rsidRDefault="000D0508">
      <w:pPr>
        <w:spacing w:line="360" w:lineRule="auto"/>
        <w:ind w:firstLine="560"/>
        <w:rPr>
          <w:rFonts w:eastAsia="宋体"/>
          <w:szCs w:val="28"/>
        </w:rPr>
      </w:pPr>
      <w:del w:id="4" w:author="8613897948396" w:date="2023-12-05T09:36:00Z">
        <w:r w:rsidDel="00282C81">
          <w:rPr>
            <w:rFonts w:eastAsia="宋体"/>
            <w:szCs w:val="28"/>
            <w:lang w:eastAsia="zh-CN"/>
          </w:rPr>
          <w:delText>4</w:delText>
        </w:r>
      </w:del>
      <w:ins w:id="5" w:author="8613897948396" w:date="2023-12-05T09:36:00Z">
        <w:r w:rsidR="00282C81">
          <w:rPr>
            <w:rFonts w:eastAsia="宋体"/>
            <w:szCs w:val="28"/>
            <w:lang w:eastAsia="zh-CN"/>
          </w:rPr>
          <w:t>2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del w:id="6" w:author="8613897948396" w:date="2023-12-05T09:36:00Z">
        <w:r w:rsidDel="00282C81">
          <w:rPr>
            <w:rFonts w:eastAsia="宋体" w:hint="eastAsia"/>
            <w:szCs w:val="28"/>
            <w:lang w:eastAsia="zh-CN"/>
          </w:rPr>
          <w:delText>~</w:delText>
        </w:r>
        <w:r w:rsidDel="00282C81">
          <w:rPr>
            <w:rFonts w:eastAsia="宋体"/>
            <w:szCs w:val="28"/>
            <w:lang w:eastAsia="zh-CN"/>
          </w:rPr>
          <w:delText>3</w:delText>
        </w:r>
        <w:r w:rsidDel="00282C81">
          <w:rPr>
            <w:rFonts w:eastAsia="宋体" w:hint="eastAsia"/>
            <w:szCs w:val="28"/>
            <w:lang w:eastAsia="zh-CN"/>
          </w:rPr>
          <w:delText>任</w:delText>
        </w:r>
      </w:del>
      <w:del w:id="7" w:author="8613897948396" w:date="2023-12-05T09:37:00Z">
        <w:r w:rsidDel="00282C81">
          <w:rPr>
            <w:rFonts w:eastAsia="宋体" w:hint="eastAsia"/>
            <w:szCs w:val="28"/>
            <w:lang w:eastAsia="zh-CN"/>
          </w:rPr>
          <w:delText>意一项</w:delText>
        </w:r>
      </w:del>
      <w:r>
        <w:rPr>
          <w:rFonts w:eastAsia="宋体"/>
          <w:szCs w:val="28"/>
          <w:lang w:eastAsia="zh-CN"/>
        </w:rPr>
        <w:t>所述的一种</w:t>
      </w:r>
      <w:r w:rsidR="00B25B94">
        <w:rPr>
          <w:rFonts w:eastAsia="宋体" w:hint="eastAsia"/>
          <w:szCs w:val="28"/>
          <w:lang w:eastAsia="zh-CN"/>
        </w:rPr>
        <w:t>大黄</w:t>
      </w:r>
      <w:r>
        <w:rPr>
          <w:rFonts w:eastAsia="宋体" w:hint="eastAsia"/>
          <w:szCs w:val="28"/>
          <w:lang w:eastAsia="zh-CN"/>
        </w:rPr>
        <w:t>鱼饲料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所述鱼饲料的制备方法为：按照所述鱼饲料的重量百分比组成配料；将除黄栀子之外的成分混合均匀并磨粉，再加入磨成粉的黄栀子混合均匀并制粒，即得</w:t>
      </w:r>
      <w:r>
        <w:rPr>
          <w:rFonts w:eastAsia="宋体"/>
          <w:szCs w:val="28"/>
          <w:lang w:eastAsia="zh-CN"/>
        </w:rPr>
        <w:t>。</w:t>
      </w:r>
    </w:p>
    <w:p w14:paraId="3627D745" w14:textId="2CD31815" w:rsidR="007C557C" w:rsidRDefault="000D0508">
      <w:pPr>
        <w:spacing w:line="360" w:lineRule="auto"/>
        <w:ind w:firstLine="560"/>
        <w:rPr>
          <w:rFonts w:eastAsia="宋体"/>
          <w:szCs w:val="28"/>
        </w:rPr>
      </w:pPr>
      <w:del w:id="8" w:author="8613897948396" w:date="2023-12-05T09:37:00Z">
        <w:r w:rsidDel="00282C81">
          <w:rPr>
            <w:rFonts w:eastAsia="宋体"/>
            <w:szCs w:val="28"/>
            <w:lang w:eastAsia="zh-CN"/>
          </w:rPr>
          <w:delText>5</w:delText>
        </w:r>
      </w:del>
      <w:ins w:id="9" w:author="8613897948396" w:date="2023-12-05T09:37:00Z">
        <w:r w:rsidR="00282C81">
          <w:rPr>
            <w:rFonts w:eastAsia="宋体"/>
            <w:szCs w:val="28"/>
            <w:lang w:eastAsia="zh-CN"/>
          </w:rPr>
          <w:t>3</w:t>
        </w:r>
      </w:ins>
      <w:r>
        <w:rPr>
          <w:rFonts w:eastAsia="宋体"/>
          <w:szCs w:val="28"/>
          <w:lang w:eastAsia="zh-CN"/>
        </w:rPr>
        <w:t>、</w:t>
      </w:r>
      <w:r>
        <w:rPr>
          <w:rFonts w:eastAsia="宋体" w:hint="eastAsia"/>
          <w:szCs w:val="28"/>
          <w:lang w:eastAsia="zh-CN"/>
        </w:rPr>
        <w:t>权利要求</w:t>
      </w:r>
      <w:r>
        <w:rPr>
          <w:rFonts w:eastAsia="宋体" w:hint="eastAsia"/>
          <w:szCs w:val="28"/>
          <w:lang w:eastAsia="zh-CN"/>
        </w:rPr>
        <w:t>1~</w:t>
      </w:r>
      <w:del w:id="10" w:author="8613897948396" w:date="2023-12-05T09:37:00Z">
        <w:r w:rsidDel="00282C81">
          <w:rPr>
            <w:rFonts w:eastAsia="宋体"/>
            <w:szCs w:val="28"/>
            <w:lang w:eastAsia="zh-CN"/>
          </w:rPr>
          <w:delText>4</w:delText>
        </w:r>
      </w:del>
      <w:ins w:id="11" w:author="8613897948396" w:date="2023-12-05T09:37:00Z">
        <w:r w:rsidR="00282C81">
          <w:rPr>
            <w:rFonts w:eastAsia="宋体"/>
            <w:szCs w:val="28"/>
            <w:lang w:eastAsia="zh-CN"/>
          </w:rPr>
          <w:t>2</w:t>
        </w:r>
      </w:ins>
      <w:r>
        <w:rPr>
          <w:rFonts w:eastAsia="宋体" w:hint="eastAsia"/>
          <w:szCs w:val="28"/>
          <w:lang w:eastAsia="zh-CN"/>
        </w:rPr>
        <w:t>任意一项所述的</w:t>
      </w:r>
      <w:r w:rsidR="00B25B94">
        <w:rPr>
          <w:rFonts w:eastAsia="宋体" w:hint="eastAsia"/>
          <w:szCs w:val="28"/>
          <w:lang w:eastAsia="zh-CN"/>
        </w:rPr>
        <w:t>大黄</w:t>
      </w:r>
      <w:r>
        <w:rPr>
          <w:rFonts w:eastAsia="宋体" w:hint="eastAsia"/>
          <w:szCs w:val="28"/>
          <w:lang w:eastAsia="zh-CN"/>
        </w:rPr>
        <w:t>鱼饲料在提升大黄鱼体色上的应用</w:t>
      </w:r>
      <w:r>
        <w:rPr>
          <w:rFonts w:eastAsia="宋体"/>
          <w:szCs w:val="28"/>
          <w:lang w:eastAsia="zh-CN"/>
        </w:rPr>
        <w:t>。</w:t>
      </w:r>
    </w:p>
    <w:p w14:paraId="317A50C7" w14:textId="14162928" w:rsidR="007C557C" w:rsidRDefault="000D0508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12" w:author="8613897948396" w:date="2023-12-05T09:37:00Z">
        <w:r w:rsidDel="00282C81">
          <w:rPr>
            <w:rFonts w:eastAsia="宋体"/>
            <w:szCs w:val="28"/>
            <w:lang w:eastAsia="zh-CN"/>
          </w:rPr>
          <w:delText>6</w:delText>
        </w:r>
      </w:del>
      <w:ins w:id="13" w:author="8613897948396" w:date="2023-12-05T09:37:00Z">
        <w:r w:rsidR="00282C81">
          <w:rPr>
            <w:rFonts w:eastAsia="宋体"/>
            <w:szCs w:val="28"/>
            <w:lang w:eastAsia="zh-CN"/>
          </w:rPr>
          <w:t>4</w:t>
        </w:r>
      </w:ins>
      <w:r>
        <w:rPr>
          <w:rFonts w:eastAsia="宋体"/>
          <w:szCs w:val="28"/>
          <w:lang w:eastAsia="zh-CN"/>
        </w:rPr>
        <w:t>、</w:t>
      </w:r>
      <w:r>
        <w:rPr>
          <w:rFonts w:eastAsia="宋体" w:hint="eastAsia"/>
          <w:szCs w:val="28"/>
          <w:lang w:eastAsia="zh-CN"/>
        </w:rPr>
        <w:t>一种提升大黄鱼体色的养殖技术</w:t>
      </w:r>
      <w:r>
        <w:rPr>
          <w:rFonts w:eastAsia="宋体"/>
          <w:szCs w:val="28"/>
        </w:rPr>
        <w:t>，其特征在于：</w:t>
      </w:r>
      <w:r>
        <w:rPr>
          <w:rFonts w:eastAsia="宋体"/>
          <w:szCs w:val="28"/>
          <w:lang w:eastAsia="zh-CN"/>
        </w:rPr>
        <w:t>包括以下步骤：</w:t>
      </w:r>
    </w:p>
    <w:p w14:paraId="3C79AC8C" w14:textId="77777777" w:rsidR="007C557C" w:rsidRDefault="00000000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控制养殖区域的水温在</w:t>
      </w:r>
      <w:r>
        <w:rPr>
          <w:rFonts w:eastAsia="宋体" w:hint="eastAsia"/>
          <w:szCs w:val="28"/>
          <w:lang w:eastAsia="zh-CN"/>
        </w:rPr>
        <w:t>9~26</w:t>
      </w:r>
      <w:r>
        <w:rPr>
          <w:rFonts w:eastAsia="宋体" w:hint="eastAsia"/>
          <w:szCs w:val="28"/>
          <w:lang w:eastAsia="zh-CN"/>
        </w:rPr>
        <w:t>℃、透明度在</w:t>
      </w:r>
      <w:r>
        <w:rPr>
          <w:rFonts w:eastAsia="宋体" w:hint="eastAsia"/>
          <w:szCs w:val="28"/>
          <w:lang w:eastAsia="zh-CN"/>
        </w:rPr>
        <w:t>20~60cm</w:t>
      </w:r>
      <w:r>
        <w:rPr>
          <w:rFonts w:eastAsia="宋体" w:hint="eastAsia"/>
          <w:szCs w:val="28"/>
          <w:lang w:eastAsia="zh-CN"/>
        </w:rPr>
        <w:t>、盐度在</w:t>
      </w:r>
      <w:r>
        <w:rPr>
          <w:rFonts w:eastAsia="宋体" w:hint="eastAsia"/>
          <w:szCs w:val="28"/>
          <w:lang w:eastAsia="zh-CN"/>
        </w:rPr>
        <w:t>10~16</w:t>
      </w:r>
      <w:r>
        <w:rPr>
          <w:rFonts w:eastAsia="宋体" w:hint="eastAsia"/>
          <w:szCs w:val="28"/>
          <w:lang w:eastAsia="zh-CN"/>
        </w:rPr>
        <w:t>，以及水流速不高于</w:t>
      </w:r>
      <w:r>
        <w:rPr>
          <w:rFonts w:eastAsia="宋体" w:hint="eastAsia"/>
          <w:szCs w:val="28"/>
          <w:lang w:eastAsia="zh-CN"/>
        </w:rPr>
        <w:t>0.2m/s</w:t>
      </w:r>
      <w:r>
        <w:rPr>
          <w:rFonts w:eastAsia="宋体" w:hint="eastAsia"/>
          <w:szCs w:val="28"/>
          <w:lang w:eastAsia="zh-CN"/>
        </w:rPr>
        <w:t>；将上述鱼饲料每天投喂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次，养殖</w:t>
      </w:r>
      <w:r>
        <w:rPr>
          <w:rFonts w:eastAsia="宋体" w:hint="eastAsia"/>
          <w:szCs w:val="28"/>
          <w:lang w:eastAsia="zh-CN"/>
        </w:rPr>
        <w:t>120~180</w:t>
      </w:r>
      <w:r>
        <w:rPr>
          <w:rFonts w:eastAsia="宋体" w:hint="eastAsia"/>
          <w:szCs w:val="28"/>
          <w:lang w:eastAsia="zh-CN"/>
        </w:rPr>
        <w:t>天</w:t>
      </w:r>
      <w:r>
        <w:rPr>
          <w:rFonts w:eastAsia="宋体"/>
          <w:szCs w:val="28"/>
          <w:lang w:eastAsia="zh-CN"/>
        </w:rPr>
        <w:t>。</w:t>
      </w:r>
    </w:p>
    <w:p w14:paraId="22DD50ED" w14:textId="014F6DE2" w:rsidR="007C557C" w:rsidRDefault="000D0508" w:rsidP="006A687C">
      <w:pPr>
        <w:spacing w:line="360" w:lineRule="auto"/>
        <w:ind w:left="560" w:firstLineChars="0" w:firstLine="0"/>
        <w:rPr>
          <w:rFonts w:eastAsia="宋体" w:hAnsi="宋体"/>
          <w:szCs w:val="28"/>
          <w:lang w:eastAsia="zh-CN"/>
        </w:rPr>
      </w:pPr>
      <w:del w:id="14" w:author="8613897948396" w:date="2023-12-05T09:37:00Z">
        <w:r w:rsidDel="00282C81">
          <w:rPr>
            <w:rFonts w:eastAsia="宋体" w:hint="eastAsia"/>
            <w:szCs w:val="28"/>
            <w:lang w:eastAsia="zh-CN"/>
          </w:rPr>
          <w:delText>7</w:delText>
        </w:r>
      </w:del>
      <w:ins w:id="15" w:author="8613897948396" w:date="2023-12-05T09:37:00Z">
        <w:r w:rsidR="00282C81">
          <w:rPr>
            <w:rFonts w:eastAsia="宋体"/>
            <w:szCs w:val="28"/>
            <w:lang w:eastAsia="zh-CN"/>
          </w:rPr>
          <w:t>5</w:t>
        </w:r>
      </w:ins>
      <w:r>
        <w:rPr>
          <w:rFonts w:eastAsia="宋体" w:hint="eastAsia"/>
          <w:szCs w:val="28"/>
          <w:lang w:eastAsia="zh-CN"/>
        </w:rPr>
        <w:t>、根据权利要求</w:t>
      </w:r>
      <w:del w:id="16" w:author="8613897948396" w:date="2023-12-05T09:37:00Z">
        <w:r w:rsidDel="00282C81">
          <w:rPr>
            <w:rFonts w:eastAsia="宋体"/>
            <w:szCs w:val="28"/>
            <w:lang w:eastAsia="zh-CN"/>
          </w:rPr>
          <w:delText>6</w:delText>
        </w:r>
      </w:del>
      <w:ins w:id="17" w:author="8613897948396" w:date="2023-12-05T09:37:00Z">
        <w:r w:rsidR="00282C81">
          <w:rPr>
            <w:rFonts w:eastAsia="宋体"/>
            <w:szCs w:val="28"/>
            <w:lang w:eastAsia="zh-CN"/>
          </w:rPr>
          <w:t>4</w:t>
        </w:r>
      </w:ins>
      <w:r>
        <w:rPr>
          <w:rFonts w:eastAsia="宋体" w:hint="eastAsia"/>
          <w:szCs w:val="28"/>
          <w:lang w:eastAsia="zh-CN"/>
        </w:rPr>
        <w:t>所述的一种提升大黄鱼体色的养殖技术</w:t>
      </w:r>
      <w:r>
        <w:rPr>
          <w:rFonts w:eastAsia="宋体" w:hAnsi="宋体" w:hint="eastAsia"/>
          <w:szCs w:val="28"/>
          <w:lang w:eastAsia="zh-CN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所述鱼饲料的投喂时间为上午</w:t>
      </w:r>
      <w:r>
        <w:rPr>
          <w:rFonts w:eastAsia="宋体" w:hint="eastAsia"/>
          <w:szCs w:val="28"/>
          <w:lang w:eastAsia="zh-CN"/>
        </w:rPr>
        <w:t>5:00~7:00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16:00~15:00</w:t>
      </w:r>
      <w:r>
        <w:rPr>
          <w:rFonts w:eastAsia="宋体" w:hint="eastAsia"/>
          <w:szCs w:val="28"/>
          <w:lang w:eastAsia="zh-CN"/>
        </w:rPr>
        <w:t>，优选为上午</w:t>
      </w:r>
      <w:r>
        <w:rPr>
          <w:rFonts w:eastAsia="宋体" w:hint="eastAsia"/>
          <w:szCs w:val="28"/>
          <w:lang w:eastAsia="zh-CN"/>
        </w:rPr>
        <w:t>5:00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</w:t>
      </w:r>
      <w:r>
        <w:rPr>
          <w:rFonts w:eastAsia="宋体" w:hint="eastAsia"/>
          <w:szCs w:val="28"/>
          <w:lang w:eastAsia="zh-CN"/>
        </w:rPr>
        <w:t>；投喂量为鱼体重量的</w:t>
      </w:r>
      <w:r>
        <w:rPr>
          <w:rFonts w:eastAsia="宋体" w:hint="eastAsia"/>
          <w:szCs w:val="28"/>
          <w:lang w:eastAsia="zh-CN"/>
        </w:rPr>
        <w:t>1.0~2.0%</w:t>
      </w:r>
      <w:r>
        <w:rPr>
          <w:rFonts w:eastAsia="宋体" w:hint="eastAsia"/>
          <w:szCs w:val="28"/>
          <w:lang w:eastAsia="zh-CN"/>
        </w:rPr>
        <w:t>，优选为</w:t>
      </w:r>
      <w:r>
        <w:rPr>
          <w:rFonts w:eastAsia="宋体" w:hint="eastAsia"/>
          <w:szCs w:val="28"/>
          <w:lang w:eastAsia="zh-CN"/>
        </w:rPr>
        <w:t>1.5%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198D4E17" w14:textId="48DBDC4E" w:rsidR="007C557C" w:rsidRDefault="00282C81" w:rsidP="00282C81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</w:pPr>
      <w:ins w:id="18" w:author="8613897948396" w:date="2023-12-05T09:38:00Z">
        <w:r>
          <w:rPr>
            <w:rFonts w:eastAsia="宋体" w:hint="eastAsia"/>
            <w:szCs w:val="28"/>
            <w:lang w:eastAsia="zh-CN"/>
          </w:rPr>
          <w:t>6</w:t>
        </w:r>
        <w:r>
          <w:rPr>
            <w:rFonts w:eastAsia="宋体" w:hint="eastAsia"/>
            <w:szCs w:val="28"/>
            <w:lang w:eastAsia="zh-CN"/>
          </w:rPr>
          <w:t>、</w:t>
        </w:r>
      </w:ins>
      <w:r w:rsidR="00000000">
        <w:rPr>
          <w:rFonts w:eastAsia="宋体" w:hint="eastAsia"/>
          <w:szCs w:val="28"/>
          <w:lang w:eastAsia="zh-CN"/>
        </w:rPr>
        <w:t>根据权利要求</w:t>
      </w:r>
      <w:del w:id="19" w:author="8613897948396" w:date="2023-12-05T09:38:00Z">
        <w:r w:rsidR="000D0508" w:rsidDel="00282C81">
          <w:rPr>
            <w:rFonts w:eastAsia="宋体"/>
            <w:szCs w:val="28"/>
            <w:lang w:eastAsia="zh-CN"/>
          </w:rPr>
          <w:delText>6</w:delText>
        </w:r>
      </w:del>
      <w:ins w:id="20" w:author="8613897948396" w:date="2023-12-05T09:38:00Z">
        <w:r>
          <w:rPr>
            <w:rFonts w:eastAsia="宋体"/>
            <w:szCs w:val="28"/>
            <w:lang w:eastAsia="zh-CN"/>
          </w:rPr>
          <w:t>4</w:t>
        </w:r>
      </w:ins>
      <w:r w:rsidR="00000000">
        <w:rPr>
          <w:rFonts w:eastAsia="宋体" w:hint="eastAsia"/>
          <w:szCs w:val="28"/>
          <w:lang w:eastAsia="zh-CN"/>
        </w:rPr>
        <w:t>或</w:t>
      </w:r>
      <w:del w:id="21" w:author="8613897948396" w:date="2023-12-05T09:38:00Z">
        <w:r w:rsidR="000D0508" w:rsidDel="00282C81">
          <w:rPr>
            <w:rFonts w:eastAsia="宋体"/>
            <w:szCs w:val="28"/>
            <w:lang w:eastAsia="zh-CN"/>
          </w:rPr>
          <w:delText>7</w:delText>
        </w:r>
      </w:del>
      <w:ins w:id="22" w:author="8613897948396" w:date="2023-12-05T09:38:00Z">
        <w:r>
          <w:rPr>
            <w:rFonts w:eastAsia="宋体"/>
            <w:szCs w:val="28"/>
            <w:lang w:eastAsia="zh-CN"/>
          </w:rPr>
          <w:t>5</w:t>
        </w:r>
      </w:ins>
      <w:r w:rsidR="00000000">
        <w:rPr>
          <w:rFonts w:eastAsia="宋体" w:hint="eastAsia"/>
          <w:szCs w:val="28"/>
          <w:lang w:eastAsia="zh-CN"/>
        </w:rPr>
        <w:t>所述的一种提升大黄鱼体色的养殖技术</w:t>
      </w:r>
      <w:r w:rsidR="00000000">
        <w:rPr>
          <w:rFonts w:eastAsia="宋体" w:hAnsi="宋体" w:hint="eastAsia"/>
          <w:szCs w:val="28"/>
          <w:lang w:eastAsia="zh-CN"/>
        </w:rPr>
        <w:t>，其特征在于：</w:t>
      </w:r>
      <w:r w:rsidR="00000000">
        <w:rPr>
          <w:rFonts w:eastAsia="宋体" w:hint="eastAsia"/>
          <w:szCs w:val="28"/>
          <w:lang w:eastAsia="zh-CN"/>
        </w:rPr>
        <w:t>所述鱼饲料的投喂时间为上午</w:t>
      </w:r>
      <w:r w:rsidR="00000000">
        <w:rPr>
          <w:rFonts w:eastAsia="宋体" w:hint="eastAsia"/>
          <w:szCs w:val="28"/>
          <w:lang w:eastAsia="zh-CN"/>
        </w:rPr>
        <w:t>5:00</w:t>
      </w:r>
      <w:r w:rsidR="00000000">
        <w:rPr>
          <w:rFonts w:eastAsia="宋体" w:hint="eastAsia"/>
          <w:szCs w:val="28"/>
          <w:lang w:eastAsia="zh-CN"/>
        </w:rPr>
        <w:t>和下午</w:t>
      </w:r>
      <w:r w:rsidR="00000000">
        <w:rPr>
          <w:rFonts w:eastAsia="宋体" w:hint="eastAsia"/>
          <w:szCs w:val="28"/>
          <w:lang w:eastAsia="zh-CN"/>
        </w:rPr>
        <w:t>16:00</w:t>
      </w:r>
      <w:r w:rsidR="00000000">
        <w:rPr>
          <w:rFonts w:eastAsia="宋体" w:hint="eastAsia"/>
          <w:szCs w:val="28"/>
          <w:lang w:eastAsia="zh-CN"/>
        </w:rPr>
        <w:t>；投喂量为鱼体重量的</w:t>
      </w:r>
      <w:r w:rsidR="00000000">
        <w:rPr>
          <w:rFonts w:eastAsia="宋体" w:hint="eastAsia"/>
          <w:szCs w:val="28"/>
          <w:lang w:eastAsia="zh-CN"/>
        </w:rPr>
        <w:t>1.5%</w:t>
      </w:r>
      <w:r w:rsidR="00000000">
        <w:rPr>
          <w:rFonts w:eastAsia="宋体" w:hAnsi="宋体" w:hint="eastAsia"/>
          <w:szCs w:val="28"/>
          <w:lang w:eastAsia="zh-CN"/>
        </w:rPr>
        <w:t>。</w:t>
      </w:r>
    </w:p>
    <w:p w14:paraId="5CF997B4" w14:textId="77777777" w:rsidR="007C557C" w:rsidRDefault="007C557C">
      <w:pPr>
        <w:spacing w:line="72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6E3DBBF0" w14:textId="77777777" w:rsidR="007C557C" w:rsidRDefault="007C557C">
      <w:pPr>
        <w:pStyle w:val="a3"/>
        <w:ind w:firstLine="560"/>
        <w:rPr>
          <w:szCs w:val="28"/>
          <w:lang w:eastAsia="zh-CN"/>
        </w:rPr>
      </w:pPr>
    </w:p>
    <w:sectPr w:rsidR="007C5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DC73D" w14:textId="77777777" w:rsidR="009E537A" w:rsidRDefault="009E537A">
      <w:pPr>
        <w:spacing w:line="240" w:lineRule="auto"/>
        <w:ind w:firstLine="560"/>
      </w:pPr>
      <w:r>
        <w:separator/>
      </w:r>
    </w:p>
  </w:endnote>
  <w:endnote w:type="continuationSeparator" w:id="0">
    <w:p w14:paraId="39DAEFE8" w14:textId="77777777" w:rsidR="009E537A" w:rsidRDefault="009E537A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1593" w14:textId="77777777" w:rsidR="008103B1" w:rsidRDefault="008103B1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D4A4" w14:textId="77777777" w:rsidR="008103B1" w:rsidRDefault="008103B1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3347" w14:textId="77777777" w:rsidR="008103B1" w:rsidRDefault="008103B1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F6D5" w14:textId="77777777" w:rsidR="009E537A" w:rsidRDefault="009E537A">
      <w:pPr>
        <w:spacing w:line="240" w:lineRule="auto"/>
        <w:ind w:firstLine="560"/>
      </w:pPr>
      <w:r>
        <w:separator/>
      </w:r>
    </w:p>
  </w:footnote>
  <w:footnote w:type="continuationSeparator" w:id="0">
    <w:p w14:paraId="395FAFDD" w14:textId="77777777" w:rsidR="009E537A" w:rsidRDefault="009E537A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B79D" w14:textId="77777777" w:rsidR="008103B1" w:rsidRDefault="008103B1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E8BD" w14:textId="77777777" w:rsidR="007C557C" w:rsidRDefault="008103B1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000000">
      <w:pict w14:anchorId="253AC2FE">
        <v:line id="直线 7" o:spid="_x0000_s3073" style="position:absolute;left:0;text-align:left;z-index:-251658752;mso-position-horizontal-relative:text;mso-position-vertical-relative:text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F93F" w14:textId="77777777" w:rsidR="008103B1" w:rsidRDefault="008103B1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424853"/>
    <w:multiLevelType w:val="singleLevel"/>
    <w:tmpl w:val="A6424853"/>
    <w:lvl w:ilvl="0">
      <w:start w:val="8"/>
      <w:numFmt w:val="decimal"/>
      <w:suff w:val="nothing"/>
      <w:lvlText w:val="%1、"/>
      <w:lvlJc w:val="left"/>
    </w:lvl>
  </w:abstractNum>
  <w:num w:numId="1" w16cid:durableId="18795814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 fillcolor="white">
      <v:fill color="white"/>
    </o:shapedefaults>
    <o:shapelayout v:ext="edit">
      <o:idmap v:ext="edit" data="1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51"/>
    <w:rsid w:val="00003F19"/>
    <w:rsid w:val="00006E3B"/>
    <w:rsid w:val="00010875"/>
    <w:rsid w:val="00011ADE"/>
    <w:rsid w:val="00023443"/>
    <w:rsid w:val="00043898"/>
    <w:rsid w:val="00044DD7"/>
    <w:rsid w:val="00046CF5"/>
    <w:rsid w:val="000505FD"/>
    <w:rsid w:val="00052CD5"/>
    <w:rsid w:val="000621DB"/>
    <w:rsid w:val="000655E2"/>
    <w:rsid w:val="000744A4"/>
    <w:rsid w:val="0007767C"/>
    <w:rsid w:val="00081C28"/>
    <w:rsid w:val="00090E24"/>
    <w:rsid w:val="00096836"/>
    <w:rsid w:val="000A0023"/>
    <w:rsid w:val="000A1289"/>
    <w:rsid w:val="000A18AE"/>
    <w:rsid w:val="000A49CE"/>
    <w:rsid w:val="000B3233"/>
    <w:rsid w:val="000B65E8"/>
    <w:rsid w:val="000C334E"/>
    <w:rsid w:val="000C362D"/>
    <w:rsid w:val="000C54B0"/>
    <w:rsid w:val="000C7C5F"/>
    <w:rsid w:val="000D01A3"/>
    <w:rsid w:val="000D0508"/>
    <w:rsid w:val="000D49FA"/>
    <w:rsid w:val="000E03B7"/>
    <w:rsid w:val="000E441D"/>
    <w:rsid w:val="000E5DFC"/>
    <w:rsid w:val="000E6F58"/>
    <w:rsid w:val="000F01B5"/>
    <w:rsid w:val="000F03E0"/>
    <w:rsid w:val="000F7951"/>
    <w:rsid w:val="00100021"/>
    <w:rsid w:val="00102012"/>
    <w:rsid w:val="00116182"/>
    <w:rsid w:val="00117AA6"/>
    <w:rsid w:val="00124931"/>
    <w:rsid w:val="001275F5"/>
    <w:rsid w:val="0013029A"/>
    <w:rsid w:val="00133928"/>
    <w:rsid w:val="00140340"/>
    <w:rsid w:val="00144E8E"/>
    <w:rsid w:val="001524DD"/>
    <w:rsid w:val="0015739D"/>
    <w:rsid w:val="00160D10"/>
    <w:rsid w:val="00162E58"/>
    <w:rsid w:val="00167AE6"/>
    <w:rsid w:val="00167F18"/>
    <w:rsid w:val="001717FB"/>
    <w:rsid w:val="001756CD"/>
    <w:rsid w:val="00186A8E"/>
    <w:rsid w:val="001871C5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6395"/>
    <w:rsid w:val="001D7322"/>
    <w:rsid w:val="001E05B6"/>
    <w:rsid w:val="001E34D2"/>
    <w:rsid w:val="001F60DB"/>
    <w:rsid w:val="001F746B"/>
    <w:rsid w:val="00203DB1"/>
    <w:rsid w:val="00206DC9"/>
    <w:rsid w:val="00210EF2"/>
    <w:rsid w:val="00212BC6"/>
    <w:rsid w:val="00215946"/>
    <w:rsid w:val="00216E34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2C81"/>
    <w:rsid w:val="00284B1B"/>
    <w:rsid w:val="00286DF7"/>
    <w:rsid w:val="00290B02"/>
    <w:rsid w:val="00291151"/>
    <w:rsid w:val="002914F1"/>
    <w:rsid w:val="00295B5A"/>
    <w:rsid w:val="002966F3"/>
    <w:rsid w:val="00296967"/>
    <w:rsid w:val="002A0FA6"/>
    <w:rsid w:val="002A48DB"/>
    <w:rsid w:val="002A5AB3"/>
    <w:rsid w:val="002A71A9"/>
    <w:rsid w:val="002E59D4"/>
    <w:rsid w:val="002E5D7F"/>
    <w:rsid w:val="002E6868"/>
    <w:rsid w:val="002F5108"/>
    <w:rsid w:val="002F69DE"/>
    <w:rsid w:val="00303DEF"/>
    <w:rsid w:val="00310527"/>
    <w:rsid w:val="00320EEB"/>
    <w:rsid w:val="00322745"/>
    <w:rsid w:val="00323BAD"/>
    <w:rsid w:val="003255F5"/>
    <w:rsid w:val="00326A18"/>
    <w:rsid w:val="003314E3"/>
    <w:rsid w:val="00335070"/>
    <w:rsid w:val="0033557E"/>
    <w:rsid w:val="00335A85"/>
    <w:rsid w:val="00345692"/>
    <w:rsid w:val="00345ED9"/>
    <w:rsid w:val="00352DBC"/>
    <w:rsid w:val="0035321B"/>
    <w:rsid w:val="00361DE5"/>
    <w:rsid w:val="0036648D"/>
    <w:rsid w:val="0036736A"/>
    <w:rsid w:val="00370574"/>
    <w:rsid w:val="003751AE"/>
    <w:rsid w:val="00375AEA"/>
    <w:rsid w:val="00380DE4"/>
    <w:rsid w:val="00385460"/>
    <w:rsid w:val="003873D9"/>
    <w:rsid w:val="003926B8"/>
    <w:rsid w:val="00392B66"/>
    <w:rsid w:val="0039337E"/>
    <w:rsid w:val="00395130"/>
    <w:rsid w:val="00397CD0"/>
    <w:rsid w:val="003A2BF6"/>
    <w:rsid w:val="003A6694"/>
    <w:rsid w:val="003C4F5B"/>
    <w:rsid w:val="003D0239"/>
    <w:rsid w:val="003D5941"/>
    <w:rsid w:val="003D5D2A"/>
    <w:rsid w:val="003E4C3C"/>
    <w:rsid w:val="003F0F32"/>
    <w:rsid w:val="004010DC"/>
    <w:rsid w:val="00403CEB"/>
    <w:rsid w:val="00415C0A"/>
    <w:rsid w:val="00420FDA"/>
    <w:rsid w:val="004219DE"/>
    <w:rsid w:val="00425BB3"/>
    <w:rsid w:val="00426AC3"/>
    <w:rsid w:val="00430880"/>
    <w:rsid w:val="00430F4F"/>
    <w:rsid w:val="0043143A"/>
    <w:rsid w:val="00434E6C"/>
    <w:rsid w:val="00450760"/>
    <w:rsid w:val="00452462"/>
    <w:rsid w:val="00453F31"/>
    <w:rsid w:val="00455B95"/>
    <w:rsid w:val="00457CE6"/>
    <w:rsid w:val="004603AA"/>
    <w:rsid w:val="00460585"/>
    <w:rsid w:val="00461898"/>
    <w:rsid w:val="00465B38"/>
    <w:rsid w:val="00466EC9"/>
    <w:rsid w:val="00470FC5"/>
    <w:rsid w:val="00475AE9"/>
    <w:rsid w:val="004839C6"/>
    <w:rsid w:val="00484FC6"/>
    <w:rsid w:val="00487921"/>
    <w:rsid w:val="00493F7E"/>
    <w:rsid w:val="00496DDF"/>
    <w:rsid w:val="004A3D4A"/>
    <w:rsid w:val="004A6F79"/>
    <w:rsid w:val="004B34A8"/>
    <w:rsid w:val="004C0994"/>
    <w:rsid w:val="004C3581"/>
    <w:rsid w:val="004C571F"/>
    <w:rsid w:val="004D2229"/>
    <w:rsid w:val="004D3895"/>
    <w:rsid w:val="004F2EF1"/>
    <w:rsid w:val="00507441"/>
    <w:rsid w:val="00510D31"/>
    <w:rsid w:val="00512940"/>
    <w:rsid w:val="00515545"/>
    <w:rsid w:val="00517CB5"/>
    <w:rsid w:val="00521CB5"/>
    <w:rsid w:val="0053187B"/>
    <w:rsid w:val="00533DFA"/>
    <w:rsid w:val="00535369"/>
    <w:rsid w:val="005358A8"/>
    <w:rsid w:val="00536060"/>
    <w:rsid w:val="00544EC9"/>
    <w:rsid w:val="005464ED"/>
    <w:rsid w:val="00547F34"/>
    <w:rsid w:val="00554185"/>
    <w:rsid w:val="005566B9"/>
    <w:rsid w:val="005607BB"/>
    <w:rsid w:val="005616CD"/>
    <w:rsid w:val="00561E99"/>
    <w:rsid w:val="0056439C"/>
    <w:rsid w:val="005643D3"/>
    <w:rsid w:val="005671FF"/>
    <w:rsid w:val="0056760A"/>
    <w:rsid w:val="00570DE0"/>
    <w:rsid w:val="0057490F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2C3C"/>
    <w:rsid w:val="005A2C6F"/>
    <w:rsid w:val="005A7B05"/>
    <w:rsid w:val="005B288D"/>
    <w:rsid w:val="005C0FFF"/>
    <w:rsid w:val="005C37E3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64CA"/>
    <w:rsid w:val="005F6FC9"/>
    <w:rsid w:val="005F7B2E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2E18"/>
    <w:rsid w:val="006301E7"/>
    <w:rsid w:val="006336D5"/>
    <w:rsid w:val="00633ED7"/>
    <w:rsid w:val="0064055E"/>
    <w:rsid w:val="006468DF"/>
    <w:rsid w:val="00647CC1"/>
    <w:rsid w:val="006502DD"/>
    <w:rsid w:val="00651296"/>
    <w:rsid w:val="00654EEE"/>
    <w:rsid w:val="006705D7"/>
    <w:rsid w:val="00684295"/>
    <w:rsid w:val="0069119E"/>
    <w:rsid w:val="00697705"/>
    <w:rsid w:val="006A3764"/>
    <w:rsid w:val="006A687C"/>
    <w:rsid w:val="006B41AE"/>
    <w:rsid w:val="006B723D"/>
    <w:rsid w:val="006C314A"/>
    <w:rsid w:val="006C49B1"/>
    <w:rsid w:val="006C5B29"/>
    <w:rsid w:val="006C64D7"/>
    <w:rsid w:val="006C6B2F"/>
    <w:rsid w:val="006E18AE"/>
    <w:rsid w:val="006F3A7F"/>
    <w:rsid w:val="00700C91"/>
    <w:rsid w:val="00700CDE"/>
    <w:rsid w:val="007120AA"/>
    <w:rsid w:val="007125AE"/>
    <w:rsid w:val="00720C92"/>
    <w:rsid w:val="00724578"/>
    <w:rsid w:val="00730E14"/>
    <w:rsid w:val="00730E4E"/>
    <w:rsid w:val="00732AF5"/>
    <w:rsid w:val="00733E80"/>
    <w:rsid w:val="00740DFA"/>
    <w:rsid w:val="00743BD2"/>
    <w:rsid w:val="00743CE7"/>
    <w:rsid w:val="0075124D"/>
    <w:rsid w:val="00754FB9"/>
    <w:rsid w:val="00755325"/>
    <w:rsid w:val="007565CD"/>
    <w:rsid w:val="00762FF9"/>
    <w:rsid w:val="0076403A"/>
    <w:rsid w:val="007646F8"/>
    <w:rsid w:val="00770183"/>
    <w:rsid w:val="00770D3C"/>
    <w:rsid w:val="00772305"/>
    <w:rsid w:val="00774FC8"/>
    <w:rsid w:val="007751EE"/>
    <w:rsid w:val="00776471"/>
    <w:rsid w:val="00791E3F"/>
    <w:rsid w:val="00792387"/>
    <w:rsid w:val="00795BE7"/>
    <w:rsid w:val="007A0B4E"/>
    <w:rsid w:val="007A6C8F"/>
    <w:rsid w:val="007B2770"/>
    <w:rsid w:val="007B7408"/>
    <w:rsid w:val="007C10EE"/>
    <w:rsid w:val="007C557C"/>
    <w:rsid w:val="007D67E5"/>
    <w:rsid w:val="007E0FF9"/>
    <w:rsid w:val="007E1FF8"/>
    <w:rsid w:val="007E5EDC"/>
    <w:rsid w:val="007E7D5C"/>
    <w:rsid w:val="007F12C1"/>
    <w:rsid w:val="007F166E"/>
    <w:rsid w:val="007F2E84"/>
    <w:rsid w:val="007F7B7D"/>
    <w:rsid w:val="00805B71"/>
    <w:rsid w:val="00807093"/>
    <w:rsid w:val="00807EEB"/>
    <w:rsid w:val="008103B1"/>
    <w:rsid w:val="008115F0"/>
    <w:rsid w:val="00811D50"/>
    <w:rsid w:val="00813F2D"/>
    <w:rsid w:val="0082769B"/>
    <w:rsid w:val="00831FDE"/>
    <w:rsid w:val="00832D9A"/>
    <w:rsid w:val="00835F5B"/>
    <w:rsid w:val="00842B32"/>
    <w:rsid w:val="00843099"/>
    <w:rsid w:val="00844163"/>
    <w:rsid w:val="00851464"/>
    <w:rsid w:val="00855EDE"/>
    <w:rsid w:val="00857BFB"/>
    <w:rsid w:val="00860251"/>
    <w:rsid w:val="0086162C"/>
    <w:rsid w:val="00865FAC"/>
    <w:rsid w:val="00867902"/>
    <w:rsid w:val="0087250F"/>
    <w:rsid w:val="00874924"/>
    <w:rsid w:val="0087697C"/>
    <w:rsid w:val="008807F6"/>
    <w:rsid w:val="008822D0"/>
    <w:rsid w:val="008825B0"/>
    <w:rsid w:val="008845E2"/>
    <w:rsid w:val="00891B5F"/>
    <w:rsid w:val="00892879"/>
    <w:rsid w:val="00893104"/>
    <w:rsid w:val="008A4525"/>
    <w:rsid w:val="008A7E4B"/>
    <w:rsid w:val="008B6B23"/>
    <w:rsid w:val="008C06A3"/>
    <w:rsid w:val="008C1064"/>
    <w:rsid w:val="008C271F"/>
    <w:rsid w:val="008C56A0"/>
    <w:rsid w:val="008D2B04"/>
    <w:rsid w:val="008D3270"/>
    <w:rsid w:val="008D3CDE"/>
    <w:rsid w:val="008D4EA8"/>
    <w:rsid w:val="008D7D74"/>
    <w:rsid w:val="008E0CCE"/>
    <w:rsid w:val="008E2156"/>
    <w:rsid w:val="008F1117"/>
    <w:rsid w:val="009060C0"/>
    <w:rsid w:val="0091036A"/>
    <w:rsid w:val="00916FFC"/>
    <w:rsid w:val="00917E01"/>
    <w:rsid w:val="00921667"/>
    <w:rsid w:val="00921E14"/>
    <w:rsid w:val="009232B3"/>
    <w:rsid w:val="00945CE1"/>
    <w:rsid w:val="009629D1"/>
    <w:rsid w:val="00963AAF"/>
    <w:rsid w:val="0097520B"/>
    <w:rsid w:val="009766F3"/>
    <w:rsid w:val="00976CF7"/>
    <w:rsid w:val="00981DFC"/>
    <w:rsid w:val="00982EA4"/>
    <w:rsid w:val="009837AC"/>
    <w:rsid w:val="009930FA"/>
    <w:rsid w:val="009961A5"/>
    <w:rsid w:val="0099774A"/>
    <w:rsid w:val="009A0C20"/>
    <w:rsid w:val="009A1C24"/>
    <w:rsid w:val="009A2CB4"/>
    <w:rsid w:val="009A32C8"/>
    <w:rsid w:val="009A6240"/>
    <w:rsid w:val="009B23C6"/>
    <w:rsid w:val="009C30D2"/>
    <w:rsid w:val="009C334B"/>
    <w:rsid w:val="009C5415"/>
    <w:rsid w:val="009D3B55"/>
    <w:rsid w:val="009E3286"/>
    <w:rsid w:val="009E537A"/>
    <w:rsid w:val="009F0279"/>
    <w:rsid w:val="009F09D4"/>
    <w:rsid w:val="009F7462"/>
    <w:rsid w:val="00A0182C"/>
    <w:rsid w:val="00A02CC7"/>
    <w:rsid w:val="00A03183"/>
    <w:rsid w:val="00A039E6"/>
    <w:rsid w:val="00A04F24"/>
    <w:rsid w:val="00A16558"/>
    <w:rsid w:val="00A20728"/>
    <w:rsid w:val="00A271E4"/>
    <w:rsid w:val="00A27EB3"/>
    <w:rsid w:val="00A33E3C"/>
    <w:rsid w:val="00A340F9"/>
    <w:rsid w:val="00A448DC"/>
    <w:rsid w:val="00A44CDD"/>
    <w:rsid w:val="00A45D0C"/>
    <w:rsid w:val="00A46F84"/>
    <w:rsid w:val="00A50F20"/>
    <w:rsid w:val="00A5314F"/>
    <w:rsid w:val="00A54052"/>
    <w:rsid w:val="00A54950"/>
    <w:rsid w:val="00A85B8E"/>
    <w:rsid w:val="00A937FF"/>
    <w:rsid w:val="00A95C4C"/>
    <w:rsid w:val="00AA214D"/>
    <w:rsid w:val="00AA3FA0"/>
    <w:rsid w:val="00AA521F"/>
    <w:rsid w:val="00AA64F0"/>
    <w:rsid w:val="00AA6E95"/>
    <w:rsid w:val="00AB4485"/>
    <w:rsid w:val="00AB61F8"/>
    <w:rsid w:val="00AB6FD2"/>
    <w:rsid w:val="00AC3EB7"/>
    <w:rsid w:val="00AC483D"/>
    <w:rsid w:val="00AC58A8"/>
    <w:rsid w:val="00AC59D0"/>
    <w:rsid w:val="00AC72DF"/>
    <w:rsid w:val="00AD3F4C"/>
    <w:rsid w:val="00AD56D2"/>
    <w:rsid w:val="00AD749C"/>
    <w:rsid w:val="00AD7B93"/>
    <w:rsid w:val="00AE4742"/>
    <w:rsid w:val="00AE6ED2"/>
    <w:rsid w:val="00AF20AD"/>
    <w:rsid w:val="00AF44EF"/>
    <w:rsid w:val="00B0770E"/>
    <w:rsid w:val="00B16B02"/>
    <w:rsid w:val="00B25B94"/>
    <w:rsid w:val="00B32B9E"/>
    <w:rsid w:val="00B343A9"/>
    <w:rsid w:val="00B42DC4"/>
    <w:rsid w:val="00B42ED5"/>
    <w:rsid w:val="00B502D5"/>
    <w:rsid w:val="00B50809"/>
    <w:rsid w:val="00B62D63"/>
    <w:rsid w:val="00B63209"/>
    <w:rsid w:val="00B665F4"/>
    <w:rsid w:val="00B67CE5"/>
    <w:rsid w:val="00B713FF"/>
    <w:rsid w:val="00B725C3"/>
    <w:rsid w:val="00B7424D"/>
    <w:rsid w:val="00B74522"/>
    <w:rsid w:val="00B83AF3"/>
    <w:rsid w:val="00B85BF7"/>
    <w:rsid w:val="00B95412"/>
    <w:rsid w:val="00BA2372"/>
    <w:rsid w:val="00BA5671"/>
    <w:rsid w:val="00BB0BE5"/>
    <w:rsid w:val="00BB25AF"/>
    <w:rsid w:val="00BB2D6E"/>
    <w:rsid w:val="00BB5EBA"/>
    <w:rsid w:val="00BD65D2"/>
    <w:rsid w:val="00BD6611"/>
    <w:rsid w:val="00BD70CB"/>
    <w:rsid w:val="00BD7A3D"/>
    <w:rsid w:val="00BE1EA8"/>
    <w:rsid w:val="00BE3290"/>
    <w:rsid w:val="00BE7461"/>
    <w:rsid w:val="00BF2638"/>
    <w:rsid w:val="00BF31A9"/>
    <w:rsid w:val="00BF6327"/>
    <w:rsid w:val="00BF7AFF"/>
    <w:rsid w:val="00C01267"/>
    <w:rsid w:val="00C01C74"/>
    <w:rsid w:val="00C0212C"/>
    <w:rsid w:val="00C105EA"/>
    <w:rsid w:val="00C25EA2"/>
    <w:rsid w:val="00C2759E"/>
    <w:rsid w:val="00C308A8"/>
    <w:rsid w:val="00C3264A"/>
    <w:rsid w:val="00C34D04"/>
    <w:rsid w:val="00C469F8"/>
    <w:rsid w:val="00C47713"/>
    <w:rsid w:val="00C53555"/>
    <w:rsid w:val="00C66204"/>
    <w:rsid w:val="00C6788C"/>
    <w:rsid w:val="00C74EDE"/>
    <w:rsid w:val="00C80044"/>
    <w:rsid w:val="00C90EB7"/>
    <w:rsid w:val="00C9127A"/>
    <w:rsid w:val="00C91F19"/>
    <w:rsid w:val="00C92453"/>
    <w:rsid w:val="00C97C1E"/>
    <w:rsid w:val="00CA45CA"/>
    <w:rsid w:val="00CB038D"/>
    <w:rsid w:val="00CB1D30"/>
    <w:rsid w:val="00CB32F5"/>
    <w:rsid w:val="00CB3864"/>
    <w:rsid w:val="00CC0176"/>
    <w:rsid w:val="00CD31FD"/>
    <w:rsid w:val="00CF2D98"/>
    <w:rsid w:val="00CF3D07"/>
    <w:rsid w:val="00CF7F60"/>
    <w:rsid w:val="00D004EC"/>
    <w:rsid w:val="00D00B65"/>
    <w:rsid w:val="00D00E9D"/>
    <w:rsid w:val="00D019D2"/>
    <w:rsid w:val="00D023C1"/>
    <w:rsid w:val="00D03090"/>
    <w:rsid w:val="00D055D3"/>
    <w:rsid w:val="00D065ED"/>
    <w:rsid w:val="00D074D1"/>
    <w:rsid w:val="00D0780C"/>
    <w:rsid w:val="00D1649F"/>
    <w:rsid w:val="00D265D4"/>
    <w:rsid w:val="00D3262C"/>
    <w:rsid w:val="00D341B8"/>
    <w:rsid w:val="00D42227"/>
    <w:rsid w:val="00D42A85"/>
    <w:rsid w:val="00D545DC"/>
    <w:rsid w:val="00D60D3A"/>
    <w:rsid w:val="00D6144D"/>
    <w:rsid w:val="00D624B5"/>
    <w:rsid w:val="00D64199"/>
    <w:rsid w:val="00D64F31"/>
    <w:rsid w:val="00D7219A"/>
    <w:rsid w:val="00D72E10"/>
    <w:rsid w:val="00D743DC"/>
    <w:rsid w:val="00D75176"/>
    <w:rsid w:val="00D77F60"/>
    <w:rsid w:val="00D811D1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B19E7"/>
    <w:rsid w:val="00DB2E22"/>
    <w:rsid w:val="00DB3AB7"/>
    <w:rsid w:val="00DB6116"/>
    <w:rsid w:val="00DC3BC0"/>
    <w:rsid w:val="00DC5CF1"/>
    <w:rsid w:val="00DC6B3F"/>
    <w:rsid w:val="00DD6A9C"/>
    <w:rsid w:val="00DE27C6"/>
    <w:rsid w:val="00DE46BB"/>
    <w:rsid w:val="00DF3AAB"/>
    <w:rsid w:val="00E05B88"/>
    <w:rsid w:val="00E161D8"/>
    <w:rsid w:val="00E16725"/>
    <w:rsid w:val="00E17AEA"/>
    <w:rsid w:val="00E239D1"/>
    <w:rsid w:val="00E2444F"/>
    <w:rsid w:val="00E3231F"/>
    <w:rsid w:val="00E51934"/>
    <w:rsid w:val="00E738D5"/>
    <w:rsid w:val="00E73FAD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A2DDB"/>
    <w:rsid w:val="00EA4406"/>
    <w:rsid w:val="00EA6B01"/>
    <w:rsid w:val="00EA6EF7"/>
    <w:rsid w:val="00EA7CF2"/>
    <w:rsid w:val="00EC353F"/>
    <w:rsid w:val="00EC5EB2"/>
    <w:rsid w:val="00EC7FB3"/>
    <w:rsid w:val="00ED196F"/>
    <w:rsid w:val="00ED3F85"/>
    <w:rsid w:val="00ED7258"/>
    <w:rsid w:val="00ED7B00"/>
    <w:rsid w:val="00EE191C"/>
    <w:rsid w:val="00EE3C98"/>
    <w:rsid w:val="00EE5B4E"/>
    <w:rsid w:val="00EE7BD7"/>
    <w:rsid w:val="00F01BD3"/>
    <w:rsid w:val="00F039B6"/>
    <w:rsid w:val="00F067EB"/>
    <w:rsid w:val="00F073AE"/>
    <w:rsid w:val="00F07744"/>
    <w:rsid w:val="00F10FD1"/>
    <w:rsid w:val="00F12750"/>
    <w:rsid w:val="00F16174"/>
    <w:rsid w:val="00F40B77"/>
    <w:rsid w:val="00F422F7"/>
    <w:rsid w:val="00F43AE4"/>
    <w:rsid w:val="00F46358"/>
    <w:rsid w:val="00F525C2"/>
    <w:rsid w:val="00F5576E"/>
    <w:rsid w:val="00F5639B"/>
    <w:rsid w:val="00F61972"/>
    <w:rsid w:val="00F6627D"/>
    <w:rsid w:val="00F761D0"/>
    <w:rsid w:val="00F85878"/>
    <w:rsid w:val="00F93421"/>
    <w:rsid w:val="00F94145"/>
    <w:rsid w:val="00F96452"/>
    <w:rsid w:val="00FA2668"/>
    <w:rsid w:val="00FA36EA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583B"/>
    <w:rsid w:val="00FF2476"/>
    <w:rsid w:val="00FF767A"/>
    <w:rsid w:val="015342F2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4C756E"/>
    <w:rsid w:val="046A3425"/>
    <w:rsid w:val="047012D7"/>
    <w:rsid w:val="0474219A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593226"/>
    <w:rsid w:val="08751889"/>
    <w:rsid w:val="0887014B"/>
    <w:rsid w:val="08984A8D"/>
    <w:rsid w:val="08990D1D"/>
    <w:rsid w:val="08EC5E3F"/>
    <w:rsid w:val="08FE43AA"/>
    <w:rsid w:val="092317C3"/>
    <w:rsid w:val="092A7B3D"/>
    <w:rsid w:val="092C6510"/>
    <w:rsid w:val="092D6604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797E2F"/>
    <w:rsid w:val="16E17B3A"/>
    <w:rsid w:val="16FB2AFC"/>
    <w:rsid w:val="1703208A"/>
    <w:rsid w:val="17780477"/>
    <w:rsid w:val="17D55E74"/>
    <w:rsid w:val="17DF1CC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064C46"/>
    <w:rsid w:val="1E57282B"/>
    <w:rsid w:val="1EC104FF"/>
    <w:rsid w:val="1ECE434F"/>
    <w:rsid w:val="1ED316EA"/>
    <w:rsid w:val="1EEA392E"/>
    <w:rsid w:val="1F390646"/>
    <w:rsid w:val="1F486D12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0D40CF0"/>
    <w:rsid w:val="20E709B3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1EE2782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45008D"/>
    <w:rsid w:val="235B5D17"/>
    <w:rsid w:val="236A65F0"/>
    <w:rsid w:val="239C5153"/>
    <w:rsid w:val="23A67730"/>
    <w:rsid w:val="23F20BD3"/>
    <w:rsid w:val="2423658A"/>
    <w:rsid w:val="24340F6E"/>
    <w:rsid w:val="24611831"/>
    <w:rsid w:val="246B6181"/>
    <w:rsid w:val="246D5331"/>
    <w:rsid w:val="249A4DFB"/>
    <w:rsid w:val="24D35D98"/>
    <w:rsid w:val="24E635B0"/>
    <w:rsid w:val="25100B46"/>
    <w:rsid w:val="25170794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870066"/>
    <w:rsid w:val="2DAE4338"/>
    <w:rsid w:val="2DAF38B9"/>
    <w:rsid w:val="2DE91D03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864F15"/>
    <w:rsid w:val="308A3111"/>
    <w:rsid w:val="30C7388E"/>
    <w:rsid w:val="30D44167"/>
    <w:rsid w:val="3133729D"/>
    <w:rsid w:val="31452611"/>
    <w:rsid w:val="31783C0A"/>
    <w:rsid w:val="31A85424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302EE"/>
    <w:rsid w:val="37743126"/>
    <w:rsid w:val="377962D7"/>
    <w:rsid w:val="37814281"/>
    <w:rsid w:val="37A1105D"/>
    <w:rsid w:val="37D60CFA"/>
    <w:rsid w:val="38674DB9"/>
    <w:rsid w:val="38817BCB"/>
    <w:rsid w:val="388307DF"/>
    <w:rsid w:val="38AD158E"/>
    <w:rsid w:val="38F527C5"/>
    <w:rsid w:val="39027598"/>
    <w:rsid w:val="39097448"/>
    <w:rsid w:val="39353FB4"/>
    <w:rsid w:val="395A1C7B"/>
    <w:rsid w:val="398D752D"/>
    <w:rsid w:val="399D4FA4"/>
    <w:rsid w:val="39A804A3"/>
    <w:rsid w:val="39C44CE6"/>
    <w:rsid w:val="3A341092"/>
    <w:rsid w:val="3A545DFF"/>
    <w:rsid w:val="3A5C44CE"/>
    <w:rsid w:val="3A6B6BA9"/>
    <w:rsid w:val="3AC07D4A"/>
    <w:rsid w:val="3AF633C8"/>
    <w:rsid w:val="3B1642B3"/>
    <w:rsid w:val="3BC471A5"/>
    <w:rsid w:val="3C2E79BC"/>
    <w:rsid w:val="3C9132DB"/>
    <w:rsid w:val="3C98513F"/>
    <w:rsid w:val="3CCF1E9C"/>
    <w:rsid w:val="3CE00FF2"/>
    <w:rsid w:val="3D312380"/>
    <w:rsid w:val="3D452C0F"/>
    <w:rsid w:val="3D7646D3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7C7CE8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561058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3B99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474A16"/>
    <w:rsid w:val="4F877265"/>
    <w:rsid w:val="4FC11578"/>
    <w:rsid w:val="4FFA7D74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95E86"/>
    <w:rsid w:val="521F3CE9"/>
    <w:rsid w:val="522A091A"/>
    <w:rsid w:val="52A840C4"/>
    <w:rsid w:val="52B36BFF"/>
    <w:rsid w:val="52DD1F86"/>
    <w:rsid w:val="53430839"/>
    <w:rsid w:val="5348784C"/>
    <w:rsid w:val="53CB39A1"/>
    <w:rsid w:val="540930F6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9F4DAC"/>
    <w:rsid w:val="56CF31F7"/>
    <w:rsid w:val="56D61331"/>
    <w:rsid w:val="56EA228F"/>
    <w:rsid w:val="57134443"/>
    <w:rsid w:val="572316B5"/>
    <w:rsid w:val="574B15A3"/>
    <w:rsid w:val="57620DD5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C132F"/>
    <w:rsid w:val="58DD4582"/>
    <w:rsid w:val="593D61A7"/>
    <w:rsid w:val="59731789"/>
    <w:rsid w:val="598148A2"/>
    <w:rsid w:val="599B7549"/>
    <w:rsid w:val="59A15A67"/>
    <w:rsid w:val="59A26E9C"/>
    <w:rsid w:val="59ED6119"/>
    <w:rsid w:val="5A7032BC"/>
    <w:rsid w:val="5ACE1206"/>
    <w:rsid w:val="5AD42EB2"/>
    <w:rsid w:val="5AF34E8A"/>
    <w:rsid w:val="5B4A72F9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8B3A28"/>
    <w:rsid w:val="5DAB11A9"/>
    <w:rsid w:val="5DBE78B5"/>
    <w:rsid w:val="5DC521DD"/>
    <w:rsid w:val="5E011DB3"/>
    <w:rsid w:val="5E283442"/>
    <w:rsid w:val="5E501BE0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3249BD"/>
    <w:rsid w:val="63457FEC"/>
    <w:rsid w:val="635058E1"/>
    <w:rsid w:val="63561EB1"/>
    <w:rsid w:val="6394293F"/>
    <w:rsid w:val="63D713FD"/>
    <w:rsid w:val="63D97CBB"/>
    <w:rsid w:val="63E87E15"/>
    <w:rsid w:val="64056352"/>
    <w:rsid w:val="640D3FEA"/>
    <w:rsid w:val="64283DEF"/>
    <w:rsid w:val="646A53C1"/>
    <w:rsid w:val="64935786"/>
    <w:rsid w:val="64D006A1"/>
    <w:rsid w:val="64E939BA"/>
    <w:rsid w:val="64F24617"/>
    <w:rsid w:val="650E7C85"/>
    <w:rsid w:val="651A732E"/>
    <w:rsid w:val="654B312E"/>
    <w:rsid w:val="656E1BF8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8A3B9D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B67766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218A"/>
    <w:rsid w:val="6C12438B"/>
    <w:rsid w:val="6C222C12"/>
    <w:rsid w:val="6C381E2C"/>
    <w:rsid w:val="6C3F59B0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4329B"/>
    <w:rsid w:val="6E591841"/>
    <w:rsid w:val="6E6A5FDD"/>
    <w:rsid w:val="6E8F717A"/>
    <w:rsid w:val="6EA657C6"/>
    <w:rsid w:val="6EBD6178"/>
    <w:rsid w:val="6EF65CBC"/>
    <w:rsid w:val="6F0314FC"/>
    <w:rsid w:val="6F4A3BB2"/>
    <w:rsid w:val="6F5D3D51"/>
    <w:rsid w:val="6F783B59"/>
    <w:rsid w:val="6F88655A"/>
    <w:rsid w:val="6F8E045F"/>
    <w:rsid w:val="6FA20F84"/>
    <w:rsid w:val="6FC4177E"/>
    <w:rsid w:val="6FD42E10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3F6944"/>
    <w:rsid w:val="73784952"/>
    <w:rsid w:val="73A82869"/>
    <w:rsid w:val="74055787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D3D28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C3509"/>
    <w:rsid w:val="7E2D6A4A"/>
    <w:rsid w:val="7E3816C3"/>
    <w:rsid w:val="7E3D18AA"/>
    <w:rsid w:val="7E4E4BC3"/>
    <w:rsid w:val="7E8947CC"/>
    <w:rsid w:val="7EC16CFA"/>
    <w:rsid w:val="7EE856F6"/>
    <w:rsid w:val="7EEE3DC3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  <w14:docId w14:val="630ABC57"/>
  <w15:docId w15:val="{BE8D3D83-52D9-4180-A302-6ABE0665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a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1"/>
    <w:qFormat/>
  </w:style>
  <w:style w:type="character" w:customStyle="1" w:styleId="1">
    <w:name w:val="默认段落字体1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"/>
    <w:qFormat/>
  </w:style>
  <w:style w:type="character" w:styleId="af2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9">
    <w:name w:val="页眉 字符"/>
    <w:link w:val="a8"/>
    <w:qFormat/>
    <w:rPr>
      <w:rFonts w:eastAsia="楷体_GB2312"/>
      <w:kern w:val="28"/>
      <w:sz w:val="18"/>
      <w:szCs w:val="18"/>
      <w:lang w:eastAsia="ar-SA"/>
    </w:rPr>
  </w:style>
  <w:style w:type="paragraph" w:styleId="af9">
    <w:name w:val="Revision"/>
    <w:hidden/>
    <w:uiPriority w:val="99"/>
    <w:unhideWhenUsed/>
    <w:rsid w:val="00E05B88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3078"/>
    <customShpInfo spid="_x0000_s3075"/>
    <customShpInfo spid="_x0000_s3076"/>
    <customShpInfo spid="_x0000_s3074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102</Words>
  <Characters>587</Characters>
  <Application>Microsoft Office Word</Application>
  <DocSecurity>0</DocSecurity>
  <Lines>4</Lines>
  <Paragraphs>1</Paragraphs>
  <ScaleCrop>false</ScaleCrop>
  <Company>MC SYSTEM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138</cp:revision>
  <cp:lastPrinted>2019-12-31T08:44:00Z</cp:lastPrinted>
  <dcterms:created xsi:type="dcterms:W3CDTF">2019-12-25T02:16:00Z</dcterms:created>
  <dcterms:modified xsi:type="dcterms:W3CDTF">2023-12-05T01:38:00Z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