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76C34B0" w14:textId="77777777" w:rsidR="00BF6B8D" w:rsidRDefault="008739ED">
      <w:pPr>
        <w:spacing w:line="360" w:lineRule="auto"/>
        <w:jc w:val="center"/>
        <w:rPr>
          <w:b/>
          <w:sz w:val="28"/>
          <w:szCs w:val="28"/>
        </w:rPr>
      </w:pPr>
      <w:r>
        <w:rPr>
          <w:rFonts w:hint="eastAsia"/>
          <w:b/>
          <w:sz w:val="28"/>
          <w:szCs w:val="28"/>
        </w:rPr>
        <w:t>意见陈述书</w:t>
      </w:r>
      <w:r>
        <w:rPr>
          <w:b/>
          <w:sz w:val="28"/>
          <w:szCs w:val="28"/>
        </w:rPr>
        <w:t>附页</w:t>
      </w:r>
    </w:p>
    <w:p w14:paraId="7D2DFE87" w14:textId="77777777" w:rsidR="00BF6B8D" w:rsidRPr="004F79F4" w:rsidRDefault="008739ED">
      <w:pPr>
        <w:spacing w:line="360" w:lineRule="auto"/>
        <w:jc w:val="right"/>
        <w:rPr>
          <w:b/>
          <w:sz w:val="28"/>
        </w:rPr>
      </w:pPr>
      <w:r>
        <w:rPr>
          <w:b/>
          <w:sz w:val="28"/>
          <w:szCs w:val="28"/>
        </w:rPr>
        <w:t xml:space="preserve">                    </w:t>
      </w:r>
      <w:r>
        <w:rPr>
          <w:b/>
          <w:sz w:val="28"/>
          <w:szCs w:val="28"/>
        </w:rPr>
        <w:t>申请号：</w:t>
      </w:r>
      <w:r w:rsidRPr="004F79F4">
        <w:rPr>
          <w:b/>
          <w:sz w:val="28"/>
        </w:rPr>
        <w:t>202210777018.7</w:t>
      </w:r>
    </w:p>
    <w:p w14:paraId="688A82E4" w14:textId="77777777" w:rsidR="00BF6B8D" w:rsidRDefault="00BF6B8D">
      <w:pPr>
        <w:spacing w:line="360" w:lineRule="auto"/>
        <w:jc w:val="center"/>
        <w:rPr>
          <w:b/>
          <w:sz w:val="28"/>
          <w:szCs w:val="28"/>
        </w:rPr>
      </w:pPr>
    </w:p>
    <w:p w14:paraId="24CC5CCA" w14:textId="77777777" w:rsidR="00BF6B8D" w:rsidRDefault="008739ED">
      <w:pPr>
        <w:spacing w:line="360" w:lineRule="auto"/>
        <w:rPr>
          <w:b/>
          <w:sz w:val="28"/>
          <w:szCs w:val="28"/>
        </w:rPr>
      </w:pPr>
      <w:r>
        <w:rPr>
          <w:b/>
          <w:bCs/>
          <w:sz w:val="28"/>
          <w:szCs w:val="28"/>
        </w:rPr>
        <w:t>尊敬的审查员：</w:t>
      </w:r>
    </w:p>
    <w:p w14:paraId="4F1083CE" w14:textId="329E194B" w:rsidR="00BF6B8D" w:rsidRDefault="008739ED">
      <w:pPr>
        <w:spacing w:line="360" w:lineRule="auto"/>
        <w:ind w:firstLineChars="192" w:firstLine="538"/>
        <w:rPr>
          <w:sz w:val="28"/>
          <w:szCs w:val="28"/>
        </w:rPr>
      </w:pPr>
      <w:r>
        <w:rPr>
          <w:sz w:val="28"/>
          <w:szCs w:val="28"/>
        </w:rPr>
        <w:t>本</w:t>
      </w:r>
      <w:r>
        <w:rPr>
          <w:rFonts w:hint="eastAsia"/>
          <w:sz w:val="28"/>
          <w:szCs w:val="28"/>
        </w:rPr>
        <w:t>意见陈述</w:t>
      </w:r>
      <w:r>
        <w:rPr>
          <w:sz w:val="28"/>
          <w:szCs w:val="28"/>
        </w:rPr>
        <w:t>是针对国</w:t>
      </w:r>
      <w:r w:rsidRPr="004F79F4">
        <w:rPr>
          <w:rFonts w:hint="eastAsia"/>
          <w:sz w:val="28"/>
        </w:rPr>
        <w:t>家知识产权局于</w:t>
      </w:r>
      <w:r w:rsidR="00830985" w:rsidRPr="004F79F4">
        <w:rPr>
          <w:rFonts w:hint="eastAsia"/>
          <w:sz w:val="28"/>
        </w:rPr>
        <w:t>2023</w:t>
      </w:r>
      <w:r w:rsidR="00830985" w:rsidRPr="004F79F4">
        <w:rPr>
          <w:rFonts w:hint="eastAsia"/>
          <w:sz w:val="28"/>
        </w:rPr>
        <w:t>年</w:t>
      </w:r>
      <w:r w:rsidR="00830985">
        <w:rPr>
          <w:sz w:val="28"/>
        </w:rPr>
        <w:t>9</w:t>
      </w:r>
      <w:r w:rsidRPr="004F79F4">
        <w:rPr>
          <w:rFonts w:hint="eastAsia"/>
          <w:sz w:val="28"/>
        </w:rPr>
        <w:t>月</w:t>
      </w:r>
      <w:r w:rsidRPr="004F79F4">
        <w:rPr>
          <w:rFonts w:hint="eastAsia"/>
          <w:sz w:val="28"/>
        </w:rPr>
        <w:t>20</w:t>
      </w:r>
      <w:r w:rsidRPr="004F79F4">
        <w:rPr>
          <w:rFonts w:hint="eastAsia"/>
          <w:sz w:val="28"/>
        </w:rPr>
        <w:t>日发出的关于《改善沙子岭猪胴体组成的谷氨酸</w:t>
      </w:r>
      <w:r w:rsidRPr="004F79F4">
        <w:rPr>
          <w:rFonts w:hint="eastAsia"/>
          <w:sz w:val="28"/>
        </w:rPr>
        <w:t>/</w:t>
      </w:r>
      <w:r w:rsidRPr="004F79F4">
        <w:rPr>
          <w:sz w:val="28"/>
        </w:rPr>
        <w:t>谷氨酸盐添加剂饲料</w:t>
      </w:r>
      <w:r w:rsidRPr="004F79F4">
        <w:rPr>
          <w:rFonts w:hint="eastAsia"/>
          <w:sz w:val="28"/>
        </w:rPr>
        <w:t>》</w:t>
      </w:r>
      <w:r>
        <w:rPr>
          <w:sz w:val="28"/>
          <w:szCs w:val="28"/>
        </w:rPr>
        <w:t>的</w:t>
      </w:r>
      <w:r>
        <w:rPr>
          <w:rFonts w:hint="eastAsia"/>
          <w:sz w:val="28"/>
          <w:szCs w:val="28"/>
        </w:rPr>
        <w:t>第</w:t>
      </w:r>
      <w:r w:rsidR="00830985">
        <w:rPr>
          <w:rFonts w:hint="eastAsia"/>
          <w:sz w:val="28"/>
          <w:szCs w:val="28"/>
        </w:rPr>
        <w:t>二</w:t>
      </w:r>
      <w:r>
        <w:rPr>
          <w:rFonts w:hint="eastAsia"/>
          <w:sz w:val="28"/>
          <w:szCs w:val="28"/>
        </w:rPr>
        <w:t>次审查意见通知书</w:t>
      </w:r>
      <w:r>
        <w:rPr>
          <w:sz w:val="28"/>
          <w:szCs w:val="28"/>
        </w:rPr>
        <w:t>，对于审查员</w:t>
      </w:r>
      <w:r>
        <w:rPr>
          <w:rFonts w:hint="eastAsia"/>
          <w:sz w:val="28"/>
          <w:szCs w:val="28"/>
        </w:rPr>
        <w:t>在第</w:t>
      </w:r>
      <w:r w:rsidR="00830985">
        <w:rPr>
          <w:rFonts w:hint="eastAsia"/>
          <w:sz w:val="28"/>
          <w:szCs w:val="28"/>
        </w:rPr>
        <w:t>二</w:t>
      </w:r>
      <w:r>
        <w:rPr>
          <w:rFonts w:hint="eastAsia"/>
          <w:sz w:val="28"/>
          <w:szCs w:val="28"/>
        </w:rPr>
        <w:t>次审查意见通知书中的论述</w:t>
      </w:r>
      <w:r>
        <w:rPr>
          <w:sz w:val="28"/>
          <w:szCs w:val="28"/>
        </w:rPr>
        <w:t>，申请人进行了认真的研读，并</w:t>
      </w:r>
      <w:proofErr w:type="gramStart"/>
      <w:r>
        <w:rPr>
          <w:rFonts w:hint="eastAsia"/>
          <w:sz w:val="28"/>
          <w:szCs w:val="28"/>
        </w:rPr>
        <w:t>作出</w:t>
      </w:r>
      <w:proofErr w:type="gramEnd"/>
      <w:r>
        <w:rPr>
          <w:rFonts w:hint="eastAsia"/>
          <w:sz w:val="28"/>
          <w:szCs w:val="28"/>
        </w:rPr>
        <w:t>以下修改</w:t>
      </w:r>
      <w:r>
        <w:rPr>
          <w:sz w:val="28"/>
          <w:szCs w:val="28"/>
        </w:rPr>
        <w:t>和</w:t>
      </w:r>
      <w:r>
        <w:rPr>
          <w:rFonts w:hint="eastAsia"/>
          <w:sz w:val="28"/>
          <w:szCs w:val="28"/>
        </w:rPr>
        <w:t>意见陈述</w:t>
      </w:r>
      <w:r>
        <w:rPr>
          <w:sz w:val="28"/>
          <w:szCs w:val="28"/>
        </w:rPr>
        <w:t>。</w:t>
      </w:r>
    </w:p>
    <w:p w14:paraId="479D482F" w14:textId="77777777" w:rsidR="00BF6B8D" w:rsidRDefault="008739ED">
      <w:pPr>
        <w:numPr>
          <w:ilvl w:val="0"/>
          <w:numId w:val="1"/>
        </w:numPr>
        <w:spacing w:line="360" w:lineRule="auto"/>
        <w:rPr>
          <w:b/>
          <w:sz w:val="28"/>
          <w:szCs w:val="28"/>
        </w:rPr>
      </w:pPr>
      <w:r>
        <w:rPr>
          <w:b/>
          <w:sz w:val="28"/>
          <w:szCs w:val="28"/>
        </w:rPr>
        <w:t>修改说明</w:t>
      </w:r>
    </w:p>
    <w:p w14:paraId="0D54F55F" w14:textId="77777777" w:rsidR="00697BBD" w:rsidRDefault="00697BBD" w:rsidP="0019523A">
      <w:pPr>
        <w:ind w:firstLine="480"/>
        <w:rPr>
          <w:sz w:val="28"/>
          <w:szCs w:val="28"/>
        </w:rPr>
      </w:pPr>
      <w:r>
        <w:rPr>
          <w:rFonts w:hint="eastAsia"/>
          <w:sz w:val="28"/>
          <w:szCs w:val="28"/>
        </w:rPr>
        <w:t>本次修改是在第一次意见陈述的基础上进行的修改。</w:t>
      </w:r>
    </w:p>
    <w:p w14:paraId="7F722FDD" w14:textId="77777777" w:rsidR="00C64920" w:rsidRDefault="00697BBD" w:rsidP="0019523A">
      <w:pPr>
        <w:ind w:firstLine="480"/>
        <w:rPr>
          <w:sz w:val="28"/>
          <w:szCs w:val="28"/>
        </w:rPr>
      </w:pPr>
      <w:r>
        <w:rPr>
          <w:rFonts w:hint="eastAsia"/>
          <w:sz w:val="28"/>
          <w:szCs w:val="28"/>
        </w:rPr>
        <w:t>将权利要求</w:t>
      </w:r>
      <w:r>
        <w:rPr>
          <w:rFonts w:hint="eastAsia"/>
          <w:sz w:val="28"/>
          <w:szCs w:val="28"/>
        </w:rPr>
        <w:t>2</w:t>
      </w:r>
      <w:r>
        <w:rPr>
          <w:rFonts w:hint="eastAsia"/>
          <w:sz w:val="28"/>
          <w:szCs w:val="28"/>
        </w:rPr>
        <w:t>、</w:t>
      </w:r>
      <w:r>
        <w:rPr>
          <w:rFonts w:hint="eastAsia"/>
          <w:sz w:val="28"/>
          <w:szCs w:val="28"/>
        </w:rPr>
        <w:t>6</w:t>
      </w:r>
      <w:r>
        <w:rPr>
          <w:rFonts w:hint="eastAsia"/>
          <w:sz w:val="28"/>
          <w:szCs w:val="28"/>
        </w:rPr>
        <w:t>、</w:t>
      </w:r>
      <w:r>
        <w:rPr>
          <w:rFonts w:hint="eastAsia"/>
          <w:sz w:val="28"/>
          <w:szCs w:val="28"/>
        </w:rPr>
        <w:t>7</w:t>
      </w:r>
      <w:r>
        <w:rPr>
          <w:rFonts w:hint="eastAsia"/>
          <w:sz w:val="28"/>
          <w:szCs w:val="28"/>
        </w:rPr>
        <w:t>合并成新的</w:t>
      </w:r>
      <w:r w:rsidR="008739ED">
        <w:rPr>
          <w:rFonts w:hint="eastAsia"/>
          <w:sz w:val="28"/>
          <w:szCs w:val="28"/>
        </w:rPr>
        <w:t>权利要求</w:t>
      </w:r>
      <w:r w:rsidR="008739ED">
        <w:rPr>
          <w:rFonts w:hint="eastAsia"/>
          <w:sz w:val="28"/>
          <w:szCs w:val="28"/>
        </w:rPr>
        <w:t>1</w:t>
      </w:r>
      <w:r w:rsidR="008739ED">
        <w:rPr>
          <w:rFonts w:hint="eastAsia"/>
          <w:sz w:val="28"/>
          <w:szCs w:val="28"/>
        </w:rPr>
        <w:t>。</w:t>
      </w:r>
    </w:p>
    <w:p w14:paraId="77E6FE73" w14:textId="4B086D58" w:rsidR="00BF6B8D" w:rsidRDefault="008739ED" w:rsidP="0019523A">
      <w:pPr>
        <w:ind w:firstLine="480"/>
        <w:rPr>
          <w:sz w:val="28"/>
          <w:szCs w:val="28"/>
        </w:rPr>
      </w:pPr>
      <w:r>
        <w:rPr>
          <w:rFonts w:hint="eastAsia"/>
          <w:sz w:val="28"/>
          <w:szCs w:val="28"/>
        </w:rPr>
        <w:t>该</w:t>
      </w:r>
      <w:r>
        <w:rPr>
          <w:sz w:val="28"/>
          <w:szCs w:val="28"/>
        </w:rPr>
        <w:t>修改未超出原说明书和原权利要求书所记载的范围，符合专利法第三十三条的规定，且上述修改也是针对审查意见通知书所指出的缺陷进行</w:t>
      </w:r>
      <w:r>
        <w:rPr>
          <w:rFonts w:hint="eastAsia"/>
          <w:sz w:val="28"/>
          <w:szCs w:val="28"/>
        </w:rPr>
        <w:t>的</w:t>
      </w:r>
      <w:r>
        <w:rPr>
          <w:sz w:val="28"/>
          <w:szCs w:val="28"/>
        </w:rPr>
        <w:t>修改，符合专利法实施细则第五十一条三款规定。</w:t>
      </w:r>
    </w:p>
    <w:p w14:paraId="4843F765" w14:textId="7C8079BD" w:rsidR="00C64920" w:rsidRDefault="00C64920" w:rsidP="0019523A">
      <w:pPr>
        <w:ind w:firstLine="480"/>
        <w:rPr>
          <w:sz w:val="28"/>
          <w:szCs w:val="28"/>
        </w:rPr>
      </w:pPr>
      <w:r>
        <w:rPr>
          <w:rFonts w:hint="eastAsia"/>
          <w:sz w:val="28"/>
          <w:szCs w:val="28"/>
        </w:rPr>
        <w:t>对其它权利要求作适应性修改。</w:t>
      </w:r>
    </w:p>
    <w:p w14:paraId="20469DC8" w14:textId="77777777" w:rsidR="00BF6B8D" w:rsidRDefault="008739ED" w:rsidP="00774F6C">
      <w:pPr>
        <w:spacing w:line="360" w:lineRule="auto"/>
        <w:ind w:firstLineChars="200" w:firstLine="562"/>
        <w:rPr>
          <w:b/>
          <w:bCs/>
          <w:sz w:val="28"/>
          <w:szCs w:val="28"/>
        </w:rPr>
      </w:pPr>
      <w:r>
        <w:rPr>
          <w:rFonts w:hint="eastAsia"/>
          <w:b/>
          <w:bCs/>
          <w:sz w:val="28"/>
          <w:szCs w:val="28"/>
        </w:rPr>
        <w:t>修改后的权利要求详见权利要求书替换页。</w:t>
      </w:r>
    </w:p>
    <w:p w14:paraId="501FB4FB" w14:textId="77777777" w:rsidR="00BF6B8D" w:rsidRPr="00774F6C" w:rsidRDefault="008739ED">
      <w:pPr>
        <w:spacing w:line="360" w:lineRule="auto"/>
        <w:ind w:firstLineChars="200" w:firstLine="562"/>
        <w:rPr>
          <w:b/>
          <w:sz w:val="28"/>
          <w:u w:val="single"/>
        </w:rPr>
      </w:pPr>
      <w:r>
        <w:rPr>
          <w:rFonts w:hint="eastAsia"/>
          <w:b/>
          <w:sz w:val="28"/>
          <w:szCs w:val="28"/>
        </w:rPr>
        <w:t>二</w:t>
      </w:r>
      <w:r>
        <w:rPr>
          <w:b/>
          <w:sz w:val="28"/>
          <w:szCs w:val="28"/>
        </w:rPr>
        <w:t>、意见陈述</w:t>
      </w:r>
    </w:p>
    <w:p w14:paraId="6B6EEB48" w14:textId="77777777" w:rsidR="00BF6B8D" w:rsidRPr="00774F6C" w:rsidRDefault="008739ED">
      <w:pPr>
        <w:tabs>
          <w:tab w:val="left" w:pos="720"/>
        </w:tabs>
        <w:spacing w:line="360" w:lineRule="auto"/>
        <w:ind w:firstLineChars="200" w:firstLine="562"/>
        <w:rPr>
          <w:b/>
          <w:sz w:val="28"/>
        </w:rPr>
      </w:pPr>
      <w:r w:rsidRPr="00774F6C">
        <w:rPr>
          <w:rFonts w:hint="eastAsia"/>
          <w:b/>
          <w:sz w:val="28"/>
        </w:rPr>
        <w:t>权利要求</w:t>
      </w:r>
      <w:r w:rsidRPr="00774F6C">
        <w:rPr>
          <w:b/>
          <w:sz w:val="28"/>
        </w:rPr>
        <w:t>1</w:t>
      </w:r>
      <w:r w:rsidRPr="00774F6C">
        <w:rPr>
          <w:rFonts w:hint="eastAsia"/>
          <w:b/>
          <w:sz w:val="28"/>
        </w:rPr>
        <w:t>具有创造性</w:t>
      </w:r>
    </w:p>
    <w:p w14:paraId="19450ACA" w14:textId="77777777" w:rsidR="00BF6B8D" w:rsidRDefault="008739ED" w:rsidP="00774F6C">
      <w:pPr>
        <w:tabs>
          <w:tab w:val="left" w:pos="720"/>
        </w:tabs>
        <w:spacing w:line="360" w:lineRule="auto"/>
        <w:ind w:firstLineChars="200" w:firstLine="560"/>
        <w:rPr>
          <w:bCs/>
          <w:sz w:val="28"/>
          <w:szCs w:val="28"/>
        </w:rPr>
      </w:pPr>
      <w:r>
        <w:rPr>
          <w:rFonts w:hint="eastAsia"/>
          <w:bCs/>
          <w:sz w:val="28"/>
          <w:szCs w:val="28"/>
        </w:rPr>
        <w:t>1</w:t>
      </w:r>
      <w:r>
        <w:rPr>
          <w:rFonts w:hint="eastAsia"/>
          <w:bCs/>
          <w:sz w:val="28"/>
          <w:szCs w:val="28"/>
        </w:rPr>
        <w:t>、</w:t>
      </w:r>
      <w:r>
        <w:rPr>
          <w:bCs/>
          <w:sz w:val="28"/>
          <w:szCs w:val="28"/>
        </w:rPr>
        <w:t>本申请权利要求</w:t>
      </w:r>
      <w:r>
        <w:rPr>
          <w:bCs/>
          <w:sz w:val="28"/>
          <w:szCs w:val="28"/>
        </w:rPr>
        <w:t>1</w:t>
      </w:r>
      <w:r>
        <w:rPr>
          <w:bCs/>
          <w:sz w:val="28"/>
          <w:szCs w:val="28"/>
        </w:rPr>
        <w:t>相较于对比文件</w:t>
      </w:r>
      <w:r>
        <w:rPr>
          <w:bCs/>
          <w:sz w:val="28"/>
          <w:szCs w:val="28"/>
        </w:rPr>
        <w:t>1</w:t>
      </w:r>
      <w:r>
        <w:rPr>
          <w:rFonts w:hint="eastAsia"/>
          <w:bCs/>
          <w:sz w:val="28"/>
          <w:szCs w:val="28"/>
        </w:rPr>
        <w:t>至少</w:t>
      </w:r>
      <w:r>
        <w:rPr>
          <w:bCs/>
          <w:sz w:val="28"/>
          <w:szCs w:val="28"/>
        </w:rPr>
        <w:t>具有以下区别特征：</w:t>
      </w:r>
    </w:p>
    <w:p w14:paraId="24190E97" w14:textId="737F2800" w:rsidR="00BF6B8D" w:rsidRDefault="008739ED">
      <w:pPr>
        <w:spacing w:line="360" w:lineRule="auto"/>
        <w:ind w:firstLineChars="200" w:firstLine="560"/>
        <w:rPr>
          <w:bCs/>
          <w:sz w:val="28"/>
          <w:szCs w:val="28"/>
        </w:rPr>
      </w:pPr>
      <w:r>
        <w:rPr>
          <w:rFonts w:hint="eastAsia"/>
          <w:bCs/>
          <w:sz w:val="28"/>
          <w:szCs w:val="28"/>
        </w:rPr>
        <w:t>区别技术特征</w:t>
      </w:r>
      <w:proofErr w:type="gramStart"/>
      <w:r w:rsidR="00CF6CAD">
        <w:rPr>
          <w:rFonts w:hint="eastAsia"/>
          <w:bCs/>
          <w:sz w:val="28"/>
          <w:szCs w:val="28"/>
        </w:rPr>
        <w:t>一</w:t>
      </w:r>
      <w:proofErr w:type="gramEnd"/>
      <w:r>
        <w:rPr>
          <w:rFonts w:hint="eastAsia"/>
          <w:bCs/>
          <w:sz w:val="28"/>
          <w:szCs w:val="28"/>
        </w:rPr>
        <w:t>：添加剂饲料成分不同</w:t>
      </w:r>
      <w:r w:rsidR="001642E8">
        <w:rPr>
          <w:rFonts w:hint="eastAsia"/>
          <w:bCs/>
          <w:sz w:val="28"/>
          <w:szCs w:val="28"/>
        </w:rPr>
        <w:t>：</w:t>
      </w:r>
      <w:r w:rsidR="00025CD0" w:rsidDel="00025CD0">
        <w:rPr>
          <w:rFonts w:hint="eastAsia"/>
          <w:bCs/>
          <w:sz w:val="28"/>
          <w:szCs w:val="28"/>
        </w:rPr>
        <w:t xml:space="preserve"> </w:t>
      </w:r>
    </w:p>
    <w:p w14:paraId="41076E12" w14:textId="1317FE63" w:rsidR="0039013A" w:rsidRPr="0039013A" w:rsidRDefault="00025CD0" w:rsidP="001151C5">
      <w:pPr>
        <w:spacing w:line="360" w:lineRule="auto"/>
        <w:ind w:firstLineChars="200" w:firstLine="560"/>
        <w:rPr>
          <w:rFonts w:ascii="宋体" w:hAnsi="宋体"/>
          <w:kern w:val="28"/>
          <w:sz w:val="28"/>
          <w:szCs w:val="28"/>
        </w:rPr>
      </w:pPr>
      <w:r w:rsidRPr="001151C5">
        <w:rPr>
          <w:rFonts w:ascii="宋体" w:hAnsi="宋体" w:hint="eastAsia"/>
          <w:bCs/>
          <w:sz w:val="28"/>
          <w:szCs w:val="28"/>
        </w:rPr>
        <w:t>本申请</w:t>
      </w:r>
      <w:r w:rsidR="00CF6CAD" w:rsidRPr="001151C5">
        <w:rPr>
          <w:rFonts w:ascii="宋体" w:hAnsi="宋体" w:hint="eastAsia"/>
          <w:sz w:val="28"/>
          <w:szCs w:val="28"/>
        </w:rPr>
        <w:t>添加剂饲料</w:t>
      </w:r>
      <w:r w:rsidR="0039013A" w:rsidRPr="0039013A">
        <w:rPr>
          <w:rFonts w:ascii="宋体" w:hAnsi="宋体"/>
          <w:bCs/>
          <w:kern w:val="28"/>
          <w:sz w:val="28"/>
          <w:szCs w:val="28"/>
          <w:lang w:eastAsia="ar-SA"/>
        </w:rPr>
        <w:t>包括饲料原料</w:t>
      </w:r>
      <w:r w:rsidR="0039013A" w:rsidRPr="0039013A">
        <w:rPr>
          <w:rFonts w:ascii="宋体" w:hAnsi="宋体" w:hint="eastAsia"/>
          <w:bCs/>
          <w:kern w:val="28"/>
          <w:sz w:val="28"/>
          <w:szCs w:val="28"/>
        </w:rPr>
        <w:t>、预混料和</w:t>
      </w:r>
      <w:r w:rsidR="0039013A" w:rsidRPr="0039013A">
        <w:rPr>
          <w:rFonts w:ascii="宋体" w:hAnsi="宋体" w:hint="eastAsia"/>
          <w:bCs/>
          <w:kern w:val="28"/>
          <w:sz w:val="28"/>
          <w:szCs w:val="28"/>
          <w:lang w:eastAsia="ar-SA"/>
        </w:rPr>
        <w:t>谷氨</w:t>
      </w:r>
      <w:r w:rsidR="0039013A" w:rsidRPr="0039013A">
        <w:rPr>
          <w:rFonts w:ascii="宋体" w:hAnsi="宋体" w:hint="eastAsia"/>
          <w:bCs/>
          <w:kern w:val="28"/>
          <w:sz w:val="28"/>
          <w:szCs w:val="28"/>
        </w:rPr>
        <w:t>酸/谷氨酸盐，其中</w:t>
      </w:r>
      <w:r w:rsidR="0039013A" w:rsidRPr="0039013A">
        <w:rPr>
          <w:rFonts w:ascii="宋体" w:hAnsi="宋体" w:hint="eastAsia"/>
          <w:bCs/>
          <w:kern w:val="28"/>
          <w:sz w:val="28"/>
          <w:szCs w:val="28"/>
          <w:lang w:eastAsia="ar-SA"/>
        </w:rPr>
        <w:t>谷氨</w:t>
      </w:r>
      <w:r w:rsidR="0039013A" w:rsidRPr="0039013A">
        <w:rPr>
          <w:rFonts w:ascii="宋体" w:hAnsi="宋体"/>
          <w:bCs/>
          <w:kern w:val="28"/>
          <w:sz w:val="28"/>
          <w:szCs w:val="28"/>
        </w:rPr>
        <w:t>酸/</w:t>
      </w:r>
      <w:proofErr w:type="gramStart"/>
      <w:r w:rsidR="0039013A" w:rsidRPr="0039013A">
        <w:rPr>
          <w:rFonts w:ascii="宋体" w:hAnsi="宋体"/>
          <w:bCs/>
          <w:kern w:val="28"/>
          <w:sz w:val="28"/>
          <w:szCs w:val="28"/>
        </w:rPr>
        <w:t>谷氨酸盐占饲料</w:t>
      </w:r>
      <w:proofErr w:type="gramEnd"/>
      <w:r w:rsidR="0039013A" w:rsidRPr="0039013A">
        <w:rPr>
          <w:rFonts w:ascii="宋体" w:hAnsi="宋体"/>
          <w:bCs/>
          <w:kern w:val="28"/>
          <w:sz w:val="28"/>
          <w:szCs w:val="28"/>
        </w:rPr>
        <w:t>原料质量的0.</w:t>
      </w:r>
      <w:r w:rsidR="0039013A" w:rsidRPr="0039013A">
        <w:rPr>
          <w:rFonts w:ascii="宋体" w:hAnsi="宋体" w:hint="eastAsia"/>
          <w:bCs/>
          <w:kern w:val="28"/>
          <w:sz w:val="28"/>
          <w:szCs w:val="28"/>
        </w:rPr>
        <w:t>5</w:t>
      </w:r>
      <w:r w:rsidR="0039013A" w:rsidRPr="0039013A">
        <w:rPr>
          <w:rFonts w:ascii="宋体" w:hAnsi="宋体"/>
          <w:bCs/>
          <w:kern w:val="28"/>
          <w:sz w:val="28"/>
          <w:szCs w:val="28"/>
        </w:rPr>
        <w:t>～</w:t>
      </w:r>
      <w:r w:rsidR="0039013A" w:rsidRPr="0039013A">
        <w:rPr>
          <w:rFonts w:ascii="宋体" w:hAnsi="宋体" w:hint="eastAsia"/>
          <w:bCs/>
          <w:kern w:val="28"/>
          <w:sz w:val="28"/>
          <w:szCs w:val="28"/>
        </w:rPr>
        <w:t>1</w:t>
      </w:r>
      <w:r w:rsidR="0039013A" w:rsidRPr="0039013A">
        <w:rPr>
          <w:rFonts w:ascii="宋体" w:hAnsi="宋体"/>
          <w:bCs/>
          <w:kern w:val="28"/>
          <w:sz w:val="28"/>
          <w:szCs w:val="28"/>
        </w:rPr>
        <w:t>%</w:t>
      </w:r>
      <w:r w:rsidR="0039013A" w:rsidRPr="0039013A">
        <w:rPr>
          <w:rFonts w:ascii="宋体" w:hAnsi="宋体" w:hint="eastAsia"/>
          <w:bCs/>
          <w:kern w:val="28"/>
          <w:sz w:val="28"/>
          <w:szCs w:val="28"/>
        </w:rPr>
        <w:t>；所述的饲料原料</w:t>
      </w:r>
      <w:r w:rsidR="0039013A" w:rsidRPr="0039013A">
        <w:rPr>
          <w:rFonts w:ascii="宋体" w:hAnsi="宋体" w:hint="eastAsia"/>
          <w:bCs/>
          <w:kern w:val="28"/>
          <w:sz w:val="28"/>
          <w:szCs w:val="28"/>
        </w:rPr>
        <w:lastRenderedPageBreak/>
        <w:t>为</w:t>
      </w:r>
      <w:r w:rsidR="0039013A" w:rsidRPr="0039013A">
        <w:rPr>
          <w:rFonts w:ascii="宋体" w:hAnsi="宋体"/>
          <w:bCs/>
          <w:kern w:val="28"/>
          <w:sz w:val="28"/>
          <w:szCs w:val="28"/>
          <w:lang w:eastAsia="ar-SA"/>
        </w:rPr>
        <w:t>玉米</w:t>
      </w:r>
      <w:r w:rsidR="0039013A" w:rsidRPr="0039013A">
        <w:rPr>
          <w:rFonts w:ascii="宋体" w:hAnsi="宋体" w:hint="eastAsia"/>
          <w:bCs/>
          <w:kern w:val="28"/>
          <w:sz w:val="28"/>
          <w:szCs w:val="28"/>
        </w:rPr>
        <w:t>、</w:t>
      </w:r>
      <w:r w:rsidR="0039013A" w:rsidRPr="0039013A">
        <w:rPr>
          <w:rFonts w:ascii="宋体" w:hAnsi="宋体"/>
          <w:bCs/>
          <w:kern w:val="28"/>
          <w:sz w:val="28"/>
          <w:szCs w:val="28"/>
          <w:lang w:eastAsia="ar-SA"/>
        </w:rPr>
        <w:t>豆</w:t>
      </w:r>
      <w:proofErr w:type="gramStart"/>
      <w:r w:rsidR="0039013A" w:rsidRPr="0039013A">
        <w:rPr>
          <w:rFonts w:ascii="宋体" w:hAnsi="宋体"/>
          <w:bCs/>
          <w:kern w:val="28"/>
          <w:sz w:val="28"/>
          <w:szCs w:val="28"/>
          <w:lang w:eastAsia="ar-SA"/>
        </w:rPr>
        <w:t>粕</w:t>
      </w:r>
      <w:proofErr w:type="gramEnd"/>
      <w:r w:rsidR="0039013A" w:rsidRPr="0039013A">
        <w:rPr>
          <w:rFonts w:ascii="宋体" w:hAnsi="宋体"/>
          <w:bCs/>
          <w:kern w:val="28"/>
          <w:sz w:val="28"/>
          <w:szCs w:val="28"/>
          <w:lang w:eastAsia="ar-SA"/>
        </w:rPr>
        <w:t>或杂</w:t>
      </w:r>
      <w:proofErr w:type="gramStart"/>
      <w:r w:rsidR="0039013A" w:rsidRPr="0039013A">
        <w:rPr>
          <w:rFonts w:ascii="宋体" w:hAnsi="宋体"/>
          <w:bCs/>
          <w:kern w:val="28"/>
          <w:sz w:val="28"/>
          <w:szCs w:val="28"/>
          <w:lang w:eastAsia="ar-SA"/>
        </w:rPr>
        <w:t>粕型日</w:t>
      </w:r>
      <w:proofErr w:type="gramEnd"/>
      <w:r w:rsidR="0039013A" w:rsidRPr="0039013A">
        <w:rPr>
          <w:rFonts w:ascii="宋体" w:hAnsi="宋体"/>
          <w:bCs/>
          <w:kern w:val="28"/>
          <w:sz w:val="28"/>
          <w:szCs w:val="28"/>
          <w:lang w:eastAsia="ar-SA"/>
        </w:rPr>
        <w:t>粮</w:t>
      </w:r>
      <w:r w:rsidR="0039013A" w:rsidRPr="0039013A">
        <w:rPr>
          <w:rFonts w:ascii="宋体" w:hAnsi="宋体" w:hint="eastAsia"/>
          <w:bCs/>
          <w:kern w:val="28"/>
          <w:sz w:val="28"/>
          <w:szCs w:val="28"/>
        </w:rPr>
        <w:t>；预混</w:t>
      </w:r>
      <w:r w:rsidR="0039013A" w:rsidRPr="0039013A">
        <w:rPr>
          <w:rFonts w:ascii="宋体" w:hAnsi="宋体"/>
          <w:bCs/>
          <w:kern w:val="28"/>
          <w:sz w:val="28"/>
          <w:szCs w:val="28"/>
          <w:lang w:eastAsia="ar-SA"/>
        </w:rPr>
        <w:t>料</w:t>
      </w:r>
      <w:r w:rsidR="0039013A" w:rsidRPr="0039013A">
        <w:rPr>
          <w:rFonts w:ascii="宋体" w:hAnsi="宋体" w:hint="eastAsia"/>
          <w:bCs/>
          <w:kern w:val="28"/>
          <w:sz w:val="28"/>
          <w:szCs w:val="28"/>
        </w:rPr>
        <w:t>由多维726、胆碱、五水铜、</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水锰、</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水锌、</w:t>
      </w:r>
      <w:proofErr w:type="gramStart"/>
      <w:r w:rsidR="0039013A" w:rsidRPr="0039013A">
        <w:rPr>
          <w:rFonts w:ascii="宋体" w:hAnsi="宋体" w:hint="eastAsia"/>
          <w:bCs/>
          <w:kern w:val="28"/>
          <w:sz w:val="28"/>
          <w:szCs w:val="28"/>
        </w:rPr>
        <w:t>一</w:t>
      </w:r>
      <w:proofErr w:type="gramEnd"/>
      <w:r w:rsidR="0039013A" w:rsidRPr="0039013A">
        <w:rPr>
          <w:rFonts w:ascii="宋体" w:hAnsi="宋体" w:hint="eastAsia"/>
          <w:bCs/>
          <w:kern w:val="28"/>
          <w:sz w:val="28"/>
          <w:szCs w:val="28"/>
        </w:rPr>
        <w:t>水铁、1%碘、1%硒、1%钴、沸石粉、磷酸氢钙、石粉和食盐组成</w:t>
      </w:r>
      <w:r w:rsidR="0039013A" w:rsidRPr="0039013A">
        <w:rPr>
          <w:rFonts w:ascii="宋体" w:hAnsi="宋体" w:hint="eastAsia"/>
          <w:kern w:val="28"/>
          <w:sz w:val="28"/>
          <w:szCs w:val="28"/>
        </w:rPr>
        <w:t>；</w:t>
      </w:r>
      <w:r w:rsidR="0039013A" w:rsidRPr="0039013A">
        <w:rPr>
          <w:rFonts w:ascii="宋体" w:hAnsi="宋体" w:hint="eastAsia"/>
          <w:bCs/>
          <w:kern w:val="28"/>
          <w:sz w:val="28"/>
          <w:szCs w:val="28"/>
        </w:rPr>
        <w:t>所述的预混料与</w:t>
      </w:r>
      <w:r w:rsidR="0039013A" w:rsidRPr="0039013A">
        <w:rPr>
          <w:rFonts w:ascii="宋体" w:hAnsi="宋体" w:hint="eastAsia"/>
          <w:bCs/>
          <w:kern w:val="28"/>
          <w:sz w:val="28"/>
          <w:szCs w:val="28"/>
          <w:lang w:eastAsia="ar-SA"/>
        </w:rPr>
        <w:t>谷氨</w:t>
      </w:r>
      <w:r w:rsidR="0039013A" w:rsidRPr="0039013A">
        <w:rPr>
          <w:rFonts w:ascii="宋体" w:hAnsi="宋体" w:hint="eastAsia"/>
          <w:bCs/>
          <w:kern w:val="28"/>
          <w:sz w:val="28"/>
          <w:szCs w:val="28"/>
        </w:rPr>
        <w:t>酸/谷氨酸盐的质量比为（0.5～1.5）﹕1；所述</w:t>
      </w:r>
      <w:r w:rsidR="0039013A" w:rsidRPr="0039013A">
        <w:rPr>
          <w:rFonts w:ascii="宋体" w:hAnsi="宋体" w:hint="eastAsia"/>
          <w:kern w:val="28"/>
          <w:sz w:val="28"/>
          <w:szCs w:val="28"/>
          <w:lang w:eastAsia="ar-SA"/>
        </w:rPr>
        <w:t>添加剂饲料</w:t>
      </w:r>
      <w:r w:rsidR="0039013A" w:rsidRPr="0039013A">
        <w:rPr>
          <w:rFonts w:ascii="宋体" w:hAnsi="宋体" w:hint="eastAsia"/>
          <w:bCs/>
          <w:kern w:val="28"/>
          <w:sz w:val="28"/>
          <w:szCs w:val="28"/>
        </w:rPr>
        <w:t>在</w:t>
      </w:r>
      <w:proofErr w:type="gramStart"/>
      <w:r w:rsidR="0039013A" w:rsidRPr="0039013A">
        <w:rPr>
          <w:rFonts w:ascii="宋体" w:hAnsi="宋体" w:hint="eastAsia"/>
          <w:bCs/>
          <w:kern w:val="28"/>
          <w:sz w:val="28"/>
          <w:szCs w:val="28"/>
        </w:rPr>
        <w:t>沙子岭猪体重</w:t>
      </w:r>
      <w:proofErr w:type="gramEnd"/>
      <w:r w:rsidR="0039013A" w:rsidRPr="0039013A">
        <w:rPr>
          <w:rFonts w:ascii="宋体" w:hAnsi="宋体" w:hint="eastAsia"/>
          <w:bCs/>
          <w:kern w:val="28"/>
          <w:sz w:val="28"/>
          <w:szCs w:val="28"/>
        </w:rPr>
        <w:t>为30±1kg时进行饲喂；</w:t>
      </w:r>
      <w:r w:rsidR="0039013A" w:rsidRPr="0039013A">
        <w:rPr>
          <w:rFonts w:ascii="宋体" w:hAnsi="宋体" w:hint="eastAsia"/>
          <w:kern w:val="28"/>
          <w:sz w:val="28"/>
          <w:szCs w:val="28"/>
        </w:rPr>
        <w:t>所述的</w:t>
      </w:r>
      <w:r w:rsidR="0039013A" w:rsidRPr="0039013A">
        <w:rPr>
          <w:rFonts w:ascii="宋体" w:hAnsi="宋体" w:hint="eastAsia"/>
          <w:bCs/>
          <w:kern w:val="28"/>
          <w:sz w:val="28"/>
          <w:szCs w:val="28"/>
        </w:rPr>
        <w:t>谷氨酸盐为谷氨酸钠；所述预混料包括载体、维生素和矿物质，所述的载体为麸皮</w:t>
      </w:r>
      <w:r w:rsidR="0039013A" w:rsidRPr="0039013A">
        <w:rPr>
          <w:rFonts w:ascii="宋体" w:hAnsi="宋体"/>
          <w:bCs/>
          <w:kern w:val="28"/>
          <w:sz w:val="28"/>
          <w:szCs w:val="28"/>
          <w:lang w:eastAsia="ar-SA"/>
        </w:rPr>
        <w:t>、玉米粉或石粉</w:t>
      </w:r>
      <w:r w:rsidR="0039013A" w:rsidRPr="0039013A">
        <w:rPr>
          <w:rFonts w:ascii="宋体" w:hAnsi="宋体" w:hint="eastAsia"/>
          <w:bCs/>
          <w:kern w:val="28"/>
          <w:sz w:val="28"/>
          <w:szCs w:val="28"/>
        </w:rPr>
        <w:t>；所述的维生素为</w:t>
      </w:r>
      <w:r w:rsidR="0039013A" w:rsidRPr="0039013A">
        <w:rPr>
          <w:rFonts w:ascii="宋体" w:hAnsi="宋体"/>
          <w:kern w:val="28"/>
          <w:sz w:val="28"/>
          <w:szCs w:val="28"/>
          <w:lang w:eastAsia="ar-SA"/>
        </w:rPr>
        <w:t>维生素A、维生素D3维生素E</w:t>
      </w:r>
      <w:r w:rsidR="0039013A" w:rsidRPr="0039013A">
        <w:rPr>
          <w:rFonts w:ascii="宋体" w:hAnsi="宋体" w:hint="eastAsia"/>
          <w:kern w:val="28"/>
          <w:sz w:val="28"/>
          <w:szCs w:val="28"/>
        </w:rPr>
        <w:t>、维生素K3、维生素B</w:t>
      </w:r>
      <w:r w:rsidR="0039013A" w:rsidRPr="0039013A">
        <w:rPr>
          <w:rFonts w:ascii="宋体" w:hAnsi="宋体"/>
          <w:kern w:val="28"/>
          <w:sz w:val="28"/>
          <w:szCs w:val="28"/>
        </w:rPr>
        <w:t>1</w:t>
      </w:r>
      <w:r w:rsidR="0039013A" w:rsidRPr="0039013A">
        <w:rPr>
          <w:rFonts w:ascii="宋体" w:hAnsi="宋体" w:hint="eastAsia"/>
          <w:kern w:val="28"/>
          <w:sz w:val="28"/>
          <w:szCs w:val="28"/>
        </w:rPr>
        <w:t>、维生素B2、维生素B</w:t>
      </w:r>
      <w:r w:rsidR="0039013A" w:rsidRPr="0039013A">
        <w:rPr>
          <w:rFonts w:ascii="宋体" w:hAnsi="宋体"/>
          <w:kern w:val="28"/>
          <w:sz w:val="28"/>
          <w:szCs w:val="28"/>
        </w:rPr>
        <w:t>6</w:t>
      </w:r>
      <w:r w:rsidR="0039013A" w:rsidRPr="0039013A">
        <w:rPr>
          <w:rFonts w:ascii="宋体" w:hAnsi="宋体" w:hint="eastAsia"/>
          <w:kern w:val="28"/>
          <w:sz w:val="28"/>
          <w:szCs w:val="28"/>
        </w:rPr>
        <w:t>、维生素B</w:t>
      </w:r>
      <w:r w:rsidR="0039013A" w:rsidRPr="0039013A">
        <w:rPr>
          <w:rFonts w:ascii="宋体" w:hAnsi="宋体"/>
          <w:kern w:val="28"/>
          <w:sz w:val="28"/>
          <w:szCs w:val="28"/>
        </w:rPr>
        <w:t>12</w:t>
      </w:r>
      <w:r w:rsidR="0039013A" w:rsidRPr="0039013A">
        <w:rPr>
          <w:rFonts w:ascii="宋体" w:hAnsi="宋体" w:hint="eastAsia"/>
          <w:kern w:val="28"/>
          <w:sz w:val="28"/>
          <w:szCs w:val="28"/>
        </w:rPr>
        <w:t>、D-生物素、叶酸、烟酰胺和/或D-泛酸。</w:t>
      </w:r>
    </w:p>
    <w:p w14:paraId="2427CC8B" w14:textId="2EA5C18A" w:rsidR="00C509CD" w:rsidRDefault="005E6A77" w:rsidP="006A4CC7">
      <w:pPr>
        <w:widowControl/>
        <w:spacing w:line="360" w:lineRule="auto"/>
        <w:ind w:firstLineChars="200" w:firstLine="560"/>
        <w:jc w:val="left"/>
        <w:rPr>
          <w:sz w:val="28"/>
        </w:rPr>
      </w:pPr>
      <w:r w:rsidRPr="00AF7A9F">
        <w:rPr>
          <w:rFonts w:ascii="宋体" w:hAnsi="宋体" w:cs="宋体" w:hint="eastAsia"/>
          <w:color w:val="000000"/>
          <w:kern w:val="0"/>
          <w:sz w:val="28"/>
          <w:szCs w:val="28"/>
        </w:rPr>
        <w:t>对比文件1包括饲料、</w:t>
      </w:r>
      <w:r w:rsidRPr="00AF7A9F">
        <w:rPr>
          <w:rFonts w:ascii="宋体" w:hAnsi="宋体" w:hint="eastAsia"/>
          <w:bCs/>
          <w:sz w:val="28"/>
          <w:szCs w:val="28"/>
        </w:rPr>
        <w:t>预混料</w:t>
      </w:r>
      <w:r w:rsidR="00C509CD">
        <w:rPr>
          <w:rFonts w:ascii="宋体" w:hAnsi="宋体" w:hint="eastAsia"/>
          <w:bCs/>
          <w:sz w:val="28"/>
          <w:szCs w:val="28"/>
        </w:rPr>
        <w:t>和</w:t>
      </w:r>
      <w:r w:rsidRPr="00AF7A9F">
        <w:rPr>
          <w:rFonts w:ascii="宋体" w:hAnsi="宋体" w:hint="eastAsia"/>
          <w:bCs/>
          <w:sz w:val="28"/>
          <w:szCs w:val="28"/>
        </w:rPr>
        <w:t>谷氨酸</w:t>
      </w:r>
      <w:r w:rsidR="00C509CD">
        <w:rPr>
          <w:rFonts w:ascii="宋体" w:hAnsi="宋体" w:hint="eastAsia"/>
          <w:bCs/>
          <w:sz w:val="28"/>
          <w:szCs w:val="28"/>
        </w:rPr>
        <w:t>，</w:t>
      </w:r>
      <w:r w:rsidR="00AF7A9F" w:rsidRPr="00AF7A9F">
        <w:rPr>
          <w:rFonts w:ascii="宋体" w:hAnsi="宋体" w:hint="eastAsia"/>
          <w:bCs/>
          <w:sz w:val="28"/>
          <w:szCs w:val="28"/>
        </w:rPr>
        <w:t>饲料原料为</w:t>
      </w:r>
      <w:r w:rsidR="007C1BCF" w:rsidRPr="007C1BCF">
        <w:rPr>
          <w:rFonts w:ascii="宋体" w:hAnsi="宋体" w:cs="宋体" w:hint="eastAsia"/>
          <w:color w:val="000000"/>
          <w:kern w:val="0"/>
          <w:sz w:val="28"/>
          <w:szCs w:val="28"/>
        </w:rPr>
        <w:t xml:space="preserve">玉米 </w:t>
      </w:r>
      <w:r w:rsidR="007C1BCF" w:rsidRPr="007C1BCF">
        <w:rPr>
          <w:rFonts w:ascii="宋体" w:hAnsi="宋体" w:cs="宋体"/>
          <w:color w:val="000000"/>
          <w:kern w:val="0"/>
          <w:sz w:val="28"/>
          <w:szCs w:val="28"/>
        </w:rPr>
        <w:t>Corn78</w:t>
      </w:r>
      <w:r w:rsidR="008327E1">
        <w:rPr>
          <w:rFonts w:ascii="宋体" w:hAnsi="宋体" w:cs="宋体"/>
          <w:color w:val="000000"/>
          <w:kern w:val="0"/>
          <w:sz w:val="28"/>
          <w:szCs w:val="28"/>
        </w:rPr>
        <w:t>.</w:t>
      </w:r>
      <w:r w:rsidR="007C1BCF" w:rsidRPr="007C1BCF">
        <w:rPr>
          <w:rFonts w:ascii="宋体" w:hAnsi="宋体" w:cs="宋体"/>
          <w:color w:val="000000"/>
          <w:kern w:val="0"/>
          <w:sz w:val="28"/>
          <w:szCs w:val="28"/>
        </w:rPr>
        <w:t>80</w:t>
      </w:r>
      <w:r w:rsidR="00AF7A9F" w:rsidRPr="00AF7A9F">
        <w:rPr>
          <w:rFonts w:ascii="宋体" w:hAnsi="宋体" w:cs="宋体" w:hint="eastAsia"/>
          <w:color w:val="000000"/>
          <w:kern w:val="0"/>
          <w:sz w:val="28"/>
          <w:szCs w:val="28"/>
        </w:rPr>
        <w:t>和</w:t>
      </w:r>
      <w:r w:rsidR="007C1BCF" w:rsidRPr="007C1BCF">
        <w:rPr>
          <w:rFonts w:ascii="宋体" w:hAnsi="宋体" w:cs="宋体" w:hint="eastAsia"/>
          <w:color w:val="000000"/>
          <w:kern w:val="0"/>
          <w:sz w:val="28"/>
          <w:szCs w:val="28"/>
        </w:rPr>
        <w:t>豆</w:t>
      </w:r>
      <w:proofErr w:type="gramStart"/>
      <w:r w:rsidR="007C1BCF" w:rsidRPr="007C1BCF">
        <w:rPr>
          <w:rFonts w:ascii="宋体" w:hAnsi="宋体" w:cs="宋体" w:hint="eastAsia"/>
          <w:color w:val="000000"/>
          <w:kern w:val="0"/>
          <w:sz w:val="28"/>
          <w:szCs w:val="28"/>
        </w:rPr>
        <w:t>粕</w:t>
      </w:r>
      <w:proofErr w:type="gramEnd"/>
      <w:r w:rsidR="007C1BCF" w:rsidRPr="007C1BCF">
        <w:rPr>
          <w:rFonts w:ascii="宋体" w:hAnsi="宋体" w:cs="宋体"/>
          <w:color w:val="000000"/>
          <w:kern w:val="0"/>
          <w:sz w:val="28"/>
          <w:szCs w:val="28"/>
        </w:rPr>
        <w:t>Soybean meal 16</w:t>
      </w:r>
      <w:r w:rsidR="008327E1">
        <w:rPr>
          <w:rFonts w:ascii="宋体" w:hAnsi="宋体" w:cs="宋体" w:hint="eastAsia"/>
          <w:color w:val="000000"/>
          <w:kern w:val="0"/>
          <w:sz w:val="28"/>
          <w:szCs w:val="28"/>
        </w:rPr>
        <w:t>.</w:t>
      </w:r>
      <w:r w:rsidR="007C1BCF" w:rsidRPr="007C1BCF">
        <w:rPr>
          <w:rFonts w:ascii="宋体" w:hAnsi="宋体" w:cs="宋体"/>
          <w:color w:val="000000"/>
          <w:kern w:val="0"/>
          <w:sz w:val="28"/>
          <w:szCs w:val="28"/>
        </w:rPr>
        <w:t>50</w:t>
      </w:r>
      <w:r w:rsidR="00AF7A9F">
        <w:rPr>
          <w:rFonts w:ascii="宋体" w:hAnsi="宋体" w:cs="宋体" w:hint="eastAsia"/>
          <w:color w:val="000000"/>
          <w:kern w:val="0"/>
          <w:sz w:val="28"/>
          <w:szCs w:val="28"/>
        </w:rPr>
        <w:t>。</w:t>
      </w:r>
      <w:r w:rsidR="00C509CD" w:rsidRPr="00066BC2">
        <w:rPr>
          <w:rFonts w:hint="eastAsia"/>
          <w:sz w:val="28"/>
        </w:rPr>
        <w:t>对比文件</w:t>
      </w:r>
      <w:r w:rsidR="00C509CD" w:rsidRPr="00066BC2">
        <w:rPr>
          <w:sz w:val="28"/>
        </w:rPr>
        <w:t>1</w:t>
      </w:r>
      <w:r w:rsidR="00C509CD">
        <w:rPr>
          <w:rFonts w:hint="eastAsia"/>
          <w:bCs/>
          <w:sz w:val="28"/>
          <w:szCs w:val="28"/>
        </w:rPr>
        <w:t>是在</w:t>
      </w:r>
      <w:r w:rsidR="00C509CD" w:rsidRPr="00A90930">
        <w:rPr>
          <w:rFonts w:hint="eastAsia"/>
          <w:sz w:val="28"/>
        </w:rPr>
        <w:t>基础</w:t>
      </w:r>
      <w:proofErr w:type="gramStart"/>
      <w:r w:rsidR="00C509CD" w:rsidRPr="00A90930">
        <w:rPr>
          <w:rFonts w:hint="eastAsia"/>
          <w:sz w:val="28"/>
        </w:rPr>
        <w:t>饲</w:t>
      </w:r>
      <w:proofErr w:type="gramEnd"/>
      <w:r w:rsidR="00C509CD" w:rsidRPr="00A90930">
        <w:rPr>
          <w:rFonts w:hint="eastAsia"/>
          <w:sz w:val="28"/>
        </w:rPr>
        <w:t>粮中添加</w:t>
      </w:r>
      <w:r w:rsidR="00C509CD" w:rsidRPr="00A90930">
        <w:rPr>
          <w:rFonts w:hint="eastAsia"/>
          <w:sz w:val="28"/>
        </w:rPr>
        <w:t>1.</w:t>
      </w:r>
      <w:r w:rsidR="00C509CD" w:rsidRPr="00A90930">
        <w:rPr>
          <w:sz w:val="28"/>
        </w:rPr>
        <w:t>00</w:t>
      </w:r>
      <w:r w:rsidR="00C509CD" w:rsidRPr="00A90930">
        <w:rPr>
          <w:rFonts w:hint="eastAsia"/>
          <w:sz w:val="28"/>
        </w:rPr>
        <w:t>%</w:t>
      </w:r>
      <w:r w:rsidR="00C509CD" w:rsidRPr="00A90930">
        <w:rPr>
          <w:rFonts w:hint="eastAsia"/>
          <w:sz w:val="28"/>
        </w:rPr>
        <w:t>谷氨酸</w:t>
      </w:r>
      <w:r w:rsidR="00C509CD" w:rsidRPr="00A90930">
        <w:rPr>
          <w:rFonts w:hint="eastAsia"/>
          <w:sz w:val="28"/>
        </w:rPr>
        <w:t>+1.44%L</w:t>
      </w:r>
      <w:r w:rsidR="00C509CD" w:rsidRPr="00A90930">
        <w:rPr>
          <w:rFonts w:hint="eastAsia"/>
          <w:sz w:val="28"/>
        </w:rPr>
        <w:t>－丙氨酸</w:t>
      </w:r>
      <w:r w:rsidR="00C509CD">
        <w:rPr>
          <w:rFonts w:hint="eastAsia"/>
          <w:sz w:val="28"/>
        </w:rPr>
        <w:t>。</w:t>
      </w:r>
    </w:p>
    <w:p w14:paraId="5BF6F1D9" w14:textId="0F8D64CD" w:rsidR="00C509CD" w:rsidRDefault="00C509CD">
      <w:pPr>
        <w:spacing w:line="360" w:lineRule="auto"/>
        <w:ind w:firstLineChars="200" w:firstLine="560"/>
        <w:rPr>
          <w:bCs/>
          <w:sz w:val="28"/>
          <w:szCs w:val="28"/>
        </w:rPr>
      </w:pPr>
      <w:r>
        <w:rPr>
          <w:rFonts w:hint="eastAsia"/>
          <w:bCs/>
          <w:sz w:val="28"/>
          <w:szCs w:val="28"/>
        </w:rPr>
        <w:t>由上述记载可知，本申请无论是谷氨酸钠</w:t>
      </w:r>
      <w:r w:rsidR="006A4CC7">
        <w:rPr>
          <w:rFonts w:hint="eastAsia"/>
          <w:bCs/>
          <w:sz w:val="28"/>
          <w:szCs w:val="28"/>
        </w:rPr>
        <w:t>的选择</w:t>
      </w:r>
      <w:r>
        <w:rPr>
          <w:rFonts w:hint="eastAsia"/>
          <w:bCs/>
          <w:sz w:val="28"/>
          <w:szCs w:val="28"/>
        </w:rPr>
        <w:t>还是预混料</w:t>
      </w:r>
      <w:r w:rsidR="006A4CC7">
        <w:rPr>
          <w:rFonts w:hint="eastAsia"/>
          <w:bCs/>
          <w:sz w:val="28"/>
          <w:szCs w:val="28"/>
        </w:rPr>
        <w:t>成分</w:t>
      </w:r>
      <w:r>
        <w:rPr>
          <w:rFonts w:hint="eastAsia"/>
          <w:bCs/>
          <w:sz w:val="28"/>
          <w:szCs w:val="28"/>
        </w:rPr>
        <w:t>均与对比文件</w:t>
      </w:r>
      <w:r>
        <w:rPr>
          <w:rFonts w:hint="eastAsia"/>
          <w:bCs/>
          <w:sz w:val="28"/>
          <w:szCs w:val="28"/>
        </w:rPr>
        <w:t>1</w:t>
      </w:r>
      <w:r>
        <w:rPr>
          <w:rFonts w:hint="eastAsia"/>
          <w:bCs/>
          <w:sz w:val="28"/>
          <w:szCs w:val="28"/>
        </w:rPr>
        <w:t>不同。</w:t>
      </w:r>
    </w:p>
    <w:p w14:paraId="40361238" w14:textId="33FBBFB9" w:rsidR="00CF6CAD" w:rsidRDefault="001642E8">
      <w:pPr>
        <w:spacing w:line="360" w:lineRule="auto"/>
        <w:ind w:firstLineChars="200" w:firstLine="560"/>
        <w:rPr>
          <w:bCs/>
          <w:sz w:val="28"/>
          <w:szCs w:val="28"/>
        </w:rPr>
      </w:pPr>
      <w:r>
        <w:rPr>
          <w:rFonts w:hint="eastAsia"/>
          <w:bCs/>
          <w:sz w:val="28"/>
          <w:szCs w:val="28"/>
        </w:rPr>
        <w:t>区别技术特征二：添加剂饲料开始饲喂</w:t>
      </w:r>
      <w:r w:rsidRPr="00066BC2">
        <w:rPr>
          <w:rFonts w:hint="eastAsia"/>
          <w:sz w:val="28"/>
        </w:rPr>
        <w:t>的</w:t>
      </w:r>
      <w:r>
        <w:rPr>
          <w:rFonts w:hint="eastAsia"/>
          <w:bCs/>
          <w:sz w:val="28"/>
          <w:szCs w:val="28"/>
        </w:rPr>
        <w:t>时间不同：</w:t>
      </w:r>
    </w:p>
    <w:p w14:paraId="495C4573" w14:textId="3AEEBD52" w:rsidR="001642E8" w:rsidRDefault="001642E8" w:rsidP="001642E8">
      <w:pPr>
        <w:spacing w:line="360" w:lineRule="auto"/>
        <w:ind w:firstLineChars="200" w:firstLine="560"/>
        <w:rPr>
          <w:bCs/>
          <w:sz w:val="28"/>
          <w:szCs w:val="28"/>
        </w:rPr>
      </w:pPr>
      <w:r>
        <w:rPr>
          <w:rFonts w:hint="eastAsia"/>
          <w:bCs/>
          <w:sz w:val="28"/>
          <w:szCs w:val="28"/>
        </w:rPr>
        <w:t>本申请添加剂饲料是在</w:t>
      </w:r>
      <w:proofErr w:type="gramStart"/>
      <w:r w:rsidRPr="00066BC2">
        <w:rPr>
          <w:rFonts w:hint="eastAsia"/>
          <w:sz w:val="28"/>
        </w:rPr>
        <w:t>沙子岭猪体重</w:t>
      </w:r>
      <w:proofErr w:type="gramEnd"/>
      <w:r w:rsidRPr="00066BC2">
        <w:rPr>
          <w:rFonts w:hint="eastAsia"/>
          <w:sz w:val="28"/>
        </w:rPr>
        <w:t>为</w:t>
      </w:r>
      <w:r w:rsidRPr="00066BC2">
        <w:rPr>
          <w:sz w:val="28"/>
        </w:rPr>
        <w:t>30</w:t>
      </w:r>
      <w:r w:rsidRPr="00066BC2">
        <w:rPr>
          <w:rFonts w:hint="eastAsia"/>
          <w:sz w:val="28"/>
        </w:rPr>
        <w:t>±</w:t>
      </w:r>
      <w:r w:rsidRPr="00066BC2">
        <w:rPr>
          <w:sz w:val="28"/>
        </w:rPr>
        <w:t>1kg</w:t>
      </w:r>
      <w:r w:rsidRPr="00066BC2">
        <w:rPr>
          <w:rFonts w:hint="eastAsia"/>
          <w:sz w:val="28"/>
        </w:rPr>
        <w:t>时进行饲喂</w:t>
      </w:r>
      <w:r>
        <w:rPr>
          <w:rFonts w:hint="eastAsia"/>
          <w:bCs/>
          <w:sz w:val="28"/>
          <w:szCs w:val="28"/>
        </w:rPr>
        <w:t>。</w:t>
      </w:r>
    </w:p>
    <w:p w14:paraId="7051818E" w14:textId="3515B4F5" w:rsidR="00BF6B8D" w:rsidRPr="00A90930" w:rsidRDefault="008739ED" w:rsidP="00066BC2">
      <w:pPr>
        <w:spacing w:line="360" w:lineRule="auto"/>
        <w:ind w:firstLineChars="200" w:firstLine="560"/>
        <w:rPr>
          <w:rFonts w:ascii="宋体" w:hAnsi="宋体"/>
          <w:sz w:val="28"/>
          <w:szCs w:val="28"/>
        </w:rPr>
      </w:pPr>
      <w:r w:rsidRPr="00066BC2">
        <w:rPr>
          <w:rFonts w:hint="eastAsia"/>
          <w:sz w:val="28"/>
        </w:rPr>
        <w:t>对比文件</w:t>
      </w:r>
      <w:r w:rsidRPr="00066BC2">
        <w:rPr>
          <w:sz w:val="28"/>
        </w:rPr>
        <w:t>1</w:t>
      </w:r>
      <w:r>
        <w:rPr>
          <w:rFonts w:hint="eastAsia"/>
          <w:bCs/>
          <w:sz w:val="28"/>
          <w:szCs w:val="28"/>
        </w:rPr>
        <w:t>是在</w:t>
      </w:r>
      <w:r w:rsidRPr="00A90930">
        <w:rPr>
          <w:rFonts w:hint="eastAsia"/>
          <w:sz w:val="28"/>
        </w:rPr>
        <w:t>体重为</w:t>
      </w:r>
      <w:r w:rsidRPr="00A90930">
        <w:rPr>
          <w:sz w:val="28"/>
        </w:rPr>
        <w:t>77kg</w:t>
      </w:r>
      <w:r w:rsidRPr="00A90930">
        <w:rPr>
          <w:rFonts w:hint="eastAsia"/>
          <w:sz w:val="28"/>
        </w:rPr>
        <w:t>左右时进行添加。</w:t>
      </w:r>
    </w:p>
    <w:p w14:paraId="01E42877" w14:textId="77777777" w:rsidR="00BF6B8D" w:rsidRDefault="008739ED">
      <w:pPr>
        <w:spacing w:line="360" w:lineRule="auto"/>
        <w:ind w:firstLineChars="200" w:firstLine="560"/>
        <w:rPr>
          <w:rFonts w:ascii="宋体" w:hAnsi="宋体"/>
          <w:bCs/>
          <w:sz w:val="28"/>
          <w:szCs w:val="28"/>
        </w:rPr>
      </w:pPr>
      <w:r>
        <w:rPr>
          <w:rFonts w:ascii="宋体" w:hAnsi="宋体" w:hint="eastAsia"/>
          <w:bCs/>
          <w:sz w:val="28"/>
          <w:szCs w:val="28"/>
        </w:rPr>
        <w:t>因此，该区别技术特征二未被对比文件1所公开。</w:t>
      </w:r>
    </w:p>
    <w:p w14:paraId="74EF2950" w14:textId="6874D015" w:rsidR="0068511D" w:rsidRPr="00D360FF" w:rsidRDefault="00420E3C" w:rsidP="0068511D">
      <w:pPr>
        <w:tabs>
          <w:tab w:val="left" w:pos="720"/>
        </w:tabs>
        <w:spacing w:line="360" w:lineRule="auto"/>
        <w:ind w:firstLineChars="150" w:firstLine="420"/>
        <w:rPr>
          <w:sz w:val="28"/>
          <w:u w:val="single"/>
        </w:rPr>
      </w:pPr>
      <w:r>
        <w:rPr>
          <w:rFonts w:ascii="宋体" w:hAnsi="宋体" w:cs="宋体" w:hint="eastAsia"/>
          <w:bCs/>
          <w:sz w:val="28"/>
          <w:szCs w:val="28"/>
        </w:rPr>
        <w:t>本申请无论是饲料组成以及开始添加的时间均不同，因此，</w:t>
      </w:r>
      <w:r w:rsidR="00C509CD">
        <w:rPr>
          <w:rFonts w:ascii="宋体" w:hAnsi="宋体" w:cs="宋体" w:hint="eastAsia"/>
          <w:bCs/>
          <w:sz w:val="28"/>
          <w:szCs w:val="28"/>
        </w:rPr>
        <w:t>本申请与对比文件1的技术方案差别巨大。</w:t>
      </w:r>
      <w:r w:rsidR="008739ED">
        <w:rPr>
          <w:rFonts w:hint="eastAsia"/>
          <w:bCs/>
          <w:sz w:val="28"/>
          <w:szCs w:val="28"/>
        </w:rPr>
        <w:t>采用本申请添</w:t>
      </w:r>
      <w:r w:rsidR="008739ED" w:rsidRPr="0020119C">
        <w:rPr>
          <w:rFonts w:ascii="宋体" w:hAnsi="宋体" w:hint="eastAsia"/>
          <w:bCs/>
          <w:sz w:val="28"/>
          <w:szCs w:val="28"/>
        </w:rPr>
        <w:t>加剂饲料在</w:t>
      </w:r>
      <w:proofErr w:type="gramStart"/>
      <w:r w:rsidR="008739ED" w:rsidRPr="0020119C">
        <w:rPr>
          <w:rFonts w:ascii="宋体" w:hAnsi="宋体" w:hint="eastAsia"/>
          <w:bCs/>
          <w:sz w:val="28"/>
          <w:szCs w:val="28"/>
        </w:rPr>
        <w:t>沙子岭猪体重</w:t>
      </w:r>
      <w:proofErr w:type="gramEnd"/>
      <w:r w:rsidR="008739ED" w:rsidRPr="0020119C">
        <w:rPr>
          <w:rFonts w:ascii="宋体" w:hAnsi="宋体" w:hint="eastAsia"/>
          <w:bCs/>
          <w:sz w:val="28"/>
          <w:szCs w:val="28"/>
        </w:rPr>
        <w:t>为</w:t>
      </w:r>
      <w:r w:rsidR="008739ED" w:rsidRPr="0020119C">
        <w:rPr>
          <w:rFonts w:ascii="宋体" w:hAnsi="宋体"/>
          <w:bCs/>
          <w:sz w:val="28"/>
          <w:szCs w:val="28"/>
        </w:rPr>
        <w:t>30</w:t>
      </w:r>
      <w:r w:rsidR="008739ED" w:rsidRPr="0020119C">
        <w:rPr>
          <w:rFonts w:ascii="宋体" w:hAnsi="宋体" w:hint="eastAsia"/>
          <w:bCs/>
          <w:sz w:val="28"/>
          <w:szCs w:val="28"/>
        </w:rPr>
        <w:t>±</w:t>
      </w:r>
      <w:r w:rsidR="008739ED" w:rsidRPr="0020119C">
        <w:rPr>
          <w:rFonts w:ascii="宋体" w:hAnsi="宋体"/>
          <w:bCs/>
          <w:sz w:val="28"/>
          <w:szCs w:val="28"/>
        </w:rPr>
        <w:t>1kg</w:t>
      </w:r>
      <w:r w:rsidR="008739ED" w:rsidRPr="0020119C">
        <w:rPr>
          <w:rFonts w:ascii="宋体" w:hAnsi="宋体" w:hint="eastAsia"/>
          <w:bCs/>
          <w:sz w:val="28"/>
          <w:szCs w:val="28"/>
        </w:rPr>
        <w:t>时进行饲喂，</w:t>
      </w:r>
      <w:r w:rsidR="008739ED" w:rsidRPr="0068511D">
        <w:rPr>
          <w:rFonts w:ascii="宋体" w:hAnsi="宋体"/>
          <w:bCs/>
          <w:sz w:val="28"/>
          <w:szCs w:val="28"/>
          <w:u w:val="single"/>
        </w:rPr>
        <w:t>能够</w:t>
      </w:r>
      <w:r w:rsidR="008739ED" w:rsidRPr="0068511D">
        <w:rPr>
          <w:rFonts w:ascii="宋体" w:hAnsi="宋体" w:hint="eastAsia"/>
          <w:bCs/>
          <w:sz w:val="28"/>
          <w:szCs w:val="28"/>
          <w:u w:val="single"/>
        </w:rPr>
        <w:t>有效增重</w:t>
      </w:r>
      <w:r w:rsidR="0085014D">
        <w:rPr>
          <w:rFonts w:ascii="宋体" w:hAnsi="宋体" w:hint="eastAsia"/>
          <w:bCs/>
          <w:sz w:val="28"/>
          <w:szCs w:val="28"/>
          <w:u w:val="single"/>
        </w:rPr>
        <w:t>的同时</w:t>
      </w:r>
      <w:r w:rsidR="008739ED" w:rsidRPr="0068511D">
        <w:rPr>
          <w:rFonts w:ascii="宋体" w:hAnsi="宋体" w:hint="eastAsia"/>
          <w:bCs/>
          <w:sz w:val="28"/>
          <w:szCs w:val="28"/>
          <w:u w:val="single"/>
        </w:rPr>
        <w:t>提高</w:t>
      </w:r>
      <w:r w:rsidR="00472FE5" w:rsidRPr="0068511D">
        <w:rPr>
          <w:rFonts w:ascii="宋体" w:hAnsi="宋体" w:hint="eastAsia"/>
          <w:bCs/>
          <w:sz w:val="28"/>
          <w:szCs w:val="28"/>
          <w:u w:val="single"/>
        </w:rPr>
        <w:t>其</w:t>
      </w:r>
      <w:r w:rsidR="008739ED" w:rsidRPr="0068511D">
        <w:rPr>
          <w:rFonts w:ascii="宋体" w:hAnsi="宋体" w:hint="eastAsia"/>
          <w:bCs/>
          <w:sz w:val="28"/>
          <w:szCs w:val="28"/>
          <w:u w:val="single"/>
        </w:rPr>
        <w:t>瘦肉率</w:t>
      </w:r>
      <w:r w:rsidR="00472FE5" w:rsidRPr="0068511D">
        <w:rPr>
          <w:rFonts w:ascii="宋体" w:hAnsi="宋体" w:hint="eastAsia"/>
          <w:bCs/>
          <w:sz w:val="28"/>
          <w:szCs w:val="28"/>
          <w:u w:val="single"/>
        </w:rPr>
        <w:t>并</w:t>
      </w:r>
      <w:r w:rsidR="00E9332B" w:rsidRPr="0068511D">
        <w:rPr>
          <w:rFonts w:ascii="宋体" w:hAnsi="宋体" w:hint="eastAsia"/>
          <w:bCs/>
          <w:sz w:val="28"/>
          <w:szCs w:val="28"/>
          <w:u w:val="single"/>
        </w:rPr>
        <w:t>降低其脂肪率</w:t>
      </w:r>
      <w:r w:rsidR="008739ED" w:rsidRPr="0068511D">
        <w:rPr>
          <w:rFonts w:ascii="宋体" w:hAnsi="宋体" w:hint="eastAsia"/>
          <w:bCs/>
          <w:sz w:val="28"/>
          <w:szCs w:val="28"/>
          <w:u w:val="single"/>
        </w:rPr>
        <w:t>。</w:t>
      </w:r>
    </w:p>
    <w:p w14:paraId="414ED61F" w14:textId="4DEB11C1" w:rsidR="00BF6B8D" w:rsidRPr="00D360FF" w:rsidRDefault="008739ED" w:rsidP="0068511D">
      <w:pPr>
        <w:tabs>
          <w:tab w:val="left" w:pos="720"/>
        </w:tabs>
        <w:spacing w:line="360" w:lineRule="auto"/>
        <w:ind w:firstLineChars="150" w:firstLine="420"/>
        <w:rPr>
          <w:sz w:val="28"/>
          <w:u w:val="single"/>
        </w:rPr>
      </w:pPr>
      <w:r>
        <w:rPr>
          <w:rStyle w:val="fontstyle01"/>
        </w:rPr>
        <w:t>2</w:t>
      </w:r>
      <w:r>
        <w:rPr>
          <w:rStyle w:val="fontstyle11"/>
        </w:rPr>
        <w:t>、修改后的权利要求</w:t>
      </w:r>
      <w:r>
        <w:rPr>
          <w:rStyle w:val="fontstyle11"/>
        </w:rPr>
        <w:t xml:space="preserve"> </w:t>
      </w:r>
      <w:r>
        <w:rPr>
          <w:rStyle w:val="fontstyle01"/>
        </w:rPr>
        <w:t xml:space="preserve">1 </w:t>
      </w:r>
      <w:r>
        <w:rPr>
          <w:rStyle w:val="fontstyle11"/>
        </w:rPr>
        <w:t>相对对比文件</w:t>
      </w:r>
      <w:r>
        <w:rPr>
          <w:rStyle w:val="fontstyle01"/>
        </w:rPr>
        <w:t>1</w:t>
      </w:r>
      <w:r>
        <w:rPr>
          <w:rStyle w:val="fontstyle11"/>
        </w:rPr>
        <w:t>实际解决的技术问题</w:t>
      </w:r>
      <w:r>
        <w:rPr>
          <w:rStyle w:val="fontstyle11"/>
          <w:rFonts w:hint="eastAsia"/>
        </w:rPr>
        <w:t>是</w:t>
      </w:r>
      <w:r>
        <w:rPr>
          <w:rStyle w:val="fontstyle11"/>
          <w:rFonts w:hint="eastAsia"/>
        </w:rPr>
        <w:lastRenderedPageBreak/>
        <w:t>提供一种</w:t>
      </w:r>
      <w:r w:rsidR="0068511D">
        <w:rPr>
          <w:rStyle w:val="fontstyle11"/>
          <w:rFonts w:hint="eastAsia"/>
          <w:u w:val="single"/>
        </w:rPr>
        <w:t>可以显著增重</w:t>
      </w:r>
      <w:r w:rsidR="00B10DFE">
        <w:rPr>
          <w:rStyle w:val="fontstyle11"/>
          <w:rFonts w:hint="eastAsia"/>
          <w:u w:val="single"/>
        </w:rPr>
        <w:t>的同时</w:t>
      </w:r>
      <w:r w:rsidR="0068511D">
        <w:rPr>
          <w:rFonts w:hint="eastAsia"/>
          <w:bCs/>
          <w:sz w:val="28"/>
          <w:szCs w:val="28"/>
          <w:u w:val="single"/>
        </w:rPr>
        <w:t>提高瘦肉率</w:t>
      </w:r>
      <w:r w:rsidR="00B10DFE">
        <w:rPr>
          <w:rFonts w:hint="eastAsia"/>
          <w:bCs/>
          <w:sz w:val="28"/>
          <w:szCs w:val="28"/>
          <w:u w:val="single"/>
        </w:rPr>
        <w:t>并</w:t>
      </w:r>
      <w:r w:rsidR="0068511D">
        <w:rPr>
          <w:rFonts w:hAnsi="宋体" w:hint="eastAsia"/>
          <w:sz w:val="28"/>
          <w:u w:val="single"/>
        </w:rPr>
        <w:t>降低脂肪率</w:t>
      </w:r>
      <w:r w:rsidR="0068511D" w:rsidRPr="00D360FF">
        <w:rPr>
          <w:rFonts w:hAnsi="宋体" w:hint="eastAsia"/>
          <w:sz w:val="28"/>
          <w:u w:val="single"/>
        </w:rPr>
        <w:t>的</w:t>
      </w:r>
      <w:r w:rsidR="0068511D">
        <w:rPr>
          <w:rFonts w:hAnsi="宋体" w:hint="eastAsia"/>
          <w:sz w:val="28"/>
          <w:u w:val="single"/>
        </w:rPr>
        <w:t>饲料</w:t>
      </w:r>
      <w:r w:rsidR="003D512B" w:rsidRPr="008F5B6E">
        <w:rPr>
          <w:rFonts w:ascii="宋体" w:hAnsi="宋体" w:hint="eastAsia"/>
          <w:color w:val="000000"/>
          <w:sz w:val="28"/>
          <w:szCs w:val="28"/>
        </w:rPr>
        <w:t>。</w:t>
      </w:r>
    </w:p>
    <w:p w14:paraId="0879347D" w14:textId="77777777" w:rsidR="00BF6B8D" w:rsidRDefault="008739ED">
      <w:pPr>
        <w:tabs>
          <w:tab w:val="left" w:pos="720"/>
        </w:tabs>
        <w:spacing w:line="360" w:lineRule="auto"/>
        <w:ind w:firstLineChars="200" w:firstLine="560"/>
        <w:rPr>
          <w:bCs/>
          <w:sz w:val="28"/>
          <w:szCs w:val="28"/>
        </w:rPr>
      </w:pPr>
      <w:r>
        <w:rPr>
          <w:rFonts w:hint="eastAsia"/>
          <w:bCs/>
          <w:sz w:val="28"/>
          <w:szCs w:val="28"/>
        </w:rPr>
        <w:t>3.</w:t>
      </w:r>
      <w:r>
        <w:rPr>
          <w:rFonts w:hint="eastAsia"/>
          <w:bCs/>
          <w:sz w:val="28"/>
          <w:szCs w:val="28"/>
        </w:rPr>
        <w:t>权利要求</w:t>
      </w:r>
      <w:r>
        <w:rPr>
          <w:rFonts w:hint="eastAsia"/>
          <w:bCs/>
          <w:sz w:val="28"/>
          <w:szCs w:val="28"/>
        </w:rPr>
        <w:t>1</w:t>
      </w:r>
      <w:r>
        <w:rPr>
          <w:rFonts w:hint="eastAsia"/>
          <w:bCs/>
          <w:sz w:val="28"/>
          <w:szCs w:val="28"/>
        </w:rPr>
        <w:t>所要保护的技术方案对于本领域技术人员来说是非显而易见的。</w:t>
      </w:r>
    </w:p>
    <w:p w14:paraId="0DE626DD" w14:textId="7E01DFF0" w:rsidR="00BF6B8D" w:rsidRDefault="008739ED">
      <w:pPr>
        <w:widowControl/>
        <w:spacing w:line="360" w:lineRule="auto"/>
        <w:ind w:firstLine="480"/>
        <w:jc w:val="left"/>
        <w:rPr>
          <w:rFonts w:ascii="宋体" w:hAnsi="宋体"/>
          <w:color w:val="000000"/>
          <w:sz w:val="28"/>
          <w:szCs w:val="28"/>
        </w:rPr>
      </w:pPr>
      <w:r>
        <w:rPr>
          <w:rFonts w:hint="eastAsia"/>
          <w:bCs/>
          <w:sz w:val="28"/>
          <w:szCs w:val="28"/>
        </w:rPr>
        <w:t>其一</w:t>
      </w:r>
      <w:r w:rsidRPr="008F5B6E">
        <w:rPr>
          <w:rFonts w:hint="eastAsia"/>
          <w:bCs/>
          <w:sz w:val="28"/>
          <w:szCs w:val="28"/>
        </w:rPr>
        <w:t>：</w:t>
      </w:r>
      <w:proofErr w:type="gramStart"/>
      <w:r w:rsidRPr="008F5B6E">
        <w:rPr>
          <w:rFonts w:hint="eastAsia"/>
          <w:bCs/>
          <w:sz w:val="28"/>
          <w:szCs w:val="28"/>
        </w:rPr>
        <w:t>从要解决</w:t>
      </w:r>
      <w:proofErr w:type="gramEnd"/>
      <w:r w:rsidRPr="008F5B6E">
        <w:rPr>
          <w:rFonts w:hint="eastAsia"/>
          <w:bCs/>
          <w:sz w:val="28"/>
          <w:szCs w:val="28"/>
        </w:rPr>
        <w:t>的技术问题出发：对比文件</w:t>
      </w:r>
      <w:r w:rsidRPr="008F5B6E">
        <w:rPr>
          <w:rFonts w:hint="eastAsia"/>
          <w:bCs/>
          <w:sz w:val="28"/>
          <w:szCs w:val="28"/>
        </w:rPr>
        <w:t>1</w:t>
      </w:r>
      <w:r w:rsidRPr="008F5B6E">
        <w:rPr>
          <w:rFonts w:hint="eastAsia"/>
          <w:bCs/>
          <w:sz w:val="28"/>
          <w:szCs w:val="28"/>
        </w:rPr>
        <w:t>是</w:t>
      </w:r>
      <w:r w:rsidR="004A38C0" w:rsidRPr="008F5B6E">
        <w:rPr>
          <w:rFonts w:hint="eastAsia"/>
          <w:bCs/>
          <w:sz w:val="28"/>
          <w:szCs w:val="28"/>
        </w:rPr>
        <w:t>针对</w:t>
      </w:r>
      <w:r w:rsidRPr="008F5B6E">
        <w:rPr>
          <w:bCs/>
          <w:sz w:val="28"/>
          <w:szCs w:val="28"/>
        </w:rPr>
        <w:t>杜</w:t>
      </w:r>
      <w:r w:rsidRPr="008F5B6E">
        <w:rPr>
          <w:bCs/>
          <w:sz w:val="28"/>
          <w:szCs w:val="28"/>
        </w:rPr>
        <w:t>×</w:t>
      </w:r>
      <w:r w:rsidRPr="008F5B6E">
        <w:rPr>
          <w:bCs/>
          <w:sz w:val="28"/>
          <w:szCs w:val="28"/>
        </w:rPr>
        <w:t>长</w:t>
      </w:r>
      <w:r w:rsidRPr="008F5B6E">
        <w:rPr>
          <w:bCs/>
          <w:sz w:val="28"/>
          <w:szCs w:val="28"/>
        </w:rPr>
        <w:t>×</w:t>
      </w:r>
      <w:r w:rsidRPr="008F5B6E">
        <w:rPr>
          <w:bCs/>
          <w:sz w:val="28"/>
          <w:szCs w:val="28"/>
        </w:rPr>
        <w:t>大</w:t>
      </w:r>
      <w:r w:rsidRPr="008F5B6E">
        <w:rPr>
          <w:rFonts w:hint="eastAsia"/>
          <w:bCs/>
          <w:sz w:val="28"/>
          <w:szCs w:val="28"/>
        </w:rPr>
        <w:t>猪</w:t>
      </w:r>
      <w:r w:rsidR="00840ACF" w:rsidRPr="008F5B6E">
        <w:rPr>
          <w:rFonts w:hint="eastAsia"/>
          <w:bCs/>
          <w:sz w:val="28"/>
          <w:szCs w:val="28"/>
        </w:rPr>
        <w:t>的代谢特点和营养需求，</w:t>
      </w:r>
      <w:proofErr w:type="gramStart"/>
      <w:r w:rsidR="008F5B6E">
        <w:rPr>
          <w:rFonts w:hint="eastAsia"/>
          <w:bCs/>
          <w:sz w:val="28"/>
          <w:szCs w:val="28"/>
        </w:rPr>
        <w:t>研究</w:t>
      </w:r>
      <w:r w:rsidR="00840ACF" w:rsidRPr="00840ACF">
        <w:rPr>
          <w:rFonts w:ascii="宋体" w:hAnsi="宋体" w:hint="eastAsia"/>
          <w:color w:val="000000"/>
          <w:sz w:val="28"/>
          <w:szCs w:val="28"/>
        </w:rPr>
        <w:t>饲粮添加</w:t>
      </w:r>
      <w:proofErr w:type="gramEnd"/>
      <w:r w:rsidR="00840ACF" w:rsidRPr="00840ACF">
        <w:rPr>
          <w:rFonts w:ascii="宋体" w:hAnsi="宋体"/>
          <w:color w:val="000000"/>
          <w:sz w:val="28"/>
          <w:szCs w:val="28"/>
        </w:rPr>
        <w:t>1%</w:t>
      </w:r>
      <w:r w:rsidR="00840ACF" w:rsidRPr="00840ACF">
        <w:rPr>
          <w:rFonts w:ascii="宋体" w:hAnsi="宋体" w:hint="eastAsia"/>
          <w:color w:val="000000"/>
          <w:sz w:val="28"/>
          <w:szCs w:val="28"/>
        </w:rPr>
        <w:t>亮氨酸或</w:t>
      </w:r>
      <w:r w:rsidR="00840ACF" w:rsidRPr="00840ACF">
        <w:rPr>
          <w:rFonts w:ascii="宋体" w:hAnsi="宋体"/>
          <w:color w:val="000000"/>
          <w:sz w:val="28"/>
          <w:szCs w:val="28"/>
        </w:rPr>
        <w:t>/</w:t>
      </w:r>
      <w:r w:rsidR="00840ACF" w:rsidRPr="00840ACF">
        <w:rPr>
          <w:rFonts w:ascii="宋体" w:hAnsi="宋体" w:hint="eastAsia"/>
          <w:color w:val="000000"/>
          <w:sz w:val="28"/>
          <w:szCs w:val="28"/>
        </w:rPr>
        <w:t>和</w:t>
      </w:r>
      <w:r w:rsidR="00840ACF" w:rsidRPr="00840ACF">
        <w:rPr>
          <w:rFonts w:ascii="宋体" w:hAnsi="宋体"/>
          <w:color w:val="000000"/>
          <w:sz w:val="28"/>
          <w:szCs w:val="28"/>
        </w:rPr>
        <w:t>1%</w:t>
      </w:r>
      <w:r w:rsidR="00840ACF" w:rsidRPr="00840ACF">
        <w:rPr>
          <w:rFonts w:ascii="宋体" w:hAnsi="宋体" w:hint="eastAsia"/>
          <w:color w:val="000000"/>
          <w:sz w:val="28"/>
          <w:szCs w:val="28"/>
        </w:rPr>
        <w:t>谷氨酸对</w:t>
      </w:r>
      <w:r w:rsidR="009F5118">
        <w:rPr>
          <w:rFonts w:ascii="宋体" w:hAnsi="宋体" w:hint="eastAsia"/>
          <w:color w:val="000000"/>
          <w:sz w:val="28"/>
          <w:szCs w:val="28"/>
        </w:rPr>
        <w:t>外来猪种</w:t>
      </w:r>
      <w:r w:rsidR="00840ACF" w:rsidRPr="00840ACF">
        <w:rPr>
          <w:rFonts w:ascii="宋体" w:hAnsi="宋体" w:hint="eastAsia"/>
          <w:color w:val="000000"/>
          <w:sz w:val="28"/>
          <w:szCs w:val="28"/>
        </w:rPr>
        <w:t>育肥猪生长性能</w:t>
      </w:r>
      <w:r w:rsidR="00840ACF" w:rsidRPr="00840ACF">
        <w:rPr>
          <w:rFonts w:ascii="宋体" w:hAnsi="宋体"/>
          <w:color w:val="000000"/>
          <w:sz w:val="28"/>
          <w:szCs w:val="28"/>
        </w:rPr>
        <w:t>、</w:t>
      </w:r>
      <w:r w:rsidR="00840ACF" w:rsidRPr="00840ACF">
        <w:rPr>
          <w:rFonts w:ascii="宋体" w:hAnsi="宋体" w:hint="eastAsia"/>
          <w:color w:val="000000"/>
          <w:sz w:val="28"/>
          <w:szCs w:val="28"/>
        </w:rPr>
        <w:t>胴体性状和肉品质的影响</w:t>
      </w:r>
      <w:r w:rsidR="00840ACF" w:rsidRPr="00840ACF">
        <w:rPr>
          <w:rFonts w:ascii="宋体" w:hAnsi="宋体"/>
          <w:color w:val="000000"/>
          <w:sz w:val="28"/>
          <w:szCs w:val="28"/>
        </w:rPr>
        <w:t>。</w:t>
      </w:r>
    </w:p>
    <w:p w14:paraId="29117E03" w14:textId="1765808B" w:rsidR="009F5118" w:rsidRPr="009F5118" w:rsidRDefault="00374715" w:rsidP="00C5608C">
      <w:pPr>
        <w:tabs>
          <w:tab w:val="left" w:pos="720"/>
        </w:tabs>
        <w:spacing w:line="360" w:lineRule="auto"/>
        <w:ind w:firstLineChars="150" w:firstLine="420"/>
        <w:rPr>
          <w:rFonts w:ascii="宋体" w:hAnsi="宋体"/>
          <w:color w:val="000000"/>
          <w:sz w:val="28"/>
          <w:szCs w:val="28"/>
        </w:rPr>
      </w:pPr>
      <w:r>
        <w:rPr>
          <w:rFonts w:ascii="宋体" w:hAnsi="宋体" w:hint="eastAsia"/>
          <w:color w:val="000000"/>
          <w:sz w:val="28"/>
          <w:szCs w:val="28"/>
        </w:rPr>
        <w:t>而本申请</w:t>
      </w:r>
      <w:r w:rsidR="009F5118">
        <w:rPr>
          <w:rFonts w:ascii="宋体" w:hAnsi="宋体" w:hint="eastAsia"/>
          <w:color w:val="000000"/>
          <w:sz w:val="28"/>
          <w:szCs w:val="28"/>
        </w:rPr>
        <w:t>是专门针对</w:t>
      </w:r>
      <w:r w:rsidR="009F5118" w:rsidRPr="009F5118">
        <w:rPr>
          <w:rFonts w:ascii="宋体" w:hAnsi="宋体"/>
          <w:color w:val="000000"/>
          <w:sz w:val="28"/>
          <w:szCs w:val="28"/>
        </w:rPr>
        <w:t>地方品种猪</w:t>
      </w:r>
      <w:r w:rsidR="009F5118" w:rsidRPr="009F5118">
        <w:rPr>
          <w:rFonts w:ascii="宋体" w:hAnsi="宋体" w:hint="eastAsia"/>
          <w:color w:val="000000"/>
          <w:sz w:val="28"/>
          <w:szCs w:val="28"/>
        </w:rPr>
        <w:t>的代谢特点和营养需求，而提供的一种既</w:t>
      </w:r>
      <w:r w:rsidR="00C5608C">
        <w:rPr>
          <w:rStyle w:val="fontstyle11"/>
          <w:rFonts w:hint="eastAsia"/>
          <w:u w:val="single"/>
        </w:rPr>
        <w:t>可以显著增加</w:t>
      </w:r>
      <w:proofErr w:type="gramStart"/>
      <w:r w:rsidR="00C5608C">
        <w:rPr>
          <w:rFonts w:hAnsi="宋体"/>
          <w:bCs/>
          <w:sz w:val="28"/>
          <w:szCs w:val="28"/>
          <w:u w:val="single"/>
        </w:rPr>
        <w:t>沙子岭猪</w:t>
      </w:r>
      <w:r w:rsidR="00C5608C">
        <w:rPr>
          <w:rStyle w:val="fontstyle11"/>
          <w:rFonts w:hint="eastAsia"/>
          <w:u w:val="single"/>
        </w:rPr>
        <w:t>平均</w:t>
      </w:r>
      <w:proofErr w:type="gramEnd"/>
      <w:r w:rsidR="00C5608C">
        <w:rPr>
          <w:rStyle w:val="fontstyle11"/>
          <w:rFonts w:hint="eastAsia"/>
          <w:u w:val="single"/>
        </w:rPr>
        <w:t>日增重，</w:t>
      </w:r>
      <w:r w:rsidR="00C5608C">
        <w:rPr>
          <w:rFonts w:hint="eastAsia"/>
          <w:bCs/>
          <w:sz w:val="28"/>
          <w:szCs w:val="28"/>
          <w:u w:val="single"/>
        </w:rPr>
        <w:t>提高瘦肉率和</w:t>
      </w:r>
      <w:r w:rsidR="00C5608C" w:rsidRPr="00D360FF">
        <w:rPr>
          <w:rFonts w:hAnsi="宋体"/>
          <w:sz w:val="28"/>
          <w:u w:val="single"/>
        </w:rPr>
        <w:t>眼肌面积</w:t>
      </w:r>
      <w:r w:rsidR="00C5608C">
        <w:rPr>
          <w:rFonts w:hAnsi="宋体" w:hint="eastAsia"/>
          <w:sz w:val="28"/>
          <w:u w:val="single"/>
        </w:rPr>
        <w:t>，同时又降低其脂肪率</w:t>
      </w:r>
      <w:r w:rsidR="00C5608C" w:rsidRPr="00D360FF">
        <w:rPr>
          <w:rFonts w:hAnsi="宋体" w:hint="eastAsia"/>
          <w:sz w:val="28"/>
          <w:u w:val="single"/>
        </w:rPr>
        <w:t>的技术启示。</w:t>
      </w:r>
    </w:p>
    <w:p w14:paraId="595C3356" w14:textId="72206A87" w:rsidR="00CF6CAD" w:rsidRPr="003D5CBC" w:rsidRDefault="00095884" w:rsidP="00CF6CAD">
      <w:pPr>
        <w:spacing w:line="360" w:lineRule="auto"/>
        <w:ind w:firstLineChars="200" w:firstLine="560"/>
        <w:rPr>
          <w:sz w:val="28"/>
        </w:rPr>
      </w:pPr>
      <w:r>
        <w:rPr>
          <w:rFonts w:ascii="宋体" w:hAnsi="宋体" w:hint="eastAsia"/>
          <w:bCs/>
          <w:sz w:val="28"/>
          <w:szCs w:val="28"/>
        </w:rPr>
        <w:t>本领域技术人员均清楚，</w:t>
      </w:r>
      <w:r w:rsidR="00CF6CAD">
        <w:rPr>
          <w:rFonts w:hint="eastAsia"/>
          <w:bCs/>
          <w:sz w:val="28"/>
          <w:szCs w:val="28"/>
        </w:rPr>
        <w:t>在本申请的背景技术部分中已经说明</w:t>
      </w:r>
      <w:r w:rsidR="00CF6CAD">
        <w:rPr>
          <w:bCs/>
          <w:sz w:val="28"/>
          <w:szCs w:val="28"/>
        </w:rPr>
        <w:t>不同品种猪的消化生理和代谢机制均不同，营养素的作用效果亦不同</w:t>
      </w:r>
      <w:r w:rsidR="00CF6CAD">
        <w:rPr>
          <w:rFonts w:hint="eastAsia"/>
          <w:bCs/>
          <w:sz w:val="28"/>
          <w:szCs w:val="28"/>
        </w:rPr>
        <w:t>。</w:t>
      </w:r>
      <w:r w:rsidR="00CF6CAD">
        <w:rPr>
          <w:bCs/>
          <w:sz w:val="28"/>
          <w:szCs w:val="28"/>
        </w:rPr>
        <w:t>相对于杜</w:t>
      </w:r>
      <w:r w:rsidR="00CF6CAD">
        <w:rPr>
          <w:bCs/>
          <w:sz w:val="28"/>
          <w:szCs w:val="28"/>
        </w:rPr>
        <w:t>×</w:t>
      </w:r>
      <w:r w:rsidR="00CF6CAD">
        <w:rPr>
          <w:bCs/>
          <w:sz w:val="28"/>
          <w:szCs w:val="28"/>
        </w:rPr>
        <w:t>长</w:t>
      </w:r>
      <w:r w:rsidR="00CF6CAD">
        <w:rPr>
          <w:bCs/>
          <w:sz w:val="28"/>
          <w:szCs w:val="28"/>
        </w:rPr>
        <w:t>×</w:t>
      </w:r>
      <w:r w:rsidR="00CF6CAD">
        <w:rPr>
          <w:bCs/>
          <w:sz w:val="28"/>
          <w:szCs w:val="28"/>
        </w:rPr>
        <w:t>大</w:t>
      </w:r>
      <w:r w:rsidR="00CF6CAD">
        <w:rPr>
          <w:rFonts w:hint="eastAsia"/>
          <w:bCs/>
          <w:sz w:val="28"/>
          <w:szCs w:val="28"/>
        </w:rPr>
        <w:t>猪</w:t>
      </w:r>
      <w:r w:rsidR="00CF6CAD">
        <w:rPr>
          <w:bCs/>
          <w:sz w:val="28"/>
          <w:szCs w:val="28"/>
        </w:rPr>
        <w:t>等典型西方瘦肉型品种而言，中国地方品种猪具有抗逆性强、耐粗饲、繁殖性能强、</w:t>
      </w:r>
      <w:r w:rsidR="00CF6CAD">
        <w:rPr>
          <w:rFonts w:hint="eastAsia"/>
          <w:bCs/>
          <w:sz w:val="28"/>
          <w:szCs w:val="28"/>
        </w:rPr>
        <w:t>肌内脂肪含量高等特点，但瘦肉率低、</w:t>
      </w:r>
      <w:r w:rsidR="00CF6CAD">
        <w:rPr>
          <w:bCs/>
          <w:sz w:val="28"/>
          <w:szCs w:val="28"/>
        </w:rPr>
        <w:t>生长缓慢等劣势</w:t>
      </w:r>
      <w:r w:rsidR="00CF6CAD">
        <w:rPr>
          <w:rFonts w:hint="eastAsia"/>
          <w:bCs/>
          <w:sz w:val="28"/>
          <w:szCs w:val="28"/>
        </w:rPr>
        <w:t>。</w:t>
      </w:r>
      <w:r w:rsidR="00CF6CAD">
        <w:rPr>
          <w:bCs/>
          <w:sz w:val="28"/>
          <w:szCs w:val="28"/>
        </w:rPr>
        <w:t>杜</w:t>
      </w:r>
      <w:r w:rsidR="00CF6CAD">
        <w:rPr>
          <w:bCs/>
          <w:sz w:val="28"/>
          <w:szCs w:val="28"/>
        </w:rPr>
        <w:t>×</w:t>
      </w:r>
      <w:r w:rsidR="00CF6CAD">
        <w:rPr>
          <w:bCs/>
          <w:sz w:val="28"/>
          <w:szCs w:val="28"/>
        </w:rPr>
        <w:t>长</w:t>
      </w:r>
      <w:r w:rsidR="00CF6CAD">
        <w:rPr>
          <w:bCs/>
          <w:sz w:val="28"/>
          <w:szCs w:val="28"/>
        </w:rPr>
        <w:t>×</w:t>
      </w:r>
      <w:r w:rsidR="00CF6CAD">
        <w:rPr>
          <w:bCs/>
          <w:sz w:val="28"/>
          <w:szCs w:val="28"/>
        </w:rPr>
        <w:t>大</w:t>
      </w:r>
      <w:r w:rsidR="00CF6CAD">
        <w:rPr>
          <w:rFonts w:hint="eastAsia"/>
          <w:bCs/>
          <w:sz w:val="28"/>
          <w:szCs w:val="28"/>
        </w:rPr>
        <w:t>猪具有生长发育快、饲料报酬高、瘦肉率高的特点，由于两种猪消化生理和代谢机制不同，因此，</w:t>
      </w:r>
      <w:r w:rsidR="00CF6CAD">
        <w:rPr>
          <w:bCs/>
          <w:sz w:val="28"/>
          <w:szCs w:val="28"/>
        </w:rPr>
        <w:t>无法从外来品种猪的研究结果类推到本土猪。</w:t>
      </w:r>
    </w:p>
    <w:p w14:paraId="3E62AAA1" w14:textId="53EC2B25" w:rsidR="00CF6CAD" w:rsidRPr="00095884" w:rsidRDefault="00095884">
      <w:pPr>
        <w:widowControl/>
        <w:spacing w:line="360" w:lineRule="auto"/>
        <w:ind w:firstLine="480"/>
        <w:jc w:val="left"/>
        <w:rPr>
          <w:bCs/>
          <w:sz w:val="28"/>
          <w:szCs w:val="28"/>
        </w:rPr>
      </w:pPr>
      <w:r w:rsidRPr="00CE1C38">
        <w:rPr>
          <w:rFonts w:hint="eastAsia"/>
          <w:bCs/>
          <w:sz w:val="28"/>
          <w:szCs w:val="28"/>
        </w:rPr>
        <w:t>审查</w:t>
      </w:r>
      <w:proofErr w:type="gramStart"/>
      <w:r w:rsidRPr="00CE1C38">
        <w:rPr>
          <w:rFonts w:hint="eastAsia"/>
          <w:bCs/>
          <w:sz w:val="28"/>
          <w:szCs w:val="28"/>
        </w:rPr>
        <w:t>员老师</w:t>
      </w:r>
      <w:proofErr w:type="gramEnd"/>
      <w:r w:rsidRPr="00CE1C38">
        <w:rPr>
          <w:rFonts w:hint="eastAsia"/>
          <w:bCs/>
          <w:sz w:val="28"/>
          <w:szCs w:val="28"/>
        </w:rPr>
        <w:t>在审查意见中指出：</w:t>
      </w:r>
      <w:r w:rsidRPr="00CE1C38">
        <w:rPr>
          <w:rFonts w:hint="eastAsia"/>
          <w:bCs/>
          <w:sz w:val="24"/>
        </w:rPr>
        <w:t>“</w:t>
      </w:r>
      <w:r w:rsidRPr="00CE1C38">
        <w:rPr>
          <w:bCs/>
          <w:sz w:val="28"/>
          <w:szCs w:val="28"/>
        </w:rPr>
        <w:t>对比</w:t>
      </w:r>
      <w:r w:rsidRPr="00095884">
        <w:rPr>
          <w:bCs/>
          <w:sz w:val="28"/>
          <w:szCs w:val="28"/>
        </w:rPr>
        <w:t>文件</w:t>
      </w:r>
      <w:r w:rsidRPr="00095884">
        <w:rPr>
          <w:bCs/>
          <w:sz w:val="28"/>
          <w:szCs w:val="28"/>
        </w:rPr>
        <w:t>1</w:t>
      </w:r>
      <w:r w:rsidRPr="00095884">
        <w:rPr>
          <w:bCs/>
          <w:sz w:val="28"/>
          <w:szCs w:val="28"/>
        </w:rPr>
        <w:t>的猪与本申请的猪均属于人工饲养的猪种，二者消化生理和代谢机制相似，采用相同的营养素饲喂也会达到相似的技术效果</w:t>
      </w:r>
      <w:r w:rsidRPr="00095884">
        <w:rPr>
          <w:rFonts w:hint="eastAsia"/>
          <w:bCs/>
          <w:sz w:val="28"/>
          <w:szCs w:val="28"/>
        </w:rPr>
        <w:t>”</w:t>
      </w:r>
      <w:r w:rsidRPr="00095884">
        <w:rPr>
          <w:bCs/>
          <w:sz w:val="28"/>
          <w:szCs w:val="28"/>
        </w:rPr>
        <w:t>。</w:t>
      </w:r>
      <w:r w:rsidRPr="00095884">
        <w:rPr>
          <w:rFonts w:hint="eastAsia"/>
          <w:bCs/>
          <w:sz w:val="28"/>
          <w:szCs w:val="28"/>
        </w:rPr>
        <w:t>对此，申请人是无法认同的，理由如下：</w:t>
      </w:r>
    </w:p>
    <w:p w14:paraId="1C5B02AA" w14:textId="77777777" w:rsidR="00A9760D" w:rsidRPr="00975578" w:rsidRDefault="00975578" w:rsidP="00A9760D">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能量代谢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505913" w:rsidRPr="00975578">
        <w:rPr>
          <w:rFonts w:ascii="FZSONGS--GB1-5" w:hAnsi="FZSONGS--GB1-5" w:hint="eastAsia"/>
          <w:color w:val="000000"/>
          <w:sz w:val="28"/>
          <w:szCs w:val="28"/>
        </w:rPr>
        <w:t>和地方猪的能量代谢是不同的。</w:t>
      </w:r>
      <w:r w:rsidR="00A9760D">
        <w:rPr>
          <w:rFonts w:ascii="FZSONGS--GB1-5" w:hAnsi="FZSONGS--GB1-5" w:hint="eastAsia"/>
          <w:color w:val="000000"/>
          <w:sz w:val="28"/>
          <w:szCs w:val="28"/>
        </w:rPr>
        <w:t>杜长大</w:t>
      </w:r>
      <w:r w:rsidR="00505913" w:rsidRPr="00975578">
        <w:rPr>
          <w:rFonts w:ascii="FZSONGS--GB1-5" w:hAnsi="FZSONGS--GB1-5" w:hint="eastAsia"/>
          <w:color w:val="000000"/>
          <w:sz w:val="28"/>
          <w:szCs w:val="28"/>
        </w:rPr>
        <w:t>具有较高的生长速度和瘦肉率，其能量代谢更高，</w:t>
      </w:r>
      <w:r w:rsidR="00A9760D" w:rsidRPr="00975578">
        <w:rPr>
          <w:rFonts w:ascii="FZSONGS--GB1-5" w:hAnsi="FZSONGS--GB1-5" w:hint="eastAsia"/>
          <w:color w:val="000000"/>
          <w:sz w:val="28"/>
          <w:szCs w:val="28"/>
        </w:rPr>
        <w:t>因此，需要更</w:t>
      </w:r>
      <w:r w:rsidR="00A9760D" w:rsidRPr="00975578">
        <w:rPr>
          <w:rFonts w:ascii="FZSONGS--GB1-5" w:hAnsi="FZSONGS--GB1-5" w:hint="eastAsia"/>
          <w:color w:val="000000"/>
          <w:sz w:val="28"/>
          <w:szCs w:val="28"/>
        </w:rPr>
        <w:lastRenderedPageBreak/>
        <w:t>高的营养水平来支持其生长。</w:t>
      </w:r>
      <w:r w:rsidR="00505913" w:rsidRPr="00975578">
        <w:rPr>
          <w:rFonts w:ascii="FZSONGS--GB1-5" w:hAnsi="FZSONGS--GB1-5" w:hint="eastAsia"/>
          <w:color w:val="000000"/>
          <w:sz w:val="28"/>
          <w:szCs w:val="28"/>
        </w:rPr>
        <w:t>而地方猪种则具有较低的能量代谢。</w:t>
      </w:r>
      <w:r w:rsidR="00A9760D" w:rsidRPr="00975578">
        <w:rPr>
          <w:rFonts w:ascii="FZSONGS--GB1-5" w:hAnsi="FZSONGS--GB1-5" w:hint="eastAsia"/>
          <w:color w:val="000000"/>
          <w:sz w:val="28"/>
          <w:szCs w:val="28"/>
        </w:rPr>
        <w:t>因此需要相对较低的营养水平。</w:t>
      </w:r>
    </w:p>
    <w:p w14:paraId="0613DBD6" w14:textId="2BBE6960" w:rsidR="00505913" w:rsidRPr="00975578" w:rsidRDefault="00975578">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蛋白质代谢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和地方猪的蛋白质代谢也存在差异。</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通常具有较高的蛋白质需求和合成能力，而地方猪种则可能具有较低的蛋白质需求和合成能力。</w:t>
      </w:r>
    </w:p>
    <w:p w14:paraId="1B027F9C" w14:textId="04BCD9EA" w:rsidR="006E192C" w:rsidRPr="00975578" w:rsidRDefault="00975578">
      <w:pPr>
        <w:widowControl/>
        <w:spacing w:line="360" w:lineRule="auto"/>
        <w:ind w:firstLine="480"/>
        <w:jc w:val="left"/>
        <w:rPr>
          <w:rFonts w:ascii="FZSONGS--GB1-5" w:hAnsi="FZSONGS--GB1-5"/>
          <w:color w:val="000000"/>
          <w:sz w:val="28"/>
          <w:szCs w:val="28"/>
        </w:rPr>
      </w:pPr>
      <w:r w:rsidRPr="00975578">
        <w:rPr>
          <w:rFonts w:ascii="FZSONGS--GB1-5" w:hAnsi="FZSONGS--GB1-5" w:hint="eastAsia"/>
          <w:color w:val="000000"/>
          <w:sz w:val="28"/>
          <w:szCs w:val="28"/>
        </w:rPr>
        <w:t>在</w:t>
      </w:r>
      <w:r w:rsidR="006E192C" w:rsidRPr="00975578">
        <w:rPr>
          <w:rFonts w:ascii="FZSONGS--GB1-5" w:hAnsi="FZSONGS--GB1-5" w:hint="eastAsia"/>
          <w:color w:val="000000"/>
          <w:sz w:val="28"/>
          <w:szCs w:val="28"/>
        </w:rPr>
        <w:t>脂肪代谢</w:t>
      </w:r>
      <w:r w:rsidRPr="00975578">
        <w:rPr>
          <w:rFonts w:ascii="FZSONGS--GB1-5" w:hAnsi="FZSONGS--GB1-5" w:hint="eastAsia"/>
          <w:color w:val="000000"/>
          <w:sz w:val="28"/>
          <w:szCs w:val="28"/>
        </w:rPr>
        <w:t>方面</w:t>
      </w:r>
      <w:r w:rsidR="006E192C" w:rsidRPr="00975578">
        <w:rPr>
          <w:rFonts w:ascii="FZSONGS--GB1-5" w:hAnsi="FZSONGS--GB1-5" w:hint="eastAsia"/>
          <w:color w:val="000000"/>
          <w:sz w:val="28"/>
          <w:szCs w:val="28"/>
        </w:rPr>
        <w:t>：</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和地方猪的脂肪代谢存在差异。</w:t>
      </w:r>
      <w:r w:rsidR="00A9760D">
        <w:rPr>
          <w:rFonts w:ascii="FZSONGS--GB1-5" w:hAnsi="FZSONGS--GB1-5" w:hint="eastAsia"/>
          <w:color w:val="000000"/>
          <w:sz w:val="28"/>
          <w:szCs w:val="28"/>
        </w:rPr>
        <w:t>杜长大</w:t>
      </w:r>
      <w:r w:rsidR="006E192C" w:rsidRPr="00975578">
        <w:rPr>
          <w:rFonts w:ascii="FZSONGS--GB1-5" w:hAnsi="FZSONGS--GB1-5" w:hint="eastAsia"/>
          <w:color w:val="000000"/>
          <w:sz w:val="28"/>
          <w:szCs w:val="28"/>
        </w:rPr>
        <w:t>通常具有较</w:t>
      </w:r>
      <w:r w:rsidR="00BC502A">
        <w:rPr>
          <w:rFonts w:ascii="FZSONGS--GB1-5" w:hAnsi="FZSONGS--GB1-5" w:hint="eastAsia"/>
          <w:color w:val="000000"/>
          <w:sz w:val="28"/>
          <w:szCs w:val="28"/>
        </w:rPr>
        <w:t>低</w:t>
      </w:r>
      <w:r w:rsidR="006E192C" w:rsidRPr="00975578">
        <w:rPr>
          <w:rFonts w:ascii="FZSONGS--GB1-5" w:hAnsi="FZSONGS--GB1-5" w:hint="eastAsia"/>
          <w:color w:val="000000"/>
          <w:sz w:val="28"/>
          <w:szCs w:val="28"/>
        </w:rPr>
        <w:t>的脂肪沉积能力，而地方猪种则具有较</w:t>
      </w:r>
      <w:r w:rsidR="00BC502A">
        <w:rPr>
          <w:rFonts w:ascii="FZSONGS--GB1-5" w:hAnsi="FZSONGS--GB1-5" w:hint="eastAsia"/>
          <w:color w:val="000000"/>
          <w:sz w:val="28"/>
          <w:szCs w:val="28"/>
        </w:rPr>
        <w:t>高</w:t>
      </w:r>
      <w:r w:rsidR="006E192C" w:rsidRPr="00975578">
        <w:rPr>
          <w:rFonts w:ascii="FZSONGS--GB1-5" w:hAnsi="FZSONGS--GB1-5" w:hint="eastAsia"/>
          <w:color w:val="000000"/>
          <w:sz w:val="28"/>
          <w:szCs w:val="28"/>
        </w:rPr>
        <w:t>的脂肪沉积能力。</w:t>
      </w:r>
    </w:p>
    <w:p w14:paraId="05BFF99B" w14:textId="5C5389CF" w:rsidR="00A9760D" w:rsidRDefault="00A9760D">
      <w:pPr>
        <w:widowControl/>
        <w:spacing w:line="360" w:lineRule="auto"/>
        <w:ind w:firstLine="480"/>
        <w:jc w:val="left"/>
        <w:rPr>
          <w:rFonts w:ascii="FZSONGS--GB1-5" w:hAnsi="FZSONGS--GB1-5"/>
          <w:color w:val="000000"/>
          <w:sz w:val="28"/>
          <w:szCs w:val="28"/>
        </w:rPr>
      </w:pPr>
      <w:r>
        <w:rPr>
          <w:rFonts w:ascii="FZSONGS--GB1-5" w:hAnsi="FZSONGS--GB1-5" w:hint="eastAsia"/>
          <w:color w:val="000000"/>
          <w:sz w:val="28"/>
          <w:szCs w:val="28"/>
        </w:rPr>
        <w:t>杜长大是一种生长速度快、饲料转化率高、瘦肉率高的猪种，因此在饲养时需要提供高能、高蛋白、低碳水化合物的饲料，以满足其生长需求。此外，杜长大</w:t>
      </w:r>
      <w:del w:id="0" w:author="NTKO" w:date="2023-12-25T18:59:00Z">
        <w:r w:rsidDel="008C58FA">
          <w:rPr>
            <w:rFonts w:ascii="FZSONGS--GB1-5" w:hAnsi="FZSONGS--GB1-5" w:hint="eastAsia"/>
            <w:color w:val="000000"/>
            <w:sz w:val="28"/>
            <w:szCs w:val="28"/>
          </w:rPr>
          <w:delText>的消化系统相对较强，</w:delText>
        </w:r>
      </w:del>
      <w:r>
        <w:rPr>
          <w:rFonts w:ascii="FZSONGS--GB1-5" w:hAnsi="FZSONGS--GB1-5" w:hint="eastAsia"/>
          <w:color w:val="000000"/>
          <w:sz w:val="28"/>
          <w:szCs w:val="28"/>
        </w:rPr>
        <w:t>对粗纤维的消化能力较</w:t>
      </w:r>
      <w:r w:rsidR="00BC502A">
        <w:rPr>
          <w:rFonts w:ascii="FZSONGS--GB1-5" w:hAnsi="FZSONGS--GB1-5" w:hint="eastAsia"/>
          <w:color w:val="000000"/>
          <w:sz w:val="28"/>
          <w:szCs w:val="28"/>
        </w:rPr>
        <w:t>弱</w:t>
      </w:r>
      <w:r>
        <w:rPr>
          <w:rFonts w:ascii="FZSONGS--GB1-5" w:hAnsi="FZSONGS--GB1-5" w:hint="eastAsia"/>
          <w:color w:val="000000"/>
          <w:sz w:val="28"/>
          <w:szCs w:val="28"/>
        </w:rPr>
        <w:t>，因此需要在饲料中适当减少粗纤维的含量。而地方猪则具有不同的特征和需求。地方猪的繁殖能力强、耐粗饲、抗病能力强，因此在饲养时需要提供较为多样化的饲料，包括粗饲料、青饲料、精饲料等。此外，由于地方猪的消化系统相对较强，对粗纤维的消化能力较强，因此，需要在饲料中适当增加粗纤维的含量。</w:t>
      </w:r>
    </w:p>
    <w:p w14:paraId="615C6976" w14:textId="656B42BF" w:rsidR="000712CC" w:rsidRPr="0076591E" w:rsidRDefault="00A9760D">
      <w:pPr>
        <w:widowControl/>
        <w:spacing w:line="360" w:lineRule="auto"/>
        <w:ind w:firstLine="480"/>
        <w:jc w:val="left"/>
        <w:rPr>
          <w:rFonts w:ascii="FZSONGS--GB1-5" w:hAnsi="FZSONGS--GB1-5"/>
          <w:color w:val="000000"/>
          <w:sz w:val="28"/>
          <w:szCs w:val="28"/>
        </w:rPr>
      </w:pPr>
      <w:r>
        <w:rPr>
          <w:rFonts w:ascii="FZSONGS--GB1-5" w:hAnsi="FZSONGS--GB1-5" w:hint="eastAsia"/>
          <w:color w:val="000000"/>
          <w:sz w:val="28"/>
          <w:szCs w:val="28"/>
        </w:rPr>
        <w:t xml:space="preserve"> </w:t>
      </w:r>
      <w:r>
        <w:rPr>
          <w:rFonts w:ascii="FZSONGS--GB1-5" w:hAnsi="FZSONGS--GB1-5" w:hint="eastAsia"/>
          <w:color w:val="000000"/>
          <w:sz w:val="28"/>
          <w:szCs w:val="28"/>
        </w:rPr>
        <w:t>虽然，</w:t>
      </w:r>
      <w:r w:rsidRPr="00095884">
        <w:rPr>
          <w:bCs/>
          <w:sz w:val="28"/>
          <w:szCs w:val="28"/>
        </w:rPr>
        <w:t>对比文件</w:t>
      </w:r>
      <w:r w:rsidRPr="00095884">
        <w:rPr>
          <w:bCs/>
          <w:sz w:val="28"/>
          <w:szCs w:val="28"/>
        </w:rPr>
        <w:t>1</w:t>
      </w:r>
      <w:r w:rsidRPr="00095884">
        <w:rPr>
          <w:bCs/>
          <w:sz w:val="28"/>
          <w:szCs w:val="28"/>
        </w:rPr>
        <w:t>的猪与本申请</w:t>
      </w:r>
      <w:proofErr w:type="gramStart"/>
      <w:r w:rsidRPr="00095884">
        <w:rPr>
          <w:bCs/>
          <w:sz w:val="28"/>
          <w:szCs w:val="28"/>
        </w:rPr>
        <w:t>的猪均属于</w:t>
      </w:r>
      <w:proofErr w:type="gramEnd"/>
      <w:r w:rsidRPr="00095884">
        <w:rPr>
          <w:bCs/>
          <w:sz w:val="28"/>
          <w:szCs w:val="28"/>
        </w:rPr>
        <w:t>人工饲养的猪种，</w:t>
      </w:r>
      <w:r>
        <w:rPr>
          <w:rFonts w:hint="eastAsia"/>
          <w:bCs/>
          <w:sz w:val="28"/>
          <w:szCs w:val="28"/>
        </w:rPr>
        <w:t>但是由于</w:t>
      </w:r>
      <w:r w:rsidRPr="00095884">
        <w:rPr>
          <w:bCs/>
          <w:sz w:val="28"/>
          <w:szCs w:val="28"/>
        </w:rPr>
        <w:t>二者消化</w:t>
      </w:r>
      <w:r w:rsidRPr="00AB1FDC">
        <w:rPr>
          <w:bCs/>
          <w:sz w:val="28"/>
          <w:szCs w:val="28"/>
        </w:rPr>
        <w:t>生理和代谢机制</w:t>
      </w:r>
      <w:r w:rsidRPr="00AB1FDC">
        <w:rPr>
          <w:rFonts w:hint="eastAsia"/>
          <w:bCs/>
          <w:sz w:val="28"/>
          <w:szCs w:val="28"/>
        </w:rPr>
        <w:t>不用</w:t>
      </w:r>
      <w:r w:rsidRPr="00AB1FDC">
        <w:rPr>
          <w:bCs/>
          <w:sz w:val="28"/>
          <w:szCs w:val="28"/>
        </w:rPr>
        <w:t>，</w:t>
      </w:r>
      <w:r w:rsidR="00CF72A1" w:rsidRPr="00AB1FDC">
        <w:rPr>
          <w:rFonts w:hint="eastAsia"/>
          <w:bCs/>
          <w:sz w:val="28"/>
          <w:szCs w:val="28"/>
        </w:rPr>
        <w:t>导致两种猪</w:t>
      </w:r>
      <w:r w:rsidR="00D93107" w:rsidRPr="00AB1FDC">
        <w:rPr>
          <w:rFonts w:hint="eastAsia"/>
          <w:bCs/>
          <w:sz w:val="28"/>
          <w:szCs w:val="28"/>
        </w:rPr>
        <w:t>具有</w:t>
      </w:r>
      <w:r w:rsidR="00CF72A1" w:rsidRPr="00AB1FDC">
        <w:rPr>
          <w:rFonts w:hint="eastAsia"/>
          <w:bCs/>
          <w:sz w:val="28"/>
          <w:szCs w:val="28"/>
        </w:rPr>
        <w:t>完全不同</w:t>
      </w:r>
      <w:r w:rsidR="00D93107" w:rsidRPr="00AB1FDC">
        <w:rPr>
          <w:rFonts w:hint="eastAsia"/>
          <w:bCs/>
          <w:sz w:val="28"/>
          <w:szCs w:val="28"/>
        </w:rPr>
        <w:t>的特点</w:t>
      </w:r>
      <w:r w:rsidR="00CF72A1" w:rsidRPr="00AB1FDC">
        <w:rPr>
          <w:rFonts w:hint="eastAsia"/>
          <w:bCs/>
          <w:sz w:val="28"/>
          <w:szCs w:val="28"/>
        </w:rPr>
        <w:t>。地方猪瘦肉率低、脂肪沉积率高；而杜长大猪瘦肉率高，脂肪沉积率低。</w:t>
      </w:r>
      <w:r w:rsidR="0076591E" w:rsidRPr="00AB1FDC">
        <w:rPr>
          <w:rFonts w:ascii="FZSONGS--GB1-5" w:hAnsi="FZSONGS--GB1-5" w:hint="eastAsia"/>
          <w:color w:val="000000"/>
          <w:sz w:val="28"/>
          <w:szCs w:val="28"/>
        </w:rPr>
        <w:t>因此，</w:t>
      </w:r>
      <w:r w:rsidR="0076591E" w:rsidRPr="0076591E">
        <w:rPr>
          <w:rFonts w:ascii="FZSONGS--GB1-5" w:hAnsi="FZSONGS--GB1-5" w:hint="eastAsia"/>
          <w:color w:val="000000"/>
          <w:sz w:val="28"/>
          <w:szCs w:val="28"/>
        </w:rPr>
        <w:t>在为</w:t>
      </w:r>
      <w:r>
        <w:rPr>
          <w:rFonts w:ascii="FZSONGS--GB1-5" w:hAnsi="FZSONGS--GB1-5" w:hint="eastAsia"/>
          <w:color w:val="000000"/>
          <w:sz w:val="28"/>
          <w:szCs w:val="28"/>
        </w:rPr>
        <w:t>杜长大</w:t>
      </w:r>
      <w:r w:rsidR="0076591E" w:rsidRPr="0076591E">
        <w:rPr>
          <w:rFonts w:ascii="FZSONGS--GB1-5" w:hAnsi="FZSONGS--GB1-5" w:hint="eastAsia"/>
          <w:color w:val="000000"/>
          <w:sz w:val="28"/>
          <w:szCs w:val="28"/>
        </w:rPr>
        <w:t>和地方猪提供饲料时，需要</w:t>
      </w:r>
      <w:r>
        <w:rPr>
          <w:rFonts w:ascii="FZSONGS--GB1-5" w:hAnsi="FZSONGS--GB1-5" w:hint="eastAsia"/>
          <w:color w:val="000000"/>
          <w:sz w:val="28"/>
          <w:szCs w:val="28"/>
        </w:rPr>
        <w:t>根据它们</w:t>
      </w:r>
      <w:r w:rsidR="0076591E" w:rsidRPr="0076591E">
        <w:rPr>
          <w:rFonts w:ascii="FZSONGS--GB1-5" w:hAnsi="FZSONGS--GB1-5" w:hint="eastAsia"/>
          <w:color w:val="000000"/>
          <w:sz w:val="28"/>
          <w:szCs w:val="28"/>
        </w:rPr>
        <w:t>的营养需求、</w:t>
      </w:r>
      <w:r>
        <w:rPr>
          <w:rFonts w:ascii="FZSONGS--GB1-5" w:hAnsi="FZSONGS--GB1-5" w:hint="eastAsia"/>
          <w:color w:val="000000"/>
          <w:sz w:val="28"/>
          <w:szCs w:val="28"/>
        </w:rPr>
        <w:t>消化生理和代谢机制</w:t>
      </w:r>
      <w:r w:rsidR="0076591E" w:rsidRPr="0076591E">
        <w:rPr>
          <w:rFonts w:ascii="FZSONGS--GB1-5" w:hAnsi="FZSONGS--GB1-5" w:hint="eastAsia"/>
          <w:color w:val="000000"/>
          <w:sz w:val="28"/>
          <w:szCs w:val="28"/>
        </w:rPr>
        <w:t>来选择适合的饲料配方和营</w:t>
      </w:r>
      <w:r w:rsidR="0076591E" w:rsidRPr="0076591E">
        <w:rPr>
          <w:rFonts w:ascii="FZSONGS--GB1-5" w:hAnsi="FZSONGS--GB1-5" w:hint="eastAsia"/>
          <w:color w:val="000000"/>
          <w:sz w:val="28"/>
          <w:szCs w:val="28"/>
        </w:rPr>
        <w:lastRenderedPageBreak/>
        <w:t>养水平。</w:t>
      </w:r>
      <w:r w:rsidR="00CF72A1">
        <w:rPr>
          <w:rFonts w:hint="eastAsia"/>
          <w:bCs/>
          <w:sz w:val="28"/>
          <w:szCs w:val="28"/>
        </w:rPr>
        <w:t>因此，</w:t>
      </w:r>
      <w:r w:rsidR="00CF72A1" w:rsidRPr="00095884">
        <w:rPr>
          <w:bCs/>
          <w:sz w:val="28"/>
          <w:szCs w:val="28"/>
        </w:rPr>
        <w:t>采用相同的营养素饲喂</w:t>
      </w:r>
      <w:r w:rsidR="00CF72A1">
        <w:rPr>
          <w:rFonts w:hint="eastAsia"/>
          <w:bCs/>
          <w:sz w:val="28"/>
          <w:szCs w:val="28"/>
        </w:rPr>
        <w:t>不可能</w:t>
      </w:r>
      <w:r w:rsidR="00CF72A1" w:rsidRPr="00095884">
        <w:rPr>
          <w:bCs/>
          <w:sz w:val="28"/>
          <w:szCs w:val="28"/>
        </w:rPr>
        <w:t>会达到相似的技术效果</w:t>
      </w:r>
      <w:r w:rsidR="00CF72A1">
        <w:rPr>
          <w:rFonts w:hint="eastAsia"/>
          <w:bCs/>
          <w:sz w:val="28"/>
          <w:szCs w:val="28"/>
        </w:rPr>
        <w:t>。</w:t>
      </w:r>
    </w:p>
    <w:p w14:paraId="516DB5CA" w14:textId="64C76803" w:rsidR="00BF6B8D" w:rsidRPr="003D40DF" w:rsidRDefault="00C638D9" w:rsidP="00E33938">
      <w:pPr>
        <w:tabs>
          <w:tab w:val="left" w:pos="720"/>
        </w:tabs>
        <w:spacing w:line="360" w:lineRule="auto"/>
        <w:ind w:firstLineChars="150" w:firstLine="420"/>
        <w:rPr>
          <w:rFonts w:ascii="宋体" w:hAnsi="宋体"/>
          <w:bCs/>
          <w:sz w:val="28"/>
          <w:szCs w:val="28"/>
          <w:u w:val="single"/>
        </w:rPr>
      </w:pPr>
      <w:r w:rsidRPr="00F545C2">
        <w:rPr>
          <w:rFonts w:ascii="宋体" w:hAnsi="宋体" w:hint="eastAsia"/>
          <w:color w:val="000000"/>
          <w:sz w:val="28"/>
          <w:szCs w:val="28"/>
        </w:rPr>
        <w:t>肖炜，云鹏，杜万苹等《不同来源长白猪生长肥育期生长规律的研究》 对7头丹麦长白猪、1</w:t>
      </w:r>
      <w:r w:rsidRPr="00F545C2">
        <w:rPr>
          <w:rFonts w:ascii="宋体" w:hAnsi="宋体"/>
          <w:color w:val="000000"/>
          <w:sz w:val="28"/>
          <w:szCs w:val="28"/>
        </w:rPr>
        <w:t>2</w:t>
      </w:r>
      <w:r w:rsidRPr="00F545C2">
        <w:rPr>
          <w:rFonts w:ascii="宋体" w:hAnsi="宋体" w:hint="eastAsia"/>
          <w:color w:val="000000"/>
          <w:sz w:val="28"/>
          <w:szCs w:val="28"/>
        </w:rPr>
        <w:t>头比利时长白猪和1</w:t>
      </w:r>
      <w:r w:rsidRPr="00F545C2">
        <w:rPr>
          <w:rFonts w:ascii="宋体" w:hAnsi="宋体"/>
          <w:color w:val="000000"/>
          <w:sz w:val="28"/>
          <w:szCs w:val="28"/>
        </w:rPr>
        <w:t>0</w:t>
      </w:r>
      <w:r w:rsidRPr="00F545C2">
        <w:rPr>
          <w:rFonts w:ascii="宋体" w:hAnsi="宋体" w:hint="eastAsia"/>
          <w:color w:val="000000"/>
          <w:sz w:val="28"/>
          <w:szCs w:val="28"/>
        </w:rPr>
        <w:t>头美国长白猪人7</w:t>
      </w:r>
      <w:r w:rsidRPr="00F545C2">
        <w:rPr>
          <w:rFonts w:ascii="宋体" w:hAnsi="宋体"/>
          <w:color w:val="000000"/>
          <w:sz w:val="28"/>
          <w:szCs w:val="28"/>
        </w:rPr>
        <w:t>0</w:t>
      </w:r>
      <w:r w:rsidRPr="00F545C2">
        <w:rPr>
          <w:rFonts w:ascii="宋体" w:hAnsi="宋体" w:hint="eastAsia"/>
          <w:color w:val="000000"/>
          <w:sz w:val="28"/>
          <w:szCs w:val="28"/>
        </w:rPr>
        <w:t>日龄到1</w:t>
      </w:r>
      <w:r w:rsidRPr="00F545C2">
        <w:rPr>
          <w:rFonts w:ascii="宋体" w:hAnsi="宋体"/>
          <w:color w:val="000000"/>
          <w:sz w:val="28"/>
          <w:szCs w:val="28"/>
        </w:rPr>
        <w:t>90</w:t>
      </w:r>
      <w:r w:rsidRPr="00F545C2">
        <w:rPr>
          <w:rFonts w:ascii="宋体" w:hAnsi="宋体" w:hint="eastAsia"/>
          <w:color w:val="000000"/>
          <w:sz w:val="28"/>
          <w:szCs w:val="28"/>
        </w:rPr>
        <w:t>日龄，每隔1</w:t>
      </w:r>
      <w:r w:rsidRPr="00F545C2">
        <w:rPr>
          <w:rFonts w:ascii="宋体" w:hAnsi="宋体"/>
          <w:color w:val="000000"/>
          <w:sz w:val="28"/>
          <w:szCs w:val="28"/>
        </w:rPr>
        <w:t>5</w:t>
      </w:r>
      <w:r w:rsidRPr="00F545C2">
        <w:rPr>
          <w:rFonts w:ascii="宋体" w:hAnsi="宋体" w:hint="eastAsia"/>
          <w:color w:val="000000"/>
          <w:sz w:val="28"/>
          <w:szCs w:val="28"/>
        </w:rPr>
        <w:t>天测定体重和背膘厚，分析其生长发育规律。结果表明，3大众点评品系长白猪的最大生长速度出现的时间不同。</w:t>
      </w:r>
      <w:r w:rsidR="00F545C2">
        <w:rPr>
          <w:rFonts w:ascii="宋体" w:hAnsi="宋体" w:hint="eastAsia"/>
          <w:color w:val="000000"/>
          <w:sz w:val="28"/>
          <w:szCs w:val="28"/>
        </w:rPr>
        <w:t>从上述研究可知，即便同为长白猪，</w:t>
      </w:r>
      <w:r w:rsidR="00D93107">
        <w:rPr>
          <w:rFonts w:ascii="宋体" w:hAnsi="宋体" w:hint="eastAsia"/>
          <w:color w:val="000000"/>
          <w:sz w:val="28"/>
          <w:szCs w:val="28"/>
        </w:rPr>
        <w:t>只是</w:t>
      </w:r>
      <w:r w:rsidR="00F545C2">
        <w:rPr>
          <w:rFonts w:ascii="宋体" w:hAnsi="宋体" w:hint="eastAsia"/>
          <w:color w:val="000000"/>
          <w:sz w:val="28"/>
          <w:szCs w:val="28"/>
        </w:rPr>
        <w:t>由于来源不同，</w:t>
      </w:r>
      <w:r w:rsidR="00D93107">
        <w:rPr>
          <w:rFonts w:ascii="宋体" w:hAnsi="宋体" w:hint="eastAsia"/>
          <w:color w:val="000000"/>
          <w:sz w:val="28"/>
          <w:szCs w:val="28"/>
        </w:rPr>
        <w:t>就导致</w:t>
      </w:r>
      <w:r w:rsidR="00F545C2">
        <w:rPr>
          <w:rFonts w:ascii="宋体" w:hAnsi="宋体" w:hint="eastAsia"/>
          <w:color w:val="000000"/>
          <w:sz w:val="28"/>
          <w:szCs w:val="28"/>
        </w:rPr>
        <w:t>其生长发育规律均不相同，更何况是外来种与地方猪</w:t>
      </w:r>
      <w:r w:rsidR="00D93107">
        <w:rPr>
          <w:rFonts w:ascii="宋体" w:hAnsi="宋体" w:hint="eastAsia"/>
          <w:color w:val="000000"/>
          <w:sz w:val="28"/>
          <w:szCs w:val="28"/>
        </w:rPr>
        <w:t>两个猪种之间的差异呢？</w:t>
      </w:r>
      <w:r w:rsidR="000324F9" w:rsidRPr="00696BD6">
        <w:rPr>
          <w:rFonts w:hint="eastAsia"/>
          <w:bCs/>
          <w:sz w:val="28"/>
          <w:szCs w:val="28"/>
          <w:u w:val="single"/>
        </w:rPr>
        <w:t>因此，</w:t>
      </w:r>
      <w:r w:rsidR="000324F9" w:rsidRPr="00696BD6">
        <w:rPr>
          <w:bCs/>
          <w:sz w:val="28"/>
          <w:szCs w:val="28"/>
          <w:u w:val="single"/>
        </w:rPr>
        <w:t>无法从</w:t>
      </w:r>
      <w:r w:rsidR="009158E8" w:rsidRPr="00696BD6">
        <w:rPr>
          <w:rFonts w:hint="eastAsia"/>
          <w:bCs/>
          <w:sz w:val="28"/>
          <w:szCs w:val="28"/>
          <w:u w:val="single"/>
        </w:rPr>
        <w:t>杜长大</w:t>
      </w:r>
      <w:r w:rsidR="000324F9" w:rsidRPr="00696BD6">
        <w:rPr>
          <w:bCs/>
          <w:sz w:val="28"/>
          <w:szCs w:val="28"/>
          <w:u w:val="single"/>
        </w:rPr>
        <w:t>猪的研究结果类推到本土猪。</w:t>
      </w:r>
      <w:r w:rsidR="008739ED" w:rsidRPr="00696BD6">
        <w:rPr>
          <w:rFonts w:ascii="宋体" w:hAnsi="宋体" w:hint="eastAsia"/>
          <w:bCs/>
          <w:sz w:val="28"/>
          <w:szCs w:val="28"/>
          <w:u w:val="single"/>
        </w:rPr>
        <w:t>本领域技术人员在面对如</w:t>
      </w:r>
      <w:r w:rsidR="008739ED" w:rsidRPr="006B2046">
        <w:rPr>
          <w:rFonts w:ascii="宋体" w:hAnsi="宋体" w:hint="eastAsia"/>
          <w:bCs/>
          <w:sz w:val="28"/>
          <w:szCs w:val="28"/>
        </w:rPr>
        <w:t>何</w:t>
      </w:r>
      <w:r w:rsidR="00E33938">
        <w:rPr>
          <w:rStyle w:val="fontstyle11"/>
          <w:rFonts w:hint="eastAsia"/>
          <w:u w:val="single"/>
        </w:rPr>
        <w:t>增重</w:t>
      </w:r>
      <w:r w:rsidR="001A6A9C">
        <w:rPr>
          <w:rStyle w:val="fontstyle11"/>
          <w:rFonts w:hint="eastAsia"/>
          <w:u w:val="single"/>
        </w:rPr>
        <w:t>的同时</w:t>
      </w:r>
      <w:r w:rsidR="00E33938">
        <w:rPr>
          <w:rFonts w:hint="eastAsia"/>
          <w:bCs/>
          <w:sz w:val="28"/>
          <w:szCs w:val="28"/>
          <w:u w:val="single"/>
        </w:rPr>
        <w:t>提高瘦肉率</w:t>
      </w:r>
      <w:r w:rsidR="001A6A9C">
        <w:rPr>
          <w:rFonts w:hint="eastAsia"/>
          <w:bCs/>
          <w:sz w:val="28"/>
          <w:szCs w:val="28"/>
          <w:u w:val="single"/>
        </w:rPr>
        <w:t>并</w:t>
      </w:r>
      <w:r w:rsidR="00E33938">
        <w:rPr>
          <w:rFonts w:hAnsi="宋体" w:hint="eastAsia"/>
          <w:sz w:val="28"/>
          <w:u w:val="single"/>
        </w:rPr>
        <w:t>降低脂</w:t>
      </w:r>
      <w:r w:rsidR="00E33938" w:rsidRPr="003D40DF">
        <w:rPr>
          <w:rFonts w:hAnsi="宋体" w:hint="eastAsia"/>
          <w:sz w:val="28"/>
          <w:u w:val="single"/>
        </w:rPr>
        <w:t>肪率</w:t>
      </w:r>
      <w:r w:rsidR="008739ED" w:rsidRPr="003D40DF">
        <w:rPr>
          <w:rFonts w:ascii="宋体" w:hAnsi="宋体" w:hint="eastAsia"/>
          <w:bCs/>
          <w:sz w:val="28"/>
          <w:szCs w:val="28"/>
          <w:u w:val="single"/>
        </w:rPr>
        <w:t>这一问题时，必然不会去对比文件1中去寻求解决方案。</w:t>
      </w:r>
    </w:p>
    <w:p w14:paraId="78E3E77D" w14:textId="3977A3AB" w:rsidR="00BF6B8D" w:rsidRDefault="008739ED">
      <w:pPr>
        <w:widowControl/>
        <w:ind w:firstLineChars="200" w:firstLine="560"/>
        <w:jc w:val="left"/>
        <w:rPr>
          <w:bCs/>
          <w:sz w:val="28"/>
          <w:szCs w:val="28"/>
        </w:rPr>
      </w:pPr>
      <w:r>
        <w:rPr>
          <w:rFonts w:hint="eastAsia"/>
          <w:bCs/>
          <w:sz w:val="28"/>
          <w:szCs w:val="28"/>
        </w:rPr>
        <w:t>其二，从技术方案</w:t>
      </w:r>
      <w:r w:rsidR="0076576F">
        <w:rPr>
          <w:rFonts w:hint="eastAsia"/>
          <w:bCs/>
          <w:sz w:val="28"/>
          <w:szCs w:val="28"/>
        </w:rPr>
        <w:t>和技术效果</w:t>
      </w:r>
      <w:r>
        <w:rPr>
          <w:bCs/>
          <w:sz w:val="28"/>
          <w:szCs w:val="28"/>
          <w:lang w:bidi="ar"/>
        </w:rPr>
        <w:t>出发：对比文件</w:t>
      </w:r>
      <w:r>
        <w:rPr>
          <w:bCs/>
          <w:sz w:val="28"/>
          <w:szCs w:val="28"/>
          <w:lang w:bidi="ar"/>
        </w:rPr>
        <w:t>1</w:t>
      </w:r>
      <w:r>
        <w:rPr>
          <w:bCs/>
          <w:sz w:val="28"/>
          <w:szCs w:val="28"/>
          <w:lang w:bidi="ar"/>
        </w:rPr>
        <w:t>的谷氨酸饲料组成是：玉米</w:t>
      </w:r>
      <w:r>
        <w:rPr>
          <w:rFonts w:hint="eastAsia"/>
          <w:bCs/>
          <w:sz w:val="28"/>
          <w:szCs w:val="28"/>
          <w:lang w:bidi="ar"/>
        </w:rPr>
        <w:t>、</w:t>
      </w:r>
      <w:r>
        <w:rPr>
          <w:bCs/>
          <w:sz w:val="28"/>
          <w:szCs w:val="28"/>
          <w:lang w:bidi="ar"/>
        </w:rPr>
        <w:t>豆</w:t>
      </w:r>
      <w:proofErr w:type="gramStart"/>
      <w:r>
        <w:rPr>
          <w:bCs/>
          <w:sz w:val="28"/>
          <w:szCs w:val="28"/>
          <w:lang w:bidi="ar"/>
        </w:rPr>
        <w:t>粕</w:t>
      </w:r>
      <w:proofErr w:type="gramEnd"/>
      <w:r>
        <w:rPr>
          <w:bCs/>
          <w:sz w:val="28"/>
          <w:szCs w:val="28"/>
          <w:lang w:bidi="ar"/>
        </w:rPr>
        <w:t>、赖氨酸、蛋氨酸、苏氨酸、色氨酸、预混料</w:t>
      </w:r>
      <w:r>
        <w:rPr>
          <w:rFonts w:hint="eastAsia"/>
          <w:bCs/>
          <w:sz w:val="28"/>
          <w:szCs w:val="28"/>
          <w:lang w:bidi="ar"/>
        </w:rPr>
        <w:t>、谷氨酸和</w:t>
      </w:r>
      <w:r>
        <w:rPr>
          <w:bCs/>
          <w:sz w:val="28"/>
          <w:szCs w:val="28"/>
          <w:lang w:bidi="ar"/>
        </w:rPr>
        <w:t>丙氨酸；</w:t>
      </w:r>
      <w:r>
        <w:rPr>
          <w:rFonts w:hint="eastAsia"/>
          <w:bCs/>
          <w:sz w:val="28"/>
          <w:szCs w:val="28"/>
          <w:lang w:bidi="ar"/>
        </w:rPr>
        <w:t>预混料与谷氨酸的质量比为</w:t>
      </w:r>
      <w:r>
        <w:rPr>
          <w:rFonts w:hint="eastAsia"/>
          <w:bCs/>
          <w:sz w:val="28"/>
          <w:szCs w:val="28"/>
          <w:lang w:bidi="ar"/>
        </w:rPr>
        <w:t>4</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bCs/>
          <w:sz w:val="28"/>
          <w:szCs w:val="28"/>
          <w:lang w:bidi="ar"/>
        </w:rPr>
        <w:t>预混料为每</w:t>
      </w:r>
      <w:proofErr w:type="gramStart"/>
      <w:r>
        <w:rPr>
          <w:bCs/>
          <w:sz w:val="28"/>
          <w:szCs w:val="28"/>
          <w:lang w:bidi="ar"/>
        </w:rPr>
        <w:t>千克饲粮提供</w:t>
      </w:r>
      <w:proofErr w:type="gramEnd"/>
      <w:r w:rsidR="00E9332B">
        <w:rPr>
          <w:rFonts w:hint="eastAsia"/>
          <w:bCs/>
          <w:sz w:val="28"/>
          <w:szCs w:val="28"/>
          <w:lang w:bidi="ar"/>
        </w:rPr>
        <w:t>：</w:t>
      </w:r>
      <w:r>
        <w:rPr>
          <w:bCs/>
          <w:sz w:val="28"/>
          <w:szCs w:val="28"/>
          <w:lang w:bidi="ar"/>
        </w:rPr>
        <w:t>Cu 15</w:t>
      </w:r>
      <w:r w:rsidR="00E9332B">
        <w:rPr>
          <w:rFonts w:hint="eastAsia"/>
          <w:bCs/>
          <w:sz w:val="28"/>
          <w:szCs w:val="28"/>
          <w:lang w:bidi="ar"/>
        </w:rPr>
        <w:t>.</w:t>
      </w:r>
      <w:r>
        <w:rPr>
          <w:bCs/>
          <w:sz w:val="28"/>
          <w:szCs w:val="28"/>
          <w:lang w:bidi="ar"/>
        </w:rPr>
        <w:t>10 mg</w:t>
      </w:r>
      <w:r>
        <w:rPr>
          <w:bCs/>
          <w:sz w:val="28"/>
          <w:szCs w:val="28"/>
          <w:lang w:bidi="ar"/>
        </w:rPr>
        <w:t>，</w:t>
      </w:r>
      <w:r>
        <w:rPr>
          <w:bCs/>
          <w:sz w:val="28"/>
          <w:szCs w:val="28"/>
          <w:lang w:bidi="ar"/>
        </w:rPr>
        <w:t>Fe</w:t>
      </w:r>
      <w:r w:rsidR="00E9332B">
        <w:rPr>
          <w:bCs/>
          <w:sz w:val="28"/>
          <w:szCs w:val="28"/>
          <w:lang w:bidi="ar"/>
        </w:rPr>
        <w:t xml:space="preserve"> </w:t>
      </w:r>
      <w:r>
        <w:rPr>
          <w:bCs/>
          <w:sz w:val="28"/>
          <w:szCs w:val="28"/>
          <w:lang w:bidi="ar"/>
        </w:rPr>
        <w:t>150 mg</w:t>
      </w:r>
      <w:r>
        <w:rPr>
          <w:bCs/>
          <w:sz w:val="28"/>
          <w:szCs w:val="28"/>
          <w:lang w:bidi="ar"/>
        </w:rPr>
        <w:t>，</w:t>
      </w:r>
      <w:r>
        <w:rPr>
          <w:bCs/>
          <w:sz w:val="28"/>
          <w:szCs w:val="28"/>
          <w:lang w:bidi="ar"/>
        </w:rPr>
        <w:t>Se 0</w:t>
      </w:r>
      <w:r w:rsidR="00E9332B">
        <w:rPr>
          <w:rFonts w:hint="eastAsia"/>
          <w:bCs/>
          <w:sz w:val="28"/>
          <w:szCs w:val="28"/>
          <w:lang w:bidi="ar"/>
        </w:rPr>
        <w:t>.</w:t>
      </w:r>
      <w:r>
        <w:rPr>
          <w:bCs/>
          <w:sz w:val="28"/>
          <w:szCs w:val="28"/>
          <w:lang w:bidi="ar"/>
        </w:rPr>
        <w:t>30 mg</w:t>
      </w:r>
      <w:r>
        <w:rPr>
          <w:bCs/>
          <w:sz w:val="28"/>
          <w:szCs w:val="28"/>
          <w:lang w:bidi="ar"/>
        </w:rPr>
        <w:t>，</w:t>
      </w:r>
      <w:r>
        <w:rPr>
          <w:bCs/>
          <w:sz w:val="28"/>
          <w:szCs w:val="28"/>
          <w:lang w:bidi="ar"/>
        </w:rPr>
        <w:t>Zn 90 mg</w:t>
      </w:r>
      <w:r>
        <w:rPr>
          <w:bCs/>
          <w:sz w:val="28"/>
          <w:szCs w:val="28"/>
          <w:lang w:bidi="ar"/>
        </w:rPr>
        <w:t>，</w:t>
      </w:r>
      <w:r>
        <w:rPr>
          <w:bCs/>
          <w:sz w:val="28"/>
          <w:szCs w:val="28"/>
          <w:lang w:bidi="ar"/>
        </w:rPr>
        <w:t>Mn 61 mg</w:t>
      </w:r>
      <w:r>
        <w:rPr>
          <w:bCs/>
          <w:sz w:val="28"/>
          <w:szCs w:val="28"/>
          <w:lang w:bidi="ar"/>
        </w:rPr>
        <w:t>，</w:t>
      </w:r>
      <w:r>
        <w:rPr>
          <w:bCs/>
          <w:sz w:val="28"/>
          <w:szCs w:val="28"/>
          <w:lang w:bidi="ar"/>
        </w:rPr>
        <w:t>VD 386 IU</w:t>
      </w:r>
      <w:r>
        <w:rPr>
          <w:bCs/>
          <w:sz w:val="28"/>
          <w:szCs w:val="28"/>
          <w:lang w:bidi="ar"/>
        </w:rPr>
        <w:t>，</w:t>
      </w:r>
      <w:r>
        <w:rPr>
          <w:bCs/>
          <w:sz w:val="28"/>
          <w:szCs w:val="28"/>
          <w:lang w:bidi="ar"/>
        </w:rPr>
        <w:t>VA 9</w:t>
      </w:r>
      <w:r w:rsidR="00E9332B">
        <w:rPr>
          <w:bCs/>
          <w:sz w:val="28"/>
          <w:szCs w:val="28"/>
          <w:lang w:bidi="ar"/>
        </w:rPr>
        <w:t>,</w:t>
      </w:r>
      <w:r>
        <w:rPr>
          <w:bCs/>
          <w:sz w:val="28"/>
          <w:szCs w:val="28"/>
          <w:lang w:bidi="ar"/>
        </w:rPr>
        <w:t>100 IU</w:t>
      </w:r>
      <w:r>
        <w:rPr>
          <w:bCs/>
          <w:sz w:val="28"/>
          <w:szCs w:val="28"/>
          <w:lang w:bidi="ar"/>
        </w:rPr>
        <w:t>，</w:t>
      </w:r>
      <w:r>
        <w:rPr>
          <w:bCs/>
          <w:sz w:val="28"/>
          <w:szCs w:val="28"/>
          <w:lang w:bidi="ar"/>
        </w:rPr>
        <w:t>VE 135 IU</w:t>
      </w:r>
      <w:r>
        <w:rPr>
          <w:bCs/>
          <w:sz w:val="28"/>
          <w:szCs w:val="28"/>
          <w:lang w:bidi="ar"/>
        </w:rPr>
        <w:t>，</w:t>
      </w:r>
      <w:r>
        <w:rPr>
          <w:bCs/>
          <w:sz w:val="28"/>
          <w:szCs w:val="28"/>
          <w:lang w:bidi="ar"/>
        </w:rPr>
        <w:t>VK 2</w:t>
      </w:r>
      <w:r w:rsidR="00E9332B">
        <w:rPr>
          <w:rFonts w:hint="eastAsia"/>
          <w:bCs/>
          <w:sz w:val="28"/>
          <w:szCs w:val="28"/>
          <w:lang w:bidi="ar"/>
        </w:rPr>
        <w:t>.</w:t>
      </w:r>
      <w:r>
        <w:rPr>
          <w:bCs/>
          <w:sz w:val="28"/>
          <w:szCs w:val="28"/>
          <w:lang w:bidi="ar"/>
        </w:rPr>
        <w:t>24 m</w:t>
      </w:r>
      <w:bookmarkStart w:id="1" w:name="_GoBack"/>
      <w:bookmarkEnd w:id="1"/>
      <w:r>
        <w:rPr>
          <w:bCs/>
          <w:sz w:val="28"/>
          <w:szCs w:val="28"/>
          <w:lang w:bidi="ar"/>
        </w:rPr>
        <w:t>g</w:t>
      </w:r>
      <w:r>
        <w:rPr>
          <w:bCs/>
          <w:sz w:val="28"/>
          <w:szCs w:val="28"/>
          <w:lang w:bidi="ar"/>
        </w:rPr>
        <w:t>，</w:t>
      </w:r>
      <w:r>
        <w:rPr>
          <w:bCs/>
          <w:sz w:val="28"/>
          <w:szCs w:val="28"/>
          <w:lang w:bidi="ar"/>
        </w:rPr>
        <w:t>VB</w:t>
      </w:r>
      <w:r w:rsidRPr="00D360FF">
        <w:rPr>
          <w:bCs/>
          <w:sz w:val="28"/>
          <w:szCs w:val="28"/>
          <w:vertAlign w:val="subscript"/>
          <w:lang w:bidi="ar"/>
        </w:rPr>
        <w:t>6</w:t>
      </w:r>
      <w:r>
        <w:rPr>
          <w:bCs/>
          <w:sz w:val="28"/>
          <w:szCs w:val="28"/>
          <w:lang w:bidi="ar"/>
        </w:rPr>
        <w:t xml:space="preserve"> 1</w:t>
      </w:r>
      <w:r w:rsidR="00E9332B">
        <w:rPr>
          <w:rFonts w:hint="eastAsia"/>
          <w:bCs/>
          <w:sz w:val="28"/>
          <w:szCs w:val="28"/>
          <w:lang w:bidi="ar"/>
        </w:rPr>
        <w:t>.</w:t>
      </w:r>
      <w:r>
        <w:rPr>
          <w:bCs/>
          <w:sz w:val="28"/>
          <w:szCs w:val="28"/>
          <w:lang w:bidi="ar"/>
        </w:rPr>
        <w:t>40 mg</w:t>
      </w:r>
      <w:r>
        <w:rPr>
          <w:bCs/>
          <w:sz w:val="28"/>
          <w:szCs w:val="28"/>
          <w:lang w:bidi="ar"/>
        </w:rPr>
        <w:t>，泛酸钙</w:t>
      </w:r>
      <w:r>
        <w:rPr>
          <w:bCs/>
          <w:sz w:val="28"/>
          <w:szCs w:val="28"/>
          <w:lang w:bidi="ar"/>
        </w:rPr>
        <w:t>19</w:t>
      </w:r>
      <w:r w:rsidR="00E9332B">
        <w:rPr>
          <w:rFonts w:hint="eastAsia"/>
          <w:bCs/>
          <w:sz w:val="28"/>
          <w:szCs w:val="28"/>
          <w:lang w:bidi="ar"/>
        </w:rPr>
        <w:t>.</w:t>
      </w:r>
      <w:r>
        <w:rPr>
          <w:bCs/>
          <w:sz w:val="28"/>
          <w:szCs w:val="28"/>
          <w:lang w:bidi="ar"/>
        </w:rPr>
        <w:t>70 mg</w:t>
      </w:r>
      <w:r>
        <w:rPr>
          <w:bCs/>
          <w:sz w:val="28"/>
          <w:szCs w:val="28"/>
          <w:lang w:bidi="ar"/>
        </w:rPr>
        <w:t>，烟酸</w:t>
      </w:r>
      <w:r>
        <w:rPr>
          <w:bCs/>
          <w:sz w:val="28"/>
          <w:szCs w:val="28"/>
          <w:lang w:bidi="ar"/>
        </w:rPr>
        <w:t xml:space="preserve"> 32</w:t>
      </w:r>
      <w:r w:rsidR="00E9332B">
        <w:rPr>
          <w:rFonts w:hint="eastAsia"/>
          <w:bCs/>
          <w:sz w:val="28"/>
          <w:szCs w:val="28"/>
          <w:lang w:bidi="ar"/>
        </w:rPr>
        <w:t>.</w:t>
      </w:r>
      <w:r>
        <w:rPr>
          <w:bCs/>
          <w:sz w:val="28"/>
          <w:szCs w:val="28"/>
          <w:lang w:bidi="ar"/>
        </w:rPr>
        <w:t>20 mg</w:t>
      </w:r>
      <w:r>
        <w:rPr>
          <w:bCs/>
          <w:sz w:val="28"/>
          <w:szCs w:val="28"/>
          <w:lang w:bidi="ar"/>
        </w:rPr>
        <w:t>，</w:t>
      </w:r>
      <w:r>
        <w:rPr>
          <w:bCs/>
          <w:sz w:val="28"/>
          <w:szCs w:val="28"/>
          <w:lang w:bidi="ar"/>
        </w:rPr>
        <w:t>VB</w:t>
      </w:r>
      <w:r w:rsidRPr="00D360FF">
        <w:rPr>
          <w:bCs/>
          <w:sz w:val="28"/>
          <w:szCs w:val="28"/>
          <w:vertAlign w:val="subscript"/>
          <w:lang w:bidi="ar"/>
        </w:rPr>
        <w:t>12</w:t>
      </w:r>
      <w:r>
        <w:rPr>
          <w:bCs/>
          <w:sz w:val="28"/>
          <w:szCs w:val="28"/>
          <w:lang w:bidi="ar"/>
        </w:rPr>
        <w:t xml:space="preserve"> 0</w:t>
      </w:r>
      <w:r w:rsidR="00E9332B">
        <w:rPr>
          <w:rFonts w:hint="eastAsia"/>
          <w:bCs/>
          <w:sz w:val="28"/>
          <w:szCs w:val="28"/>
          <w:lang w:bidi="ar"/>
        </w:rPr>
        <w:t>.</w:t>
      </w:r>
      <w:r>
        <w:rPr>
          <w:bCs/>
          <w:sz w:val="28"/>
          <w:szCs w:val="28"/>
          <w:lang w:bidi="ar"/>
        </w:rPr>
        <w:t>028 mg</w:t>
      </w:r>
      <w:r>
        <w:rPr>
          <w:bCs/>
          <w:sz w:val="28"/>
          <w:szCs w:val="28"/>
          <w:lang w:bidi="ar"/>
        </w:rPr>
        <w:t>，</w:t>
      </w:r>
      <w:r>
        <w:rPr>
          <w:bCs/>
          <w:sz w:val="28"/>
          <w:szCs w:val="28"/>
          <w:lang w:bidi="ar"/>
        </w:rPr>
        <w:t>NaCl 4</w:t>
      </w:r>
      <w:r w:rsidR="00E9332B">
        <w:rPr>
          <w:rFonts w:hint="eastAsia"/>
          <w:bCs/>
          <w:sz w:val="28"/>
          <w:szCs w:val="28"/>
          <w:lang w:bidi="ar"/>
        </w:rPr>
        <w:t>.</w:t>
      </w:r>
      <w:r>
        <w:rPr>
          <w:bCs/>
          <w:sz w:val="28"/>
          <w:szCs w:val="28"/>
          <w:lang w:bidi="ar"/>
        </w:rPr>
        <w:t>10 g</w:t>
      </w:r>
      <w:r>
        <w:rPr>
          <w:bCs/>
          <w:sz w:val="28"/>
          <w:szCs w:val="28"/>
          <w:lang w:bidi="ar"/>
        </w:rPr>
        <w:t>，</w:t>
      </w:r>
      <w:r>
        <w:rPr>
          <w:bCs/>
          <w:sz w:val="28"/>
          <w:szCs w:val="28"/>
          <w:lang w:bidi="ar"/>
        </w:rPr>
        <w:t>CaHPO</w:t>
      </w:r>
      <w:r w:rsidRPr="00D360FF">
        <w:rPr>
          <w:bCs/>
          <w:sz w:val="28"/>
          <w:szCs w:val="28"/>
          <w:vertAlign w:val="subscript"/>
          <w:lang w:bidi="ar"/>
        </w:rPr>
        <w:t>4</w:t>
      </w:r>
      <w:r>
        <w:rPr>
          <w:bCs/>
          <w:sz w:val="28"/>
          <w:szCs w:val="28"/>
          <w:lang w:bidi="ar"/>
        </w:rPr>
        <w:t xml:space="preserve"> 6</w:t>
      </w:r>
      <w:r w:rsidR="00E9332B">
        <w:rPr>
          <w:rFonts w:hint="eastAsia"/>
          <w:bCs/>
          <w:sz w:val="28"/>
          <w:szCs w:val="28"/>
          <w:lang w:bidi="ar"/>
        </w:rPr>
        <w:t>.</w:t>
      </w:r>
      <w:r>
        <w:rPr>
          <w:bCs/>
          <w:sz w:val="28"/>
          <w:szCs w:val="28"/>
          <w:lang w:bidi="ar"/>
        </w:rPr>
        <w:t>50 g</w:t>
      </w:r>
      <w:r>
        <w:rPr>
          <w:bCs/>
          <w:sz w:val="28"/>
          <w:szCs w:val="28"/>
          <w:lang w:bidi="ar"/>
        </w:rPr>
        <w:t>，</w:t>
      </w:r>
      <w:r>
        <w:rPr>
          <w:bCs/>
          <w:sz w:val="28"/>
          <w:szCs w:val="28"/>
          <w:lang w:bidi="ar"/>
        </w:rPr>
        <w:t>CaCO</w:t>
      </w:r>
      <w:r>
        <w:rPr>
          <w:bCs/>
          <w:sz w:val="28"/>
          <w:szCs w:val="28"/>
          <w:vertAlign w:val="subscript"/>
          <w:lang w:bidi="ar"/>
        </w:rPr>
        <w:t>3</w:t>
      </w:r>
      <w:r>
        <w:rPr>
          <w:bCs/>
          <w:sz w:val="28"/>
          <w:szCs w:val="28"/>
          <w:lang w:bidi="ar"/>
        </w:rPr>
        <w:t xml:space="preserve"> 10</w:t>
      </w:r>
      <w:r w:rsidR="00E9332B">
        <w:rPr>
          <w:rFonts w:hint="eastAsia"/>
          <w:bCs/>
          <w:sz w:val="28"/>
          <w:szCs w:val="28"/>
          <w:lang w:bidi="ar"/>
        </w:rPr>
        <w:t>.</w:t>
      </w:r>
      <w:r>
        <w:rPr>
          <w:bCs/>
          <w:sz w:val="28"/>
          <w:szCs w:val="28"/>
          <w:lang w:bidi="ar"/>
        </w:rPr>
        <w:t>80 g</w:t>
      </w:r>
      <w:r>
        <w:rPr>
          <w:bCs/>
          <w:sz w:val="28"/>
          <w:szCs w:val="28"/>
          <w:lang w:bidi="ar"/>
        </w:rPr>
        <w:t>。</w:t>
      </w:r>
    </w:p>
    <w:p w14:paraId="5A348FD5" w14:textId="695EACB3" w:rsidR="00BF6B8D" w:rsidRDefault="008739ED">
      <w:pPr>
        <w:widowControl/>
        <w:spacing w:line="360" w:lineRule="auto"/>
        <w:ind w:firstLine="480"/>
        <w:jc w:val="left"/>
        <w:rPr>
          <w:bCs/>
          <w:sz w:val="28"/>
          <w:szCs w:val="28"/>
        </w:rPr>
      </w:pPr>
      <w:r>
        <w:rPr>
          <w:rFonts w:hint="eastAsia"/>
          <w:bCs/>
          <w:sz w:val="28"/>
          <w:szCs w:val="28"/>
          <w:lang w:bidi="ar"/>
        </w:rPr>
        <w:t>本申请饲料包括</w:t>
      </w:r>
      <w:r w:rsidRPr="00D360FF">
        <w:rPr>
          <w:rFonts w:hint="eastAsia"/>
          <w:sz w:val="28"/>
        </w:rPr>
        <w:t>谷氨酸</w:t>
      </w:r>
      <w:r w:rsidR="009158E8">
        <w:rPr>
          <w:rFonts w:hint="eastAsia"/>
          <w:sz w:val="28"/>
        </w:rPr>
        <w:t>钠</w:t>
      </w:r>
      <w:r w:rsidRPr="00D360FF">
        <w:rPr>
          <w:rFonts w:hint="eastAsia"/>
          <w:sz w:val="28"/>
        </w:rPr>
        <w:t>，</w:t>
      </w:r>
      <w:proofErr w:type="gramStart"/>
      <w:r>
        <w:rPr>
          <w:rFonts w:hint="eastAsia"/>
          <w:bCs/>
          <w:sz w:val="28"/>
          <w:szCs w:val="28"/>
          <w:lang w:bidi="ar"/>
        </w:rPr>
        <w:t>谷氨酸</w:t>
      </w:r>
      <w:r w:rsidR="00CA7553">
        <w:rPr>
          <w:rFonts w:hint="eastAsia"/>
          <w:bCs/>
          <w:sz w:val="28"/>
          <w:szCs w:val="28"/>
          <w:lang w:bidi="ar"/>
        </w:rPr>
        <w:t>钠</w:t>
      </w:r>
      <w:r>
        <w:rPr>
          <w:rFonts w:hint="eastAsia"/>
          <w:bCs/>
          <w:sz w:val="28"/>
          <w:szCs w:val="28"/>
          <w:lang w:bidi="ar"/>
        </w:rPr>
        <w:t>占饲料</w:t>
      </w:r>
      <w:proofErr w:type="gramEnd"/>
      <w:r>
        <w:rPr>
          <w:rFonts w:hint="eastAsia"/>
          <w:bCs/>
          <w:sz w:val="28"/>
          <w:szCs w:val="28"/>
          <w:lang w:bidi="ar"/>
        </w:rPr>
        <w:t>原料质量的</w:t>
      </w:r>
      <w:r>
        <w:rPr>
          <w:rFonts w:hint="eastAsia"/>
          <w:bCs/>
          <w:sz w:val="28"/>
          <w:szCs w:val="28"/>
          <w:lang w:bidi="ar"/>
        </w:rPr>
        <w:t>0.5</w:t>
      </w:r>
      <w:r>
        <w:rPr>
          <w:rFonts w:hint="eastAsia"/>
          <w:bCs/>
          <w:sz w:val="28"/>
          <w:szCs w:val="28"/>
          <w:lang w:bidi="ar"/>
        </w:rPr>
        <w:t>～</w:t>
      </w:r>
      <w:r>
        <w:rPr>
          <w:rFonts w:hint="eastAsia"/>
          <w:bCs/>
          <w:sz w:val="28"/>
          <w:szCs w:val="28"/>
          <w:lang w:bidi="ar"/>
        </w:rPr>
        <w:t>1%</w:t>
      </w:r>
      <w:r>
        <w:rPr>
          <w:rFonts w:hint="eastAsia"/>
          <w:bCs/>
          <w:sz w:val="28"/>
          <w:szCs w:val="28"/>
          <w:lang w:bidi="ar"/>
        </w:rPr>
        <w:t>；预混料由多维</w:t>
      </w:r>
      <w:r>
        <w:rPr>
          <w:rFonts w:hint="eastAsia"/>
          <w:bCs/>
          <w:sz w:val="28"/>
          <w:szCs w:val="28"/>
          <w:lang w:bidi="ar"/>
        </w:rPr>
        <w:t>726</w:t>
      </w:r>
      <w:r>
        <w:rPr>
          <w:rFonts w:hint="eastAsia"/>
          <w:bCs/>
          <w:sz w:val="28"/>
          <w:szCs w:val="28"/>
          <w:lang w:bidi="ar"/>
        </w:rPr>
        <w:t>、胆碱、五水铜、</w:t>
      </w:r>
      <w:proofErr w:type="gramStart"/>
      <w:r>
        <w:rPr>
          <w:rFonts w:hint="eastAsia"/>
          <w:bCs/>
          <w:sz w:val="28"/>
          <w:szCs w:val="28"/>
          <w:lang w:bidi="ar"/>
        </w:rPr>
        <w:t>一</w:t>
      </w:r>
      <w:proofErr w:type="gramEnd"/>
      <w:r>
        <w:rPr>
          <w:rFonts w:hint="eastAsia"/>
          <w:bCs/>
          <w:sz w:val="28"/>
          <w:szCs w:val="28"/>
          <w:lang w:bidi="ar"/>
        </w:rPr>
        <w:t>水锰、</w:t>
      </w:r>
      <w:proofErr w:type="gramStart"/>
      <w:r>
        <w:rPr>
          <w:rFonts w:hint="eastAsia"/>
          <w:bCs/>
          <w:sz w:val="28"/>
          <w:szCs w:val="28"/>
          <w:lang w:bidi="ar"/>
        </w:rPr>
        <w:t>一</w:t>
      </w:r>
      <w:proofErr w:type="gramEnd"/>
      <w:r>
        <w:rPr>
          <w:rFonts w:hint="eastAsia"/>
          <w:bCs/>
          <w:sz w:val="28"/>
          <w:szCs w:val="28"/>
          <w:lang w:bidi="ar"/>
        </w:rPr>
        <w:t>水锌、</w:t>
      </w:r>
      <w:proofErr w:type="gramStart"/>
      <w:r>
        <w:rPr>
          <w:rFonts w:hint="eastAsia"/>
          <w:bCs/>
          <w:sz w:val="28"/>
          <w:szCs w:val="28"/>
          <w:lang w:bidi="ar"/>
        </w:rPr>
        <w:t>一</w:t>
      </w:r>
      <w:proofErr w:type="gramEnd"/>
      <w:r>
        <w:rPr>
          <w:rFonts w:hint="eastAsia"/>
          <w:bCs/>
          <w:sz w:val="28"/>
          <w:szCs w:val="28"/>
          <w:lang w:bidi="ar"/>
        </w:rPr>
        <w:t>水铁、</w:t>
      </w:r>
      <w:r>
        <w:rPr>
          <w:rFonts w:hint="eastAsia"/>
          <w:bCs/>
          <w:sz w:val="28"/>
          <w:szCs w:val="28"/>
          <w:lang w:bidi="ar"/>
        </w:rPr>
        <w:t>1%</w:t>
      </w:r>
      <w:r>
        <w:rPr>
          <w:rFonts w:hint="eastAsia"/>
          <w:bCs/>
          <w:sz w:val="28"/>
          <w:szCs w:val="28"/>
          <w:lang w:bidi="ar"/>
        </w:rPr>
        <w:t>碘、</w:t>
      </w:r>
      <w:r>
        <w:rPr>
          <w:rFonts w:hint="eastAsia"/>
          <w:bCs/>
          <w:sz w:val="28"/>
          <w:szCs w:val="28"/>
          <w:lang w:bidi="ar"/>
        </w:rPr>
        <w:t>1%</w:t>
      </w:r>
      <w:r>
        <w:rPr>
          <w:rFonts w:hint="eastAsia"/>
          <w:bCs/>
          <w:sz w:val="28"/>
          <w:szCs w:val="28"/>
          <w:lang w:bidi="ar"/>
        </w:rPr>
        <w:t>硒、</w:t>
      </w:r>
      <w:r>
        <w:rPr>
          <w:rFonts w:hint="eastAsia"/>
          <w:bCs/>
          <w:sz w:val="28"/>
          <w:szCs w:val="28"/>
          <w:lang w:bidi="ar"/>
        </w:rPr>
        <w:t>1%</w:t>
      </w:r>
      <w:r>
        <w:rPr>
          <w:rFonts w:hint="eastAsia"/>
          <w:bCs/>
          <w:sz w:val="28"/>
          <w:szCs w:val="28"/>
          <w:lang w:bidi="ar"/>
        </w:rPr>
        <w:t>钴、沸石粉、磷酸氢钙、石粉和食盐组成；所述的预混料与谷氨酸</w:t>
      </w:r>
      <w:r>
        <w:rPr>
          <w:rFonts w:hint="eastAsia"/>
          <w:bCs/>
          <w:sz w:val="28"/>
          <w:szCs w:val="28"/>
          <w:lang w:bidi="ar"/>
        </w:rPr>
        <w:t>/</w:t>
      </w:r>
      <w:r>
        <w:rPr>
          <w:rFonts w:hint="eastAsia"/>
          <w:bCs/>
          <w:sz w:val="28"/>
          <w:szCs w:val="28"/>
          <w:lang w:bidi="ar"/>
        </w:rPr>
        <w:t>谷氨酸盐的质量比为（</w:t>
      </w:r>
      <w:r>
        <w:rPr>
          <w:rFonts w:hint="eastAsia"/>
          <w:bCs/>
          <w:sz w:val="28"/>
          <w:szCs w:val="28"/>
          <w:lang w:bidi="ar"/>
        </w:rPr>
        <w:t>0.5</w:t>
      </w:r>
      <w:r>
        <w:rPr>
          <w:rFonts w:hint="eastAsia"/>
          <w:bCs/>
          <w:sz w:val="28"/>
          <w:szCs w:val="28"/>
          <w:lang w:bidi="ar"/>
        </w:rPr>
        <w:t>～</w:t>
      </w:r>
      <w:r>
        <w:rPr>
          <w:rFonts w:hint="eastAsia"/>
          <w:bCs/>
          <w:sz w:val="28"/>
          <w:szCs w:val="28"/>
          <w:lang w:bidi="ar"/>
        </w:rPr>
        <w:t>1.5</w:t>
      </w:r>
      <w:r>
        <w:rPr>
          <w:rFonts w:hint="eastAsia"/>
          <w:bCs/>
          <w:sz w:val="28"/>
          <w:szCs w:val="28"/>
          <w:lang w:bidi="ar"/>
        </w:rPr>
        <w:t>）</w:t>
      </w:r>
      <w:r w:rsidR="004F6AA1">
        <w:rPr>
          <w:rFonts w:hint="eastAsia"/>
          <w:bCs/>
          <w:sz w:val="28"/>
          <w:szCs w:val="28"/>
          <w:lang w:bidi="ar"/>
        </w:rPr>
        <w:t>:</w:t>
      </w:r>
      <w:r>
        <w:rPr>
          <w:rFonts w:hint="eastAsia"/>
          <w:bCs/>
          <w:sz w:val="28"/>
          <w:szCs w:val="28"/>
          <w:lang w:bidi="ar"/>
        </w:rPr>
        <w:t>1</w:t>
      </w:r>
      <w:r>
        <w:rPr>
          <w:rFonts w:hint="eastAsia"/>
          <w:bCs/>
          <w:sz w:val="28"/>
          <w:szCs w:val="28"/>
          <w:lang w:bidi="ar"/>
        </w:rPr>
        <w:t>。</w:t>
      </w:r>
      <w:r>
        <w:rPr>
          <w:rFonts w:hint="eastAsia"/>
          <w:bCs/>
          <w:sz w:val="28"/>
          <w:szCs w:val="28"/>
        </w:rPr>
        <w:t>可见本</w:t>
      </w:r>
      <w:r>
        <w:rPr>
          <w:rFonts w:hint="eastAsia"/>
          <w:bCs/>
          <w:sz w:val="28"/>
          <w:szCs w:val="28"/>
        </w:rPr>
        <w:lastRenderedPageBreak/>
        <w:t>申请饲料与对比文件</w:t>
      </w:r>
      <w:r>
        <w:rPr>
          <w:rFonts w:hint="eastAsia"/>
          <w:bCs/>
          <w:sz w:val="28"/>
          <w:szCs w:val="28"/>
        </w:rPr>
        <w:t>1</w:t>
      </w:r>
      <w:r>
        <w:rPr>
          <w:rFonts w:hint="eastAsia"/>
          <w:bCs/>
          <w:sz w:val="28"/>
          <w:szCs w:val="28"/>
        </w:rPr>
        <w:t>公开的谷氨酸组饲料从原料和配比上都不相同。</w:t>
      </w:r>
    </w:p>
    <w:p w14:paraId="2D7ECE19" w14:textId="3F7E65A6" w:rsidR="00BF6B8D" w:rsidRPr="00C655AB" w:rsidRDefault="008739ED">
      <w:pPr>
        <w:widowControl/>
        <w:ind w:firstLineChars="200" w:firstLine="560"/>
        <w:jc w:val="left"/>
        <w:rPr>
          <w:bCs/>
          <w:sz w:val="28"/>
          <w:szCs w:val="28"/>
          <w:u w:val="single"/>
        </w:rPr>
      </w:pPr>
      <w:r w:rsidRPr="005B593A">
        <w:rPr>
          <w:rFonts w:hint="eastAsia"/>
          <w:sz w:val="28"/>
          <w:szCs w:val="28"/>
          <w:u w:val="single"/>
        </w:rPr>
        <w:t>根据对比文件</w:t>
      </w:r>
      <w:r w:rsidRPr="005B593A">
        <w:rPr>
          <w:rFonts w:hint="eastAsia"/>
          <w:sz w:val="28"/>
          <w:szCs w:val="28"/>
          <w:u w:val="single"/>
        </w:rPr>
        <w:t>1</w:t>
      </w:r>
      <w:r w:rsidRPr="005B593A">
        <w:rPr>
          <w:rFonts w:hint="eastAsia"/>
          <w:sz w:val="28"/>
          <w:szCs w:val="28"/>
          <w:u w:val="single"/>
        </w:rPr>
        <w:t>的表</w:t>
      </w:r>
      <w:r w:rsidRPr="005B593A">
        <w:rPr>
          <w:rFonts w:hint="eastAsia"/>
          <w:sz w:val="28"/>
          <w:szCs w:val="28"/>
          <w:u w:val="single"/>
        </w:rPr>
        <w:t>2</w:t>
      </w:r>
      <w:r w:rsidRPr="005B593A">
        <w:rPr>
          <w:rFonts w:hint="eastAsia"/>
          <w:sz w:val="28"/>
          <w:szCs w:val="28"/>
          <w:u w:val="single"/>
        </w:rPr>
        <w:t>可知，</w:t>
      </w:r>
      <w:r w:rsidRPr="005B593A">
        <w:rPr>
          <w:rFonts w:hint="eastAsia"/>
          <w:bCs/>
          <w:sz w:val="28"/>
          <w:szCs w:val="28"/>
          <w:u w:val="single"/>
          <w:lang w:bidi="ar"/>
        </w:rPr>
        <w:t>对比文件</w:t>
      </w:r>
      <w:r w:rsidRPr="005B593A">
        <w:rPr>
          <w:rFonts w:hint="eastAsia"/>
          <w:bCs/>
          <w:sz w:val="28"/>
          <w:szCs w:val="28"/>
          <w:u w:val="single"/>
          <w:lang w:bidi="ar"/>
        </w:rPr>
        <w:t>1</w:t>
      </w:r>
      <w:r w:rsidRPr="005B593A">
        <w:rPr>
          <w:rFonts w:hint="eastAsia"/>
          <w:bCs/>
          <w:sz w:val="28"/>
          <w:szCs w:val="28"/>
          <w:u w:val="single"/>
          <w:lang w:bidi="ar"/>
        </w:rPr>
        <w:t>的饲料作为一个整体，</w:t>
      </w:r>
      <w:r w:rsidRPr="005B593A">
        <w:rPr>
          <w:rFonts w:hint="eastAsia"/>
          <w:sz w:val="28"/>
          <w:szCs w:val="28"/>
          <w:u w:val="single"/>
        </w:rPr>
        <w:t>采用对比文件</w:t>
      </w:r>
      <w:r w:rsidRPr="005B593A">
        <w:rPr>
          <w:rFonts w:hint="eastAsia"/>
          <w:sz w:val="28"/>
          <w:szCs w:val="28"/>
          <w:u w:val="single"/>
        </w:rPr>
        <w:t>1</w:t>
      </w:r>
      <w:r w:rsidRPr="005B593A">
        <w:rPr>
          <w:rFonts w:hint="eastAsia"/>
          <w:sz w:val="28"/>
          <w:szCs w:val="28"/>
          <w:u w:val="single"/>
        </w:rPr>
        <w:t>的饲料在杜长大猪</w:t>
      </w:r>
      <w:r w:rsidRPr="005B593A">
        <w:rPr>
          <w:rFonts w:hint="eastAsia"/>
          <w:sz w:val="28"/>
          <w:szCs w:val="28"/>
          <w:u w:val="single"/>
        </w:rPr>
        <w:t>77</w:t>
      </w:r>
      <w:r w:rsidRPr="005B593A">
        <w:rPr>
          <w:rFonts w:hint="eastAsia"/>
          <w:sz w:val="28"/>
          <w:szCs w:val="28"/>
          <w:u w:val="single"/>
        </w:rPr>
        <w:t>天时进行饲喂，</w:t>
      </w:r>
      <w:r w:rsidR="00066165" w:rsidRPr="005B593A">
        <w:rPr>
          <w:rFonts w:hint="eastAsia"/>
          <w:sz w:val="28"/>
          <w:szCs w:val="28"/>
          <w:u w:val="single"/>
        </w:rPr>
        <w:t>对</w:t>
      </w:r>
      <w:r w:rsidRPr="005B593A">
        <w:rPr>
          <w:bCs/>
          <w:sz w:val="28"/>
          <w:szCs w:val="28"/>
          <w:u w:val="single"/>
        </w:rPr>
        <w:t>1</w:t>
      </w:r>
      <w:r w:rsidR="004F6AA1" w:rsidRPr="005B593A">
        <w:rPr>
          <w:bCs/>
          <w:sz w:val="28"/>
          <w:szCs w:val="28"/>
          <w:u w:val="single"/>
        </w:rPr>
        <w:t>~</w:t>
      </w:r>
      <w:r w:rsidRPr="005B593A">
        <w:rPr>
          <w:bCs/>
          <w:sz w:val="28"/>
          <w:szCs w:val="28"/>
          <w:u w:val="single"/>
        </w:rPr>
        <w:t>30</w:t>
      </w:r>
      <w:r w:rsidR="004F6AA1" w:rsidRPr="005B593A">
        <w:rPr>
          <w:rFonts w:hint="eastAsia"/>
          <w:bCs/>
          <w:sz w:val="28"/>
          <w:szCs w:val="28"/>
          <w:u w:val="single"/>
        </w:rPr>
        <w:t>天</w:t>
      </w:r>
      <w:r w:rsidR="00066165" w:rsidRPr="005B593A">
        <w:rPr>
          <w:rFonts w:hint="eastAsia"/>
          <w:bCs/>
          <w:sz w:val="28"/>
          <w:szCs w:val="28"/>
          <w:u w:val="single"/>
        </w:rPr>
        <w:t>和</w:t>
      </w:r>
      <w:r w:rsidRPr="005B593A">
        <w:rPr>
          <w:bCs/>
          <w:sz w:val="28"/>
          <w:szCs w:val="28"/>
          <w:u w:val="single"/>
        </w:rPr>
        <w:t>31</w:t>
      </w:r>
      <w:r w:rsidR="004F6AA1" w:rsidRPr="005B593A">
        <w:rPr>
          <w:bCs/>
          <w:sz w:val="28"/>
          <w:szCs w:val="28"/>
          <w:u w:val="single"/>
        </w:rPr>
        <w:t>~</w:t>
      </w:r>
      <w:r w:rsidRPr="005B593A">
        <w:rPr>
          <w:bCs/>
          <w:sz w:val="28"/>
          <w:szCs w:val="28"/>
          <w:u w:val="single"/>
        </w:rPr>
        <w:t>60</w:t>
      </w:r>
      <w:r w:rsidRPr="005B593A">
        <w:rPr>
          <w:rFonts w:hint="eastAsia"/>
          <w:bCs/>
          <w:sz w:val="28"/>
          <w:szCs w:val="28"/>
          <w:u w:val="single"/>
        </w:rPr>
        <w:t>天</w:t>
      </w:r>
      <w:r w:rsidR="00066165" w:rsidRPr="005B593A">
        <w:rPr>
          <w:rFonts w:hint="eastAsia"/>
          <w:bCs/>
          <w:sz w:val="28"/>
          <w:szCs w:val="28"/>
          <w:u w:val="single"/>
        </w:rPr>
        <w:t>的</w:t>
      </w:r>
      <w:r w:rsidRPr="005B593A">
        <w:rPr>
          <w:rFonts w:hint="eastAsia"/>
          <w:bCs/>
          <w:sz w:val="28"/>
          <w:szCs w:val="28"/>
          <w:u w:val="single"/>
        </w:rPr>
        <w:t>平均日增重</w:t>
      </w:r>
      <w:r w:rsidR="00066165" w:rsidRPr="005B593A">
        <w:rPr>
          <w:rFonts w:hint="eastAsia"/>
          <w:bCs/>
          <w:sz w:val="28"/>
          <w:szCs w:val="28"/>
          <w:u w:val="single"/>
        </w:rPr>
        <w:t>均未产生显著影响</w:t>
      </w:r>
      <w:r w:rsidRPr="005B593A">
        <w:rPr>
          <w:rFonts w:hint="eastAsia"/>
          <w:bCs/>
          <w:sz w:val="28"/>
          <w:szCs w:val="28"/>
          <w:u w:val="single"/>
        </w:rPr>
        <w:t>，</w:t>
      </w:r>
      <w:proofErr w:type="gramStart"/>
      <w:r w:rsidR="00066165" w:rsidRPr="005B593A">
        <w:rPr>
          <w:rFonts w:hint="eastAsia"/>
          <w:bCs/>
          <w:sz w:val="28"/>
          <w:szCs w:val="28"/>
          <w:u w:val="single"/>
        </w:rPr>
        <w:t>但</w:t>
      </w:r>
      <w:r w:rsidR="002D5BE3" w:rsidRPr="005B593A">
        <w:rPr>
          <w:rFonts w:hint="eastAsia"/>
          <w:bCs/>
          <w:sz w:val="28"/>
          <w:szCs w:val="28"/>
          <w:u w:val="single"/>
        </w:rPr>
        <w:t>显著</w:t>
      </w:r>
      <w:proofErr w:type="gramEnd"/>
      <w:r w:rsidRPr="005B593A">
        <w:rPr>
          <w:rFonts w:hint="eastAsia"/>
          <w:bCs/>
          <w:sz w:val="28"/>
          <w:szCs w:val="28"/>
          <w:u w:val="single"/>
        </w:rPr>
        <w:t>降低了肥育猪的</w:t>
      </w:r>
      <w:r w:rsidR="00066165" w:rsidRPr="005B593A">
        <w:rPr>
          <w:rFonts w:hint="eastAsia"/>
          <w:bCs/>
          <w:sz w:val="28"/>
          <w:szCs w:val="28"/>
          <w:u w:val="single"/>
        </w:rPr>
        <w:t>末</w:t>
      </w:r>
      <w:r w:rsidRPr="005B593A">
        <w:rPr>
          <w:rFonts w:hint="eastAsia"/>
          <w:bCs/>
          <w:sz w:val="28"/>
          <w:szCs w:val="28"/>
          <w:u w:val="single"/>
        </w:rPr>
        <w:t>重。</w:t>
      </w:r>
      <w:r w:rsidR="00696BD6">
        <w:rPr>
          <w:rFonts w:hint="eastAsia"/>
          <w:bCs/>
          <w:sz w:val="28"/>
          <w:szCs w:val="28"/>
          <w:u w:val="single"/>
        </w:rPr>
        <w:t>因此，对比文件</w:t>
      </w:r>
      <w:r w:rsidR="00696BD6">
        <w:rPr>
          <w:rFonts w:hint="eastAsia"/>
          <w:bCs/>
          <w:sz w:val="28"/>
          <w:szCs w:val="28"/>
          <w:u w:val="single"/>
        </w:rPr>
        <w:t>1</w:t>
      </w:r>
      <w:r w:rsidR="009F2240">
        <w:rPr>
          <w:rFonts w:hint="eastAsia"/>
          <w:bCs/>
          <w:sz w:val="28"/>
          <w:szCs w:val="28"/>
          <w:u w:val="single"/>
        </w:rPr>
        <w:t>给出的技术启示是在饲料中增加谷氨酸，</w:t>
      </w:r>
      <w:r w:rsidR="00BC502A">
        <w:rPr>
          <w:rFonts w:hint="eastAsia"/>
          <w:bCs/>
          <w:sz w:val="28"/>
          <w:szCs w:val="28"/>
          <w:u w:val="single"/>
        </w:rPr>
        <w:t>不能显著提高</w:t>
      </w:r>
      <w:r w:rsidR="009F2240">
        <w:rPr>
          <w:rFonts w:hint="eastAsia"/>
          <w:bCs/>
          <w:sz w:val="28"/>
          <w:szCs w:val="28"/>
          <w:u w:val="single"/>
        </w:rPr>
        <w:t>瘦肉率</w:t>
      </w:r>
      <w:r w:rsidR="00BC6B3E">
        <w:rPr>
          <w:rFonts w:hint="eastAsia"/>
          <w:bCs/>
          <w:sz w:val="28"/>
          <w:szCs w:val="28"/>
          <w:u w:val="single"/>
        </w:rPr>
        <w:t>（数值上的增加并不是真正统计意义上的增加，具有统计显著性的增加才是增加）</w:t>
      </w:r>
      <w:r w:rsidR="009F2240">
        <w:rPr>
          <w:rFonts w:hint="eastAsia"/>
          <w:bCs/>
          <w:sz w:val="28"/>
          <w:szCs w:val="28"/>
          <w:u w:val="single"/>
        </w:rPr>
        <w:t>，</w:t>
      </w:r>
      <w:r w:rsidR="00BC502A">
        <w:rPr>
          <w:rFonts w:hint="eastAsia"/>
          <w:bCs/>
          <w:sz w:val="28"/>
          <w:szCs w:val="28"/>
          <w:u w:val="single"/>
        </w:rPr>
        <w:t>也</w:t>
      </w:r>
      <w:r w:rsidR="009F2240">
        <w:rPr>
          <w:rFonts w:hint="eastAsia"/>
          <w:bCs/>
          <w:sz w:val="28"/>
          <w:szCs w:val="28"/>
          <w:u w:val="single"/>
        </w:rPr>
        <w:t>无法实现增重。对比文件</w:t>
      </w:r>
      <w:r w:rsidR="009F2240">
        <w:rPr>
          <w:rFonts w:hint="eastAsia"/>
          <w:bCs/>
          <w:sz w:val="28"/>
          <w:szCs w:val="28"/>
          <w:u w:val="single"/>
        </w:rPr>
        <w:t>1</w:t>
      </w:r>
      <w:r w:rsidR="00696BD6">
        <w:rPr>
          <w:rFonts w:hint="eastAsia"/>
          <w:bCs/>
          <w:sz w:val="28"/>
          <w:szCs w:val="28"/>
          <w:u w:val="single"/>
        </w:rPr>
        <w:t>没有给出</w:t>
      </w:r>
      <w:r w:rsidR="009F2240">
        <w:rPr>
          <w:rFonts w:hint="eastAsia"/>
          <w:bCs/>
          <w:sz w:val="28"/>
          <w:szCs w:val="28"/>
          <w:u w:val="single"/>
        </w:rPr>
        <w:t>如何</w:t>
      </w:r>
      <w:r w:rsidR="00696BD6">
        <w:rPr>
          <w:rFonts w:ascii="宋体" w:hAnsi="宋体" w:hint="eastAsia"/>
          <w:bCs/>
          <w:sz w:val="28"/>
          <w:szCs w:val="28"/>
          <w:u w:val="single"/>
        </w:rPr>
        <w:t>实现“</w:t>
      </w:r>
      <w:r w:rsidR="00696BD6">
        <w:rPr>
          <w:rStyle w:val="fontstyle11"/>
          <w:rFonts w:hint="eastAsia"/>
          <w:u w:val="single"/>
        </w:rPr>
        <w:t>增重的同时</w:t>
      </w:r>
      <w:r w:rsidR="00696BD6">
        <w:rPr>
          <w:rFonts w:hint="eastAsia"/>
          <w:bCs/>
          <w:sz w:val="28"/>
          <w:szCs w:val="28"/>
          <w:u w:val="single"/>
        </w:rPr>
        <w:t>提高瘦肉率并</w:t>
      </w:r>
      <w:r w:rsidR="00696BD6">
        <w:rPr>
          <w:rFonts w:hAnsi="宋体" w:hint="eastAsia"/>
          <w:sz w:val="28"/>
          <w:u w:val="single"/>
        </w:rPr>
        <w:t>降低脂肪</w:t>
      </w:r>
      <w:r w:rsidR="00696BD6" w:rsidRPr="00C655AB">
        <w:rPr>
          <w:rFonts w:hAnsi="宋体" w:hint="eastAsia"/>
          <w:sz w:val="28"/>
          <w:u w:val="single"/>
        </w:rPr>
        <w:t>率</w:t>
      </w:r>
      <w:r w:rsidR="00696BD6" w:rsidRPr="00C655AB">
        <w:rPr>
          <w:rFonts w:ascii="宋体" w:hAnsi="宋体" w:hint="eastAsia"/>
          <w:bCs/>
          <w:sz w:val="28"/>
          <w:szCs w:val="28"/>
          <w:u w:val="single"/>
        </w:rPr>
        <w:t>”的技术启示。</w:t>
      </w:r>
    </w:p>
    <w:p w14:paraId="74B56840" w14:textId="6FDBF0FC" w:rsidR="00BF6B8D" w:rsidRDefault="008739ED">
      <w:pPr>
        <w:widowControl/>
        <w:ind w:firstLineChars="200" w:firstLine="560"/>
        <w:jc w:val="left"/>
        <w:rPr>
          <w:sz w:val="28"/>
          <w:szCs w:val="28"/>
        </w:rPr>
      </w:pPr>
      <w:r>
        <w:rPr>
          <w:rFonts w:hint="eastAsia"/>
          <w:bCs/>
          <w:sz w:val="28"/>
          <w:szCs w:val="28"/>
        </w:rPr>
        <w:t>根据本申请的表</w:t>
      </w:r>
      <w:r>
        <w:rPr>
          <w:rFonts w:hint="eastAsia"/>
          <w:bCs/>
          <w:sz w:val="28"/>
          <w:szCs w:val="28"/>
        </w:rPr>
        <w:t>1</w:t>
      </w:r>
      <w:r>
        <w:rPr>
          <w:rFonts w:hint="eastAsia"/>
          <w:bCs/>
          <w:sz w:val="28"/>
          <w:szCs w:val="28"/>
        </w:rPr>
        <w:t>可知，本申请饲料作为一个整体，采用本申请饲料</w:t>
      </w:r>
      <w:r w:rsidRPr="00D360FF">
        <w:rPr>
          <w:rFonts w:hint="eastAsia"/>
          <w:sz w:val="28"/>
        </w:rPr>
        <w:t>在</w:t>
      </w:r>
      <w:proofErr w:type="gramStart"/>
      <w:r w:rsidRPr="00D360FF">
        <w:rPr>
          <w:rFonts w:ascii="宋体" w:hAnsi="宋体" w:hint="eastAsia"/>
          <w:sz w:val="28"/>
        </w:rPr>
        <w:t>沙子岭猪体重</w:t>
      </w:r>
      <w:proofErr w:type="gramEnd"/>
      <w:r w:rsidRPr="00D360FF">
        <w:rPr>
          <w:rFonts w:ascii="宋体" w:hAnsi="宋体" w:hint="eastAsia"/>
          <w:sz w:val="28"/>
        </w:rPr>
        <w:t>为</w:t>
      </w:r>
      <w:r w:rsidRPr="00D360FF">
        <w:rPr>
          <w:sz w:val="28"/>
        </w:rPr>
        <w:t>30</w:t>
      </w:r>
      <w:r w:rsidRPr="00D360FF">
        <w:rPr>
          <w:rFonts w:hint="eastAsia"/>
          <w:bCs/>
          <w:sz w:val="28"/>
          <w:szCs w:val="28"/>
        </w:rPr>
        <w:t>±</w:t>
      </w:r>
      <w:r w:rsidRPr="00D360FF">
        <w:rPr>
          <w:sz w:val="28"/>
        </w:rPr>
        <w:t>1</w:t>
      </w:r>
      <w:r w:rsidR="00CB6931">
        <w:rPr>
          <w:sz w:val="28"/>
        </w:rPr>
        <w:t xml:space="preserve"> </w:t>
      </w:r>
      <w:r w:rsidRPr="00D360FF">
        <w:rPr>
          <w:sz w:val="28"/>
        </w:rPr>
        <w:t>kg</w:t>
      </w:r>
      <w:r w:rsidRPr="00D360FF">
        <w:rPr>
          <w:rFonts w:ascii="宋体" w:hAnsi="宋体" w:hint="eastAsia"/>
          <w:sz w:val="28"/>
        </w:rPr>
        <w:t>时进行饲喂，</w:t>
      </w:r>
      <w:r w:rsidRPr="001F0D46">
        <w:rPr>
          <w:rFonts w:ascii="宋体" w:hAnsi="宋体" w:hint="eastAsia"/>
          <w:bCs/>
          <w:sz w:val="28"/>
          <w:szCs w:val="28"/>
          <w:u w:val="single"/>
        </w:rPr>
        <w:t>可以</w:t>
      </w:r>
      <w:r w:rsidRPr="001F0D46">
        <w:rPr>
          <w:rFonts w:hAnsi="宋体"/>
          <w:bCs/>
          <w:sz w:val="28"/>
          <w:szCs w:val="28"/>
          <w:u w:val="single"/>
        </w:rPr>
        <w:t>显著提高平均日增重（</w:t>
      </w:r>
      <w:r w:rsidRPr="001F0D46">
        <w:rPr>
          <w:bCs/>
          <w:sz w:val="28"/>
          <w:szCs w:val="28"/>
          <w:u w:val="single"/>
        </w:rPr>
        <w:t>+8.11%</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0.0312</w:t>
      </w:r>
      <w:r w:rsidRPr="001F0D46">
        <w:rPr>
          <w:rFonts w:hAnsi="宋体"/>
          <w:bCs/>
          <w:sz w:val="28"/>
          <w:szCs w:val="28"/>
          <w:u w:val="single"/>
        </w:rPr>
        <w:t>）和瘦肉率（</w:t>
      </w:r>
      <w:r w:rsidRPr="001F0D46">
        <w:rPr>
          <w:bCs/>
          <w:sz w:val="28"/>
          <w:szCs w:val="28"/>
          <w:u w:val="single"/>
        </w:rPr>
        <w:t>+7.69%</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0.0065</w:t>
      </w:r>
      <w:r w:rsidRPr="001F0D46">
        <w:rPr>
          <w:rFonts w:hAnsi="宋体"/>
          <w:bCs/>
          <w:sz w:val="28"/>
          <w:szCs w:val="28"/>
          <w:u w:val="single"/>
        </w:rPr>
        <w:t>），</w:t>
      </w:r>
      <w:r w:rsidRPr="001F0D46">
        <w:rPr>
          <w:rFonts w:hAnsi="宋体" w:hint="eastAsia"/>
          <w:bCs/>
          <w:sz w:val="28"/>
          <w:szCs w:val="28"/>
          <w:u w:val="single"/>
        </w:rPr>
        <w:t>同时</w:t>
      </w:r>
      <w:r w:rsidRPr="001F0D46">
        <w:rPr>
          <w:rFonts w:hAnsi="宋体"/>
          <w:bCs/>
          <w:sz w:val="28"/>
          <w:szCs w:val="28"/>
          <w:u w:val="single"/>
        </w:rPr>
        <w:t>显著降低</w:t>
      </w:r>
      <w:proofErr w:type="gramStart"/>
      <w:r w:rsidRPr="001F0D46">
        <w:rPr>
          <w:rFonts w:hAnsi="宋体"/>
          <w:bCs/>
          <w:sz w:val="28"/>
          <w:szCs w:val="28"/>
          <w:u w:val="single"/>
        </w:rPr>
        <w:t>了腹脂重量</w:t>
      </w:r>
      <w:proofErr w:type="gramEnd"/>
      <w:r w:rsidRPr="001F0D46">
        <w:rPr>
          <w:rFonts w:hAnsi="宋体"/>
          <w:bCs/>
          <w:sz w:val="28"/>
          <w:szCs w:val="28"/>
          <w:u w:val="single"/>
        </w:rPr>
        <w:t>（</w:t>
      </w:r>
      <w:r w:rsidRPr="001F0D46">
        <w:rPr>
          <w:bCs/>
          <w:sz w:val="28"/>
          <w:szCs w:val="28"/>
          <w:u w:val="single"/>
        </w:rPr>
        <w:t>-7.87%</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0.0264</w:t>
      </w:r>
      <w:r w:rsidRPr="001F0D46">
        <w:rPr>
          <w:rFonts w:hAnsi="宋体"/>
          <w:bCs/>
          <w:sz w:val="28"/>
          <w:szCs w:val="28"/>
          <w:u w:val="single"/>
        </w:rPr>
        <w:t>）和脂肪率（</w:t>
      </w:r>
      <w:r w:rsidRPr="001F0D46">
        <w:rPr>
          <w:bCs/>
          <w:sz w:val="28"/>
          <w:szCs w:val="28"/>
          <w:u w:val="single"/>
        </w:rPr>
        <w:t>-8.27%</w:t>
      </w:r>
      <w:r w:rsidRPr="001F0D46">
        <w:rPr>
          <w:rFonts w:hAnsi="宋体"/>
          <w:bCs/>
          <w:sz w:val="28"/>
          <w:szCs w:val="28"/>
          <w:u w:val="single"/>
        </w:rPr>
        <w:t>，</w:t>
      </w:r>
      <w:r w:rsidRPr="001F0D46">
        <w:rPr>
          <w:bCs/>
          <w:i/>
          <w:sz w:val="28"/>
          <w:szCs w:val="28"/>
          <w:u w:val="single"/>
        </w:rPr>
        <w:t>P</w:t>
      </w:r>
      <w:r w:rsidRPr="001F0D46">
        <w:rPr>
          <w:bCs/>
          <w:sz w:val="28"/>
          <w:szCs w:val="28"/>
          <w:u w:val="single"/>
        </w:rPr>
        <w:t xml:space="preserve"> = 0.0013</w:t>
      </w:r>
      <w:r w:rsidRPr="001F0D46">
        <w:rPr>
          <w:rFonts w:hAnsi="宋体"/>
          <w:bCs/>
          <w:sz w:val="28"/>
          <w:szCs w:val="28"/>
          <w:u w:val="single"/>
        </w:rPr>
        <w:t>）</w:t>
      </w:r>
      <w:r>
        <w:rPr>
          <w:rFonts w:hAnsi="宋体"/>
          <w:bCs/>
          <w:sz w:val="28"/>
          <w:szCs w:val="28"/>
        </w:rPr>
        <w:t>。</w:t>
      </w:r>
    </w:p>
    <w:p w14:paraId="6E6D50EA" w14:textId="2CEE2F0F" w:rsidR="00BF6B8D" w:rsidRPr="00D360FF" w:rsidRDefault="008739ED" w:rsidP="00D360FF">
      <w:pPr>
        <w:tabs>
          <w:tab w:val="left" w:pos="720"/>
        </w:tabs>
        <w:spacing w:line="360" w:lineRule="auto"/>
        <w:ind w:firstLineChars="150" w:firstLine="420"/>
        <w:rPr>
          <w:sz w:val="28"/>
          <w:u w:val="single"/>
        </w:rPr>
      </w:pPr>
      <w:r>
        <w:rPr>
          <w:rFonts w:hint="eastAsia"/>
          <w:sz w:val="28"/>
          <w:szCs w:val="28"/>
        </w:rPr>
        <w:t>对比文件</w:t>
      </w:r>
      <w:r>
        <w:rPr>
          <w:rFonts w:hint="eastAsia"/>
          <w:sz w:val="28"/>
          <w:szCs w:val="28"/>
        </w:rPr>
        <w:t>1</w:t>
      </w:r>
      <w:r>
        <w:rPr>
          <w:rFonts w:hint="eastAsia"/>
          <w:sz w:val="28"/>
          <w:szCs w:val="28"/>
        </w:rPr>
        <w:t>没有给出如何既</w:t>
      </w:r>
      <w:r>
        <w:rPr>
          <w:rStyle w:val="fontstyle11"/>
          <w:rFonts w:hint="eastAsia"/>
          <w:u w:val="single"/>
        </w:rPr>
        <w:t>可以</w:t>
      </w:r>
      <w:r w:rsidR="00CB6931">
        <w:rPr>
          <w:rStyle w:val="fontstyle11"/>
          <w:rFonts w:hint="eastAsia"/>
          <w:u w:val="single"/>
        </w:rPr>
        <w:t>显著增加</w:t>
      </w:r>
      <w:proofErr w:type="gramStart"/>
      <w:r>
        <w:rPr>
          <w:rFonts w:hAnsi="宋体"/>
          <w:bCs/>
          <w:sz w:val="28"/>
          <w:szCs w:val="28"/>
          <w:u w:val="single"/>
        </w:rPr>
        <w:t>沙子岭猪</w:t>
      </w:r>
      <w:r w:rsidR="00CB6931">
        <w:rPr>
          <w:rStyle w:val="fontstyle11"/>
          <w:rFonts w:hint="eastAsia"/>
          <w:u w:val="single"/>
        </w:rPr>
        <w:t>平均</w:t>
      </w:r>
      <w:proofErr w:type="gramEnd"/>
      <w:r w:rsidR="00CB6931">
        <w:rPr>
          <w:rStyle w:val="fontstyle11"/>
          <w:rFonts w:hint="eastAsia"/>
          <w:u w:val="single"/>
        </w:rPr>
        <w:t>日</w:t>
      </w:r>
      <w:r>
        <w:rPr>
          <w:rStyle w:val="fontstyle11"/>
          <w:rFonts w:hint="eastAsia"/>
          <w:u w:val="single"/>
        </w:rPr>
        <w:t>增重，</w:t>
      </w:r>
      <w:r>
        <w:rPr>
          <w:rFonts w:hint="eastAsia"/>
          <w:bCs/>
          <w:sz w:val="28"/>
          <w:szCs w:val="28"/>
          <w:u w:val="single"/>
        </w:rPr>
        <w:t>提高瘦肉率和</w:t>
      </w:r>
      <w:r w:rsidRPr="00D360FF">
        <w:rPr>
          <w:rFonts w:hAnsi="宋体"/>
          <w:sz w:val="28"/>
          <w:u w:val="single"/>
        </w:rPr>
        <w:t>眼肌面积</w:t>
      </w:r>
      <w:r w:rsidR="00CB6931">
        <w:rPr>
          <w:rFonts w:hAnsi="宋体" w:hint="eastAsia"/>
          <w:sz w:val="28"/>
          <w:u w:val="single"/>
        </w:rPr>
        <w:t>，同时又降低其脂肪率</w:t>
      </w:r>
      <w:r w:rsidRPr="00D360FF">
        <w:rPr>
          <w:rFonts w:hAnsi="宋体" w:hint="eastAsia"/>
          <w:sz w:val="28"/>
          <w:u w:val="single"/>
        </w:rPr>
        <w:t>的技术启示。</w:t>
      </w:r>
    </w:p>
    <w:p w14:paraId="72C60FF9" w14:textId="3C6B3865" w:rsidR="00BF6B8D" w:rsidRPr="006E1F50" w:rsidRDefault="008739ED">
      <w:pPr>
        <w:tabs>
          <w:tab w:val="left" w:pos="720"/>
        </w:tabs>
        <w:spacing w:line="360" w:lineRule="auto"/>
        <w:ind w:firstLineChars="192" w:firstLine="538"/>
        <w:rPr>
          <w:rFonts w:ascii="宋体" w:hAnsi="宋体"/>
          <w:bCs/>
          <w:sz w:val="28"/>
          <w:szCs w:val="28"/>
        </w:rPr>
      </w:pPr>
      <w:r>
        <w:rPr>
          <w:rFonts w:hint="eastAsia"/>
          <w:bCs/>
          <w:sz w:val="28"/>
          <w:szCs w:val="28"/>
        </w:rPr>
        <w:t>进一步地，审查意</w:t>
      </w:r>
      <w:r w:rsidRPr="006E1F50">
        <w:rPr>
          <w:rFonts w:ascii="宋体" w:hAnsi="宋体" w:hint="eastAsia"/>
          <w:bCs/>
          <w:sz w:val="28"/>
          <w:szCs w:val="28"/>
        </w:rPr>
        <w:t>见中指出：“</w:t>
      </w:r>
      <w:r w:rsidRPr="006E1F50">
        <w:rPr>
          <w:rFonts w:ascii="宋体" w:hAnsi="宋体" w:cs="FZSONGS--GB1-5"/>
          <w:color w:val="000000"/>
          <w:sz w:val="28"/>
          <w:szCs w:val="28"/>
        </w:rPr>
        <w:t xml:space="preserve">对于上述区别，对比文件 </w:t>
      </w:r>
      <w:r w:rsidRPr="006E1F50">
        <w:rPr>
          <w:rFonts w:ascii="宋体" w:hAnsi="宋体" w:cs="Cambria"/>
          <w:color w:val="000000"/>
          <w:sz w:val="28"/>
          <w:szCs w:val="28"/>
        </w:rPr>
        <w:t xml:space="preserve">1 </w:t>
      </w:r>
      <w:r w:rsidRPr="006E1F50">
        <w:rPr>
          <w:rFonts w:ascii="宋体" w:hAnsi="宋体" w:cs="FZSONGS--GB1-5"/>
          <w:color w:val="000000"/>
          <w:sz w:val="28"/>
          <w:szCs w:val="28"/>
        </w:rPr>
        <w:t>已公开饲料中添加谷氨酸可以影响肥育猪胴体形状，降低背膘厚、脂肪率</w:t>
      </w:r>
      <w:r w:rsidR="00BC6B3E" w:rsidRPr="006E1F50">
        <w:rPr>
          <w:rFonts w:ascii="宋体" w:hAnsi="宋体" w:cs="FZSONGS--GB1-5" w:hint="eastAsia"/>
          <w:color w:val="000000"/>
          <w:sz w:val="28"/>
          <w:szCs w:val="28"/>
          <w:u w:val="single"/>
        </w:rPr>
        <w:t>（实际上差异并不显著）</w:t>
      </w:r>
      <w:r w:rsidRPr="006E1F50">
        <w:rPr>
          <w:rFonts w:ascii="宋体" w:hAnsi="宋体" w:cs="FZSONGS--GB1-5"/>
          <w:color w:val="000000"/>
          <w:sz w:val="28"/>
          <w:szCs w:val="28"/>
        </w:rPr>
        <w:t>，提高瘦肉率</w:t>
      </w:r>
      <w:r w:rsidR="00BC6B3E" w:rsidRPr="006E1F50">
        <w:rPr>
          <w:rFonts w:ascii="宋体" w:hAnsi="宋体" w:cs="FZSONGS--GB1-5" w:hint="eastAsia"/>
          <w:color w:val="000000"/>
          <w:sz w:val="28"/>
          <w:szCs w:val="28"/>
          <w:u w:val="single"/>
        </w:rPr>
        <w:t>（差异并不显著）</w:t>
      </w:r>
      <w:r w:rsidRPr="006E1F50">
        <w:rPr>
          <w:rFonts w:ascii="宋体" w:hAnsi="宋体" w:cs="FZSONGS--GB1-5"/>
          <w:color w:val="000000"/>
          <w:sz w:val="28"/>
          <w:szCs w:val="28"/>
        </w:rPr>
        <w:t>，本领域技术人员容易想到将添加谷氨酸的饲料用于改善沙子岭猪胴体组成，选用添加谷氨酸盐添加剂的饲料也是容易想到的。对比文件</w:t>
      </w:r>
      <w:r w:rsidRPr="006E1F50">
        <w:rPr>
          <w:rFonts w:ascii="宋体" w:hAnsi="宋体" w:cs="Cambria"/>
          <w:color w:val="000000"/>
          <w:sz w:val="28"/>
          <w:szCs w:val="28"/>
        </w:rPr>
        <w:t>1</w:t>
      </w:r>
      <w:r w:rsidRPr="006E1F50">
        <w:rPr>
          <w:rFonts w:ascii="宋体" w:hAnsi="宋体" w:cs="FZSONGS--GB1-5"/>
          <w:color w:val="000000"/>
          <w:sz w:val="28"/>
          <w:szCs w:val="28"/>
        </w:rPr>
        <w:t xml:space="preserve">已公开 </w:t>
      </w:r>
      <w:r w:rsidRPr="006E1F50">
        <w:rPr>
          <w:rFonts w:ascii="宋体" w:hAnsi="宋体" w:cs="Cambria"/>
          <w:color w:val="000000"/>
          <w:sz w:val="28"/>
          <w:szCs w:val="28"/>
        </w:rPr>
        <w:lastRenderedPageBreak/>
        <w:t>1.00%</w:t>
      </w:r>
      <w:r w:rsidRPr="006E1F50">
        <w:rPr>
          <w:rFonts w:ascii="宋体" w:hAnsi="宋体" w:cs="FZSONGS--GB1-5"/>
          <w:color w:val="000000"/>
          <w:sz w:val="28"/>
          <w:szCs w:val="28"/>
        </w:rPr>
        <w:t>谷氨酸</w:t>
      </w:r>
      <w:r w:rsidRPr="006E1F50">
        <w:rPr>
          <w:rFonts w:ascii="宋体" w:hAnsi="宋体" w:cs="Cambria"/>
          <w:color w:val="000000"/>
          <w:sz w:val="28"/>
          <w:szCs w:val="28"/>
        </w:rPr>
        <w:t>+1.44%L-</w:t>
      </w:r>
      <w:r w:rsidRPr="006E1F50">
        <w:rPr>
          <w:rFonts w:ascii="宋体" w:hAnsi="宋体" w:cs="FZSONGS--GB1-5"/>
          <w:color w:val="000000"/>
          <w:sz w:val="28"/>
          <w:szCs w:val="28"/>
        </w:rPr>
        <w:t>丙氨酸</w:t>
      </w:r>
      <w:r w:rsidRPr="006E1F50">
        <w:rPr>
          <w:rFonts w:ascii="宋体" w:hAnsi="宋体" w:cs="Cambria"/>
          <w:color w:val="000000"/>
          <w:sz w:val="28"/>
          <w:szCs w:val="28"/>
        </w:rPr>
        <w:t>(</w:t>
      </w:r>
      <w:r w:rsidRPr="006E1F50">
        <w:rPr>
          <w:rFonts w:ascii="宋体" w:hAnsi="宋体" w:cs="FZSONGS--GB1-5"/>
          <w:color w:val="000000"/>
          <w:sz w:val="28"/>
          <w:szCs w:val="28"/>
        </w:rPr>
        <w:t>谷氨酸组</w:t>
      </w:r>
      <w:r w:rsidRPr="006E1F50">
        <w:rPr>
          <w:rFonts w:ascii="宋体" w:hAnsi="宋体" w:cs="Cambria"/>
          <w:color w:val="000000"/>
          <w:sz w:val="28"/>
          <w:szCs w:val="28"/>
        </w:rPr>
        <w:t>)</w:t>
      </w:r>
      <w:r w:rsidRPr="006E1F50">
        <w:rPr>
          <w:rFonts w:ascii="宋体" w:hAnsi="宋体" w:cs="FZSONGS--GB1-5"/>
          <w:color w:val="000000"/>
          <w:sz w:val="28"/>
          <w:szCs w:val="28"/>
        </w:rPr>
        <w:t>，本领域技术人员在此基础上可以根据胴体改善状况常规调整谷氨酸</w:t>
      </w:r>
      <w:r w:rsidRPr="006E1F50">
        <w:rPr>
          <w:rFonts w:ascii="宋体" w:hAnsi="宋体" w:cs="Cambria"/>
          <w:color w:val="000000"/>
          <w:sz w:val="28"/>
          <w:szCs w:val="28"/>
        </w:rPr>
        <w:t>/</w:t>
      </w:r>
      <w:r w:rsidRPr="006E1F50">
        <w:rPr>
          <w:rFonts w:ascii="宋体" w:hAnsi="宋体" w:cs="FZSONGS--GB1-5"/>
          <w:color w:val="000000"/>
          <w:sz w:val="28"/>
          <w:szCs w:val="28"/>
        </w:rPr>
        <w:t>谷氨酸盐的含量，以及饲料原料的种类。由此可知，在对比文件</w:t>
      </w:r>
      <w:r w:rsidRPr="006E1F50">
        <w:rPr>
          <w:rFonts w:ascii="宋体" w:hAnsi="宋体" w:cs="Cambria"/>
          <w:color w:val="000000"/>
          <w:sz w:val="28"/>
          <w:szCs w:val="28"/>
        </w:rPr>
        <w:t>1</w:t>
      </w:r>
      <w:r w:rsidRPr="006E1F50">
        <w:rPr>
          <w:rFonts w:ascii="宋体" w:hAnsi="宋体" w:cs="FZSONGS--GB1-5"/>
          <w:color w:val="000000"/>
          <w:sz w:val="28"/>
          <w:szCs w:val="28"/>
        </w:rPr>
        <w:t>的基础上结合本领域普通技术知识以获得该权利要求所要求保护的技术方案，对所属技术领域的技术人员来说是显而易见的</w:t>
      </w:r>
      <w:r w:rsidRPr="006E1F50">
        <w:rPr>
          <w:rFonts w:ascii="宋体" w:hAnsi="宋体" w:hint="eastAsia"/>
          <w:bCs/>
          <w:sz w:val="28"/>
          <w:szCs w:val="28"/>
        </w:rPr>
        <w:t>”，对此，申请人持有不同意见。</w:t>
      </w:r>
    </w:p>
    <w:p w14:paraId="335FC41C" w14:textId="629F8733" w:rsidR="00BF6B8D" w:rsidRDefault="008739ED">
      <w:pPr>
        <w:ind w:firstLine="560"/>
        <w:rPr>
          <w:bCs/>
          <w:sz w:val="28"/>
          <w:szCs w:val="28"/>
          <w:u w:val="single"/>
        </w:rPr>
      </w:pPr>
      <w:r>
        <w:rPr>
          <w:rFonts w:hint="eastAsia"/>
          <w:sz w:val="28"/>
          <w:szCs w:val="28"/>
          <w:u w:val="single"/>
        </w:rPr>
        <w:t>根据对比文件</w:t>
      </w:r>
      <w:r>
        <w:rPr>
          <w:rFonts w:hint="eastAsia"/>
          <w:sz w:val="28"/>
          <w:szCs w:val="28"/>
          <w:u w:val="single"/>
        </w:rPr>
        <w:t>1</w:t>
      </w:r>
      <w:r>
        <w:rPr>
          <w:rFonts w:hint="eastAsia"/>
          <w:sz w:val="28"/>
          <w:szCs w:val="28"/>
          <w:u w:val="single"/>
        </w:rPr>
        <w:t>的表</w:t>
      </w:r>
      <w:r>
        <w:rPr>
          <w:rFonts w:hint="eastAsia"/>
          <w:sz w:val="28"/>
          <w:szCs w:val="28"/>
          <w:u w:val="single"/>
        </w:rPr>
        <w:t>2</w:t>
      </w:r>
      <w:r w:rsidR="00E850CC">
        <w:rPr>
          <w:rFonts w:hint="eastAsia"/>
          <w:sz w:val="28"/>
          <w:szCs w:val="28"/>
          <w:u w:val="single"/>
        </w:rPr>
        <w:t>和表</w:t>
      </w:r>
      <w:r w:rsidR="00E850CC">
        <w:rPr>
          <w:rFonts w:hint="eastAsia"/>
          <w:sz w:val="28"/>
          <w:szCs w:val="28"/>
          <w:u w:val="single"/>
        </w:rPr>
        <w:t>3</w:t>
      </w:r>
      <w:r>
        <w:rPr>
          <w:rFonts w:hint="eastAsia"/>
          <w:sz w:val="28"/>
          <w:szCs w:val="28"/>
          <w:u w:val="single"/>
        </w:rPr>
        <w:t>可知，对比文件</w:t>
      </w:r>
      <w:r>
        <w:rPr>
          <w:rFonts w:hint="eastAsia"/>
          <w:sz w:val="28"/>
          <w:szCs w:val="28"/>
          <w:u w:val="single"/>
        </w:rPr>
        <w:t>1</w:t>
      </w:r>
      <w:r>
        <w:rPr>
          <w:rFonts w:hint="eastAsia"/>
          <w:sz w:val="28"/>
          <w:szCs w:val="28"/>
          <w:u w:val="single"/>
        </w:rPr>
        <w:t>公开的饲料在杜长大猪</w:t>
      </w:r>
      <w:r>
        <w:rPr>
          <w:rFonts w:hint="eastAsia"/>
          <w:sz w:val="28"/>
          <w:szCs w:val="28"/>
          <w:u w:val="single"/>
        </w:rPr>
        <w:t>77</w:t>
      </w:r>
      <w:r>
        <w:rPr>
          <w:rFonts w:hint="eastAsia"/>
          <w:sz w:val="28"/>
          <w:szCs w:val="28"/>
          <w:u w:val="single"/>
        </w:rPr>
        <w:t>天时进行饲喂</w:t>
      </w:r>
      <w:r w:rsidR="00BD64FE">
        <w:rPr>
          <w:rFonts w:hint="eastAsia"/>
          <w:sz w:val="28"/>
          <w:szCs w:val="28"/>
          <w:u w:val="single"/>
        </w:rPr>
        <w:t>，</w:t>
      </w:r>
      <w:proofErr w:type="gramStart"/>
      <w:r w:rsidR="00BD64FE" w:rsidRPr="00BD64FE">
        <w:rPr>
          <w:rFonts w:hint="eastAsia"/>
          <w:sz w:val="28"/>
          <w:szCs w:val="28"/>
          <w:u w:val="single"/>
        </w:rPr>
        <w:t>末</w:t>
      </w:r>
      <w:r w:rsidR="00BD64FE" w:rsidRPr="00BD64FE">
        <w:rPr>
          <w:rFonts w:ascii="宋体" w:hAnsi="宋体" w:hint="eastAsia"/>
          <w:sz w:val="28"/>
          <w:szCs w:val="28"/>
          <w:u w:val="single"/>
        </w:rPr>
        <w:t>重为</w:t>
      </w:r>
      <w:proofErr w:type="gramEnd"/>
      <w:r w:rsidR="00BD64FE" w:rsidRPr="00BD64FE">
        <w:rPr>
          <w:rFonts w:ascii="宋体" w:hAnsi="宋体"/>
          <w:color w:val="000000"/>
          <w:sz w:val="28"/>
          <w:szCs w:val="28"/>
          <w:u w:val="single"/>
        </w:rPr>
        <w:t>111．66±3．18</w:t>
      </w:r>
      <w:r w:rsidR="00BD64FE" w:rsidRPr="00BD64FE">
        <w:rPr>
          <w:rFonts w:ascii="宋体" w:hAnsi="宋体" w:hint="eastAsia"/>
          <w:sz w:val="28"/>
          <w:szCs w:val="28"/>
          <w:u w:val="single"/>
        </w:rPr>
        <w:t>，而对照组</w:t>
      </w:r>
      <w:proofErr w:type="gramStart"/>
      <w:r w:rsidR="00BD64FE" w:rsidRPr="00BD64FE">
        <w:rPr>
          <w:rFonts w:ascii="宋体" w:hAnsi="宋体" w:hint="eastAsia"/>
          <w:sz w:val="28"/>
          <w:szCs w:val="28"/>
          <w:u w:val="single"/>
        </w:rPr>
        <w:t>的末重为</w:t>
      </w:r>
      <w:proofErr w:type="gramEnd"/>
      <w:r w:rsidR="00BD64FE" w:rsidRPr="00BD64FE">
        <w:rPr>
          <w:rFonts w:ascii="宋体" w:hAnsi="宋体"/>
          <w:color w:val="000000"/>
          <w:sz w:val="28"/>
          <w:szCs w:val="28"/>
          <w:u w:val="single"/>
        </w:rPr>
        <w:t>120．24±3．03</w:t>
      </w:r>
      <w:r w:rsidR="00BD64FE" w:rsidRPr="00BD64FE">
        <w:rPr>
          <w:rFonts w:ascii="宋体" w:hAnsi="宋体" w:hint="eastAsia"/>
          <w:sz w:val="28"/>
          <w:szCs w:val="28"/>
          <w:u w:val="single"/>
        </w:rPr>
        <w:t>，</w:t>
      </w:r>
      <w:r w:rsidR="00E850CC">
        <w:rPr>
          <w:rFonts w:hint="eastAsia"/>
          <w:bCs/>
          <w:sz w:val="28"/>
          <w:szCs w:val="28"/>
          <w:u w:val="single"/>
        </w:rPr>
        <w:t>显著</w:t>
      </w:r>
      <w:r>
        <w:rPr>
          <w:rFonts w:hint="eastAsia"/>
          <w:bCs/>
          <w:sz w:val="28"/>
          <w:szCs w:val="28"/>
          <w:u w:val="single"/>
        </w:rPr>
        <w:t>降低了肥育猪的</w:t>
      </w:r>
      <w:r w:rsidR="00E850CC">
        <w:rPr>
          <w:rFonts w:hint="eastAsia"/>
          <w:bCs/>
          <w:sz w:val="28"/>
          <w:szCs w:val="28"/>
          <w:u w:val="single"/>
        </w:rPr>
        <w:t>末</w:t>
      </w:r>
      <w:r>
        <w:rPr>
          <w:rFonts w:hint="eastAsia"/>
          <w:bCs/>
          <w:sz w:val="28"/>
          <w:szCs w:val="28"/>
          <w:u w:val="single"/>
        </w:rPr>
        <w:t>重。也就是说对比文件</w:t>
      </w:r>
      <w:r>
        <w:rPr>
          <w:rFonts w:hint="eastAsia"/>
          <w:bCs/>
          <w:sz w:val="28"/>
          <w:szCs w:val="28"/>
          <w:u w:val="single"/>
        </w:rPr>
        <w:t>1</w:t>
      </w:r>
      <w:r>
        <w:rPr>
          <w:rFonts w:hint="eastAsia"/>
          <w:bCs/>
          <w:sz w:val="28"/>
          <w:szCs w:val="28"/>
          <w:u w:val="single"/>
        </w:rPr>
        <w:t>给出的技术启示是在饲料中添加谷氨酸</w:t>
      </w:r>
      <w:r w:rsidR="00BC6B3E">
        <w:rPr>
          <w:rFonts w:hint="eastAsia"/>
          <w:bCs/>
          <w:sz w:val="28"/>
          <w:szCs w:val="28"/>
          <w:u w:val="single"/>
        </w:rPr>
        <w:t>并没有显著提高</w:t>
      </w:r>
      <w:r w:rsidR="0076576F">
        <w:rPr>
          <w:rFonts w:hint="eastAsia"/>
          <w:bCs/>
          <w:sz w:val="28"/>
          <w:szCs w:val="28"/>
          <w:u w:val="single"/>
        </w:rPr>
        <w:t>瘦肉率，</w:t>
      </w:r>
      <w:r w:rsidR="00BC6B3E">
        <w:rPr>
          <w:rFonts w:hint="eastAsia"/>
          <w:bCs/>
          <w:sz w:val="28"/>
          <w:szCs w:val="28"/>
          <w:u w:val="single"/>
        </w:rPr>
        <w:t>亦</w:t>
      </w:r>
      <w:r w:rsidR="00317C82">
        <w:rPr>
          <w:rFonts w:hint="eastAsia"/>
          <w:bCs/>
          <w:sz w:val="28"/>
          <w:szCs w:val="28"/>
          <w:u w:val="single"/>
        </w:rPr>
        <w:t>不会</w:t>
      </w:r>
      <w:r w:rsidR="00E850CC">
        <w:rPr>
          <w:rFonts w:hint="eastAsia"/>
          <w:bCs/>
          <w:sz w:val="28"/>
          <w:szCs w:val="28"/>
          <w:u w:val="single"/>
        </w:rPr>
        <w:t>显著</w:t>
      </w:r>
      <w:r w:rsidR="00317C82">
        <w:rPr>
          <w:rFonts w:hint="eastAsia"/>
          <w:bCs/>
          <w:sz w:val="28"/>
          <w:szCs w:val="28"/>
          <w:u w:val="single"/>
        </w:rPr>
        <w:t>增加</w:t>
      </w:r>
      <w:r>
        <w:rPr>
          <w:rFonts w:hint="eastAsia"/>
          <w:bCs/>
          <w:sz w:val="28"/>
          <w:szCs w:val="28"/>
          <w:u w:val="single"/>
        </w:rPr>
        <w:t>肥育猪的体重</w:t>
      </w:r>
      <w:r w:rsidR="0076576F">
        <w:rPr>
          <w:rFonts w:hint="eastAsia"/>
          <w:bCs/>
          <w:sz w:val="28"/>
          <w:szCs w:val="28"/>
          <w:u w:val="single"/>
        </w:rPr>
        <w:t>。</w:t>
      </w:r>
      <w:r w:rsidR="0076576F">
        <w:rPr>
          <w:rFonts w:ascii="宋体" w:hAnsi="宋体" w:cs="宋体" w:hint="eastAsia"/>
          <w:color w:val="000000"/>
          <w:sz w:val="28"/>
          <w:szCs w:val="28"/>
          <w:u w:val="single"/>
        </w:rPr>
        <w:t>而本申请在提高瘦肉率的基础上还有效实现了增重，显然对比文件1无法构成对本申请的启示。</w:t>
      </w:r>
    </w:p>
    <w:p w14:paraId="7BF33B5D" w14:textId="51BF63E9" w:rsidR="00BF6B8D" w:rsidRDefault="008739ED">
      <w:pPr>
        <w:ind w:firstLine="560"/>
        <w:rPr>
          <w:rFonts w:ascii="宋体" w:hAnsi="宋体"/>
          <w:bCs/>
          <w:sz w:val="28"/>
          <w:szCs w:val="28"/>
        </w:rPr>
      </w:pPr>
      <w:r>
        <w:rPr>
          <w:rFonts w:hint="eastAsia"/>
          <w:bCs/>
          <w:sz w:val="28"/>
          <w:szCs w:val="28"/>
        </w:rPr>
        <w:t>本申请添加剂饲料由特定的</w:t>
      </w:r>
      <w:r>
        <w:rPr>
          <w:rFonts w:ascii="宋体" w:hAnsi="宋体" w:hint="eastAsia"/>
          <w:bCs/>
          <w:sz w:val="28"/>
          <w:szCs w:val="28"/>
        </w:rPr>
        <w:t>饲料原料、</w:t>
      </w:r>
      <w:r>
        <w:rPr>
          <w:rFonts w:hAnsi="宋体" w:hint="eastAsia"/>
          <w:bCs/>
          <w:sz w:val="28"/>
          <w:szCs w:val="28"/>
        </w:rPr>
        <w:t>预混</w:t>
      </w:r>
      <w:r>
        <w:rPr>
          <w:rFonts w:hAnsi="宋体"/>
          <w:bCs/>
          <w:sz w:val="28"/>
          <w:szCs w:val="28"/>
        </w:rPr>
        <w:t>料</w:t>
      </w:r>
      <w:r>
        <w:rPr>
          <w:rFonts w:hAnsi="宋体" w:hint="eastAsia"/>
          <w:bCs/>
          <w:sz w:val="28"/>
          <w:szCs w:val="28"/>
        </w:rPr>
        <w:t>按照</w:t>
      </w:r>
      <w:r>
        <w:rPr>
          <w:rFonts w:ascii="宋体" w:hAnsi="宋体" w:hint="eastAsia"/>
          <w:bCs/>
          <w:sz w:val="28"/>
          <w:szCs w:val="28"/>
        </w:rPr>
        <w:t>特定的比例组成，并按照特定的比例添加</w:t>
      </w:r>
      <w:r>
        <w:rPr>
          <w:rFonts w:hAnsi="宋体" w:hint="eastAsia"/>
          <w:bCs/>
          <w:sz w:val="28"/>
          <w:szCs w:val="28"/>
        </w:rPr>
        <w:t>谷氨</w:t>
      </w:r>
      <w:r>
        <w:rPr>
          <w:rFonts w:ascii="宋体" w:hAnsi="宋体" w:hint="eastAsia"/>
          <w:bCs/>
          <w:sz w:val="28"/>
          <w:szCs w:val="28"/>
        </w:rPr>
        <w:t>酸/谷氨酸盐，所述添加剂饲料在</w:t>
      </w:r>
      <w:proofErr w:type="gramStart"/>
      <w:r>
        <w:rPr>
          <w:rFonts w:ascii="宋体" w:hAnsi="宋体" w:hint="eastAsia"/>
          <w:bCs/>
          <w:sz w:val="28"/>
          <w:szCs w:val="28"/>
        </w:rPr>
        <w:t>沙子岭猪体重</w:t>
      </w:r>
      <w:proofErr w:type="gramEnd"/>
      <w:r>
        <w:rPr>
          <w:rFonts w:ascii="宋体" w:hAnsi="宋体" w:hint="eastAsia"/>
          <w:bCs/>
          <w:sz w:val="28"/>
          <w:szCs w:val="28"/>
        </w:rPr>
        <w:t>为</w:t>
      </w:r>
      <w:r w:rsidRPr="004C393C">
        <w:rPr>
          <w:bCs/>
          <w:sz w:val="28"/>
          <w:szCs w:val="28"/>
        </w:rPr>
        <w:t>30</w:t>
      </w:r>
      <w:r w:rsidR="00E850CC">
        <w:rPr>
          <w:bCs/>
          <w:sz w:val="28"/>
          <w:szCs w:val="28"/>
        </w:rPr>
        <w:t xml:space="preserve"> </w:t>
      </w:r>
      <w:r w:rsidRPr="004C393C">
        <w:rPr>
          <w:rFonts w:hint="eastAsia"/>
          <w:bCs/>
          <w:sz w:val="28"/>
          <w:szCs w:val="28"/>
        </w:rPr>
        <w:t>±</w:t>
      </w:r>
      <w:r w:rsidR="00E850CC">
        <w:rPr>
          <w:bCs/>
          <w:sz w:val="28"/>
          <w:szCs w:val="28"/>
        </w:rPr>
        <w:t xml:space="preserve"> </w:t>
      </w:r>
      <w:r w:rsidRPr="004C393C">
        <w:rPr>
          <w:bCs/>
          <w:sz w:val="28"/>
          <w:szCs w:val="28"/>
        </w:rPr>
        <w:t>1</w:t>
      </w:r>
      <w:r w:rsidR="00E850CC">
        <w:rPr>
          <w:bCs/>
          <w:sz w:val="28"/>
          <w:szCs w:val="28"/>
        </w:rPr>
        <w:t xml:space="preserve"> </w:t>
      </w:r>
      <w:r w:rsidRPr="004C393C">
        <w:rPr>
          <w:bCs/>
          <w:sz w:val="28"/>
          <w:szCs w:val="28"/>
        </w:rPr>
        <w:t>kg</w:t>
      </w:r>
      <w:r>
        <w:rPr>
          <w:rFonts w:ascii="宋体" w:hAnsi="宋体" w:hint="eastAsia"/>
          <w:bCs/>
          <w:sz w:val="28"/>
          <w:szCs w:val="28"/>
        </w:rPr>
        <w:t>时进行饲喂，既可以</w:t>
      </w:r>
      <w:r w:rsidR="00317C82">
        <w:rPr>
          <w:rFonts w:ascii="宋体" w:hAnsi="宋体" w:hint="eastAsia"/>
          <w:bCs/>
          <w:sz w:val="28"/>
          <w:szCs w:val="28"/>
        </w:rPr>
        <w:t>显著</w:t>
      </w:r>
      <w:r>
        <w:rPr>
          <w:rFonts w:ascii="宋体" w:hAnsi="宋体" w:hint="eastAsia"/>
          <w:bCs/>
          <w:sz w:val="28"/>
          <w:szCs w:val="28"/>
        </w:rPr>
        <w:t>增加</w:t>
      </w:r>
      <w:proofErr w:type="gramStart"/>
      <w:r>
        <w:rPr>
          <w:rFonts w:ascii="宋体" w:hAnsi="宋体" w:hint="eastAsia"/>
          <w:bCs/>
          <w:sz w:val="28"/>
          <w:szCs w:val="28"/>
        </w:rPr>
        <w:t>沙子岭猪体重</w:t>
      </w:r>
      <w:proofErr w:type="gramEnd"/>
      <w:r>
        <w:rPr>
          <w:rFonts w:ascii="宋体" w:hAnsi="宋体" w:hint="eastAsia"/>
          <w:bCs/>
          <w:sz w:val="28"/>
          <w:szCs w:val="28"/>
        </w:rPr>
        <w:t>，又能够增加瘦肉率，这种效果是基于本申请饲料所有组分才能够实现的，</w:t>
      </w:r>
      <w:r w:rsidRPr="004C393C">
        <w:rPr>
          <w:rFonts w:ascii="宋体" w:hAnsi="宋体" w:hint="eastAsia"/>
          <w:sz w:val="28"/>
          <w:u w:val="single"/>
        </w:rPr>
        <w:t>对比文件</w:t>
      </w:r>
      <w:r w:rsidRPr="004C393C">
        <w:rPr>
          <w:rFonts w:ascii="宋体" w:hAnsi="宋体"/>
          <w:sz w:val="28"/>
          <w:u w:val="single"/>
        </w:rPr>
        <w:t>1</w:t>
      </w:r>
      <w:r w:rsidR="0076576F">
        <w:rPr>
          <w:rFonts w:ascii="宋体" w:hAnsi="宋体" w:hint="eastAsia"/>
          <w:sz w:val="28"/>
          <w:u w:val="single"/>
        </w:rPr>
        <w:t>无法实现在提高瘦肉率的同时实现</w:t>
      </w:r>
      <w:r w:rsidR="00317C82">
        <w:rPr>
          <w:rFonts w:ascii="宋体" w:hAnsi="宋体" w:hint="eastAsia"/>
          <w:sz w:val="28"/>
          <w:u w:val="single"/>
        </w:rPr>
        <w:t>显著</w:t>
      </w:r>
      <w:r w:rsidR="0076576F">
        <w:rPr>
          <w:rFonts w:ascii="宋体" w:hAnsi="宋体" w:hint="eastAsia"/>
          <w:sz w:val="28"/>
          <w:u w:val="single"/>
        </w:rPr>
        <w:t>增重，也</w:t>
      </w:r>
      <w:r w:rsidRPr="004C393C">
        <w:rPr>
          <w:rFonts w:ascii="宋体" w:hAnsi="宋体"/>
          <w:sz w:val="28"/>
          <w:u w:val="single"/>
        </w:rPr>
        <w:t>未给出本申请相关技术启示，</w:t>
      </w:r>
      <w:r>
        <w:rPr>
          <w:rFonts w:ascii="宋体" w:hAnsi="宋体" w:hint="eastAsia"/>
          <w:bCs/>
          <w:sz w:val="28"/>
          <w:szCs w:val="28"/>
        </w:rPr>
        <w:t>也无法在对比文件的基础上优选得到本申请的技术方案。</w:t>
      </w:r>
    </w:p>
    <w:p w14:paraId="3D394CC8" w14:textId="77777777" w:rsidR="00BF6B8D" w:rsidRDefault="008739ED">
      <w:pPr>
        <w:tabs>
          <w:tab w:val="left" w:pos="720"/>
        </w:tabs>
        <w:spacing w:line="360" w:lineRule="auto"/>
        <w:ind w:firstLineChars="192" w:firstLine="538"/>
        <w:rPr>
          <w:bCs/>
          <w:sz w:val="28"/>
          <w:szCs w:val="28"/>
        </w:rPr>
      </w:pPr>
      <w:r>
        <w:rPr>
          <w:rFonts w:hint="eastAsia"/>
          <w:bCs/>
          <w:sz w:val="28"/>
          <w:szCs w:val="28"/>
        </w:rPr>
        <w:t>综上，申请人认为，本申请修改后的权利要求</w:t>
      </w:r>
      <w:r>
        <w:rPr>
          <w:rFonts w:hint="eastAsia"/>
          <w:bCs/>
          <w:sz w:val="28"/>
          <w:szCs w:val="28"/>
        </w:rPr>
        <w:t>1</w:t>
      </w:r>
      <w:r>
        <w:rPr>
          <w:rFonts w:hint="eastAsia"/>
          <w:bCs/>
          <w:sz w:val="28"/>
          <w:szCs w:val="28"/>
        </w:rPr>
        <w:t>所请求保护的技术方案对本领域的技术人员来说是非显而易见的，具有突出的实质性特点。</w:t>
      </w:r>
    </w:p>
    <w:p w14:paraId="5A436102" w14:textId="77777777" w:rsidR="00BF6B8D" w:rsidRDefault="008739ED">
      <w:pPr>
        <w:tabs>
          <w:tab w:val="left" w:pos="720"/>
        </w:tabs>
        <w:spacing w:line="360" w:lineRule="auto"/>
        <w:ind w:firstLineChars="192" w:firstLine="538"/>
        <w:rPr>
          <w:bCs/>
          <w:sz w:val="28"/>
          <w:szCs w:val="28"/>
        </w:rPr>
      </w:pPr>
      <w:r>
        <w:rPr>
          <w:rFonts w:hint="eastAsia"/>
          <w:bCs/>
          <w:sz w:val="28"/>
          <w:szCs w:val="28"/>
        </w:rPr>
        <w:t>4</w:t>
      </w:r>
      <w:r>
        <w:rPr>
          <w:rFonts w:hint="eastAsia"/>
          <w:bCs/>
          <w:sz w:val="28"/>
          <w:szCs w:val="28"/>
        </w:rPr>
        <w:t>．修改后的权利要求</w:t>
      </w:r>
      <w:r>
        <w:rPr>
          <w:rFonts w:hint="eastAsia"/>
          <w:bCs/>
          <w:sz w:val="28"/>
          <w:szCs w:val="28"/>
        </w:rPr>
        <w:t>1</w:t>
      </w:r>
      <w:r>
        <w:rPr>
          <w:rFonts w:hint="eastAsia"/>
          <w:bCs/>
          <w:sz w:val="28"/>
          <w:szCs w:val="28"/>
        </w:rPr>
        <w:t>具有显著的进步：</w:t>
      </w:r>
    </w:p>
    <w:p w14:paraId="65ED6716" w14:textId="77777777" w:rsidR="00BF6B8D" w:rsidRDefault="008739ED">
      <w:pPr>
        <w:tabs>
          <w:tab w:val="left" w:pos="720"/>
        </w:tabs>
        <w:spacing w:line="360" w:lineRule="auto"/>
        <w:ind w:firstLineChars="192" w:firstLine="538"/>
        <w:rPr>
          <w:bCs/>
          <w:sz w:val="28"/>
          <w:szCs w:val="28"/>
        </w:rPr>
      </w:pPr>
      <w:r>
        <w:rPr>
          <w:rFonts w:hint="eastAsia"/>
          <w:bCs/>
          <w:sz w:val="28"/>
          <w:szCs w:val="28"/>
        </w:rPr>
        <w:lastRenderedPageBreak/>
        <w:t>与对比文件</w:t>
      </w:r>
      <w:r>
        <w:rPr>
          <w:rFonts w:hint="eastAsia"/>
          <w:bCs/>
          <w:sz w:val="28"/>
          <w:szCs w:val="28"/>
        </w:rPr>
        <w:t>1</w:t>
      </w:r>
      <w:r>
        <w:rPr>
          <w:rFonts w:hint="eastAsia"/>
          <w:bCs/>
          <w:sz w:val="28"/>
          <w:szCs w:val="28"/>
        </w:rPr>
        <w:t>相比，修改后的权利要求</w:t>
      </w:r>
      <w:r>
        <w:rPr>
          <w:rFonts w:hint="eastAsia"/>
          <w:bCs/>
          <w:sz w:val="28"/>
          <w:szCs w:val="28"/>
        </w:rPr>
        <w:t>1</w:t>
      </w:r>
      <w:r>
        <w:rPr>
          <w:rFonts w:hint="eastAsia"/>
          <w:bCs/>
          <w:sz w:val="28"/>
          <w:szCs w:val="28"/>
        </w:rPr>
        <w:t>能够达到的有益效果是：</w:t>
      </w:r>
    </w:p>
    <w:p w14:paraId="2B7B1239" w14:textId="5FE3C2AD" w:rsidR="004A2DE5" w:rsidRPr="007C6AB8" w:rsidRDefault="005E2936">
      <w:pPr>
        <w:spacing w:line="360" w:lineRule="auto"/>
        <w:ind w:firstLine="480"/>
        <w:rPr>
          <w:rFonts w:ascii="宋体" w:hAnsi="宋体" w:cs="宋体"/>
          <w:color w:val="000000"/>
          <w:sz w:val="28"/>
          <w:szCs w:val="28"/>
          <w:u w:val="single"/>
        </w:rPr>
      </w:pPr>
      <w:r w:rsidRPr="007C6AB8">
        <w:rPr>
          <w:rFonts w:ascii="宋体" w:hAnsi="宋体" w:cs="宋体" w:hint="eastAsia"/>
          <w:color w:val="000000"/>
          <w:sz w:val="28"/>
          <w:szCs w:val="28"/>
          <w:u w:val="single"/>
        </w:rPr>
        <w:t>从对比文件1的记载可知，对比文件1的</w:t>
      </w:r>
      <w:r w:rsidR="004A2DE5" w:rsidRPr="007C6AB8">
        <w:rPr>
          <w:rFonts w:ascii="宋体" w:hAnsi="宋体" w:cs="宋体" w:hint="eastAsia"/>
          <w:color w:val="000000"/>
          <w:sz w:val="28"/>
          <w:szCs w:val="28"/>
          <w:u w:val="single"/>
        </w:rPr>
        <w:t>谷氨酸</w:t>
      </w:r>
      <w:proofErr w:type="gramStart"/>
      <w:r w:rsidR="004A2DE5" w:rsidRPr="007C6AB8">
        <w:rPr>
          <w:rFonts w:ascii="宋体" w:hAnsi="宋体" w:cs="宋体" w:hint="eastAsia"/>
          <w:color w:val="000000"/>
          <w:sz w:val="28"/>
          <w:szCs w:val="28"/>
          <w:u w:val="single"/>
        </w:rPr>
        <w:t>组初重</w:t>
      </w:r>
      <w:proofErr w:type="gramEnd"/>
      <w:r w:rsidR="004A2DE5" w:rsidRPr="007C6AB8">
        <w:rPr>
          <w:rFonts w:ascii="宋体" w:hAnsi="宋体" w:cs="宋体" w:hint="eastAsia"/>
          <w:color w:val="000000"/>
          <w:sz w:val="28"/>
          <w:szCs w:val="28"/>
          <w:u w:val="single"/>
        </w:rPr>
        <w:t>为</w:t>
      </w:r>
      <w:r w:rsidR="004A2DE5" w:rsidRPr="007C6AB8">
        <w:rPr>
          <w:rFonts w:ascii="宋体" w:hAnsi="宋体"/>
          <w:color w:val="000000"/>
          <w:sz w:val="28"/>
          <w:szCs w:val="28"/>
          <w:u w:val="single"/>
        </w:rPr>
        <w:t>77．15±3．42</w:t>
      </w:r>
      <w:r w:rsidR="004A2DE5" w:rsidRPr="007C6AB8">
        <w:rPr>
          <w:rFonts w:ascii="宋体" w:hAnsi="宋体" w:cs="宋体" w:hint="eastAsia"/>
          <w:color w:val="000000"/>
          <w:sz w:val="28"/>
          <w:szCs w:val="28"/>
          <w:u w:val="single"/>
        </w:rPr>
        <w:t>，</w:t>
      </w:r>
      <w:proofErr w:type="gramStart"/>
      <w:r w:rsidR="004A2DE5" w:rsidRPr="007C6AB8">
        <w:rPr>
          <w:rFonts w:ascii="宋体" w:hAnsi="宋体" w:cs="宋体" w:hint="eastAsia"/>
          <w:color w:val="000000"/>
          <w:sz w:val="28"/>
          <w:szCs w:val="28"/>
          <w:u w:val="single"/>
        </w:rPr>
        <w:t>末重为</w:t>
      </w:r>
      <w:proofErr w:type="gramEnd"/>
      <w:r w:rsidR="004A2DE5" w:rsidRPr="007C6AB8">
        <w:rPr>
          <w:rFonts w:ascii="宋体" w:hAnsi="宋体"/>
          <w:color w:val="000000"/>
          <w:sz w:val="28"/>
          <w:szCs w:val="28"/>
          <w:u w:val="single"/>
        </w:rPr>
        <w:t>111．66±3．18</w:t>
      </w:r>
      <w:r w:rsidR="004A2DE5" w:rsidRPr="007C6AB8">
        <w:rPr>
          <w:rFonts w:ascii="宋体" w:hAnsi="宋体" w:cs="宋体" w:hint="eastAsia"/>
          <w:color w:val="000000"/>
          <w:sz w:val="28"/>
          <w:szCs w:val="28"/>
          <w:u w:val="single"/>
        </w:rPr>
        <w:t>，对照</w:t>
      </w:r>
      <w:proofErr w:type="gramStart"/>
      <w:r w:rsidR="004A2DE5" w:rsidRPr="007C6AB8">
        <w:rPr>
          <w:rFonts w:ascii="宋体" w:hAnsi="宋体" w:cs="宋体" w:hint="eastAsia"/>
          <w:color w:val="000000"/>
          <w:sz w:val="28"/>
          <w:szCs w:val="28"/>
          <w:u w:val="single"/>
        </w:rPr>
        <w:t>组</w:t>
      </w:r>
      <w:r w:rsidR="007C6AB8" w:rsidRPr="007C6AB8">
        <w:rPr>
          <w:rFonts w:ascii="宋体" w:hAnsi="宋体" w:cs="宋体" w:hint="eastAsia"/>
          <w:color w:val="000000"/>
          <w:sz w:val="28"/>
          <w:szCs w:val="28"/>
          <w:u w:val="single"/>
        </w:rPr>
        <w:t>初重</w:t>
      </w:r>
      <w:proofErr w:type="gramEnd"/>
      <w:r w:rsidR="007C6AB8" w:rsidRPr="007C6AB8">
        <w:rPr>
          <w:rFonts w:ascii="宋体" w:hAnsi="宋体" w:cs="宋体" w:hint="eastAsia"/>
          <w:color w:val="000000"/>
          <w:sz w:val="28"/>
          <w:szCs w:val="28"/>
          <w:u w:val="single"/>
        </w:rPr>
        <w:t>为</w:t>
      </w:r>
      <w:r w:rsidR="007C6AB8" w:rsidRPr="007C6AB8">
        <w:rPr>
          <w:rFonts w:ascii="宋体" w:hAnsi="宋体"/>
          <w:color w:val="000000"/>
          <w:sz w:val="28"/>
          <w:szCs w:val="28"/>
          <w:u w:val="single"/>
        </w:rPr>
        <w:t>77．04±3．71</w:t>
      </w:r>
      <w:r w:rsidR="004A2DE5" w:rsidRPr="007C6AB8">
        <w:rPr>
          <w:rFonts w:ascii="宋体" w:hAnsi="宋体" w:cs="宋体" w:hint="eastAsia"/>
          <w:color w:val="000000"/>
          <w:sz w:val="28"/>
          <w:szCs w:val="28"/>
          <w:u w:val="single"/>
        </w:rPr>
        <w:t>，</w:t>
      </w:r>
      <w:proofErr w:type="gramStart"/>
      <w:r w:rsidR="007C6AB8" w:rsidRPr="007C6AB8">
        <w:rPr>
          <w:rFonts w:ascii="宋体" w:hAnsi="宋体" w:cs="宋体" w:hint="eastAsia"/>
          <w:color w:val="000000"/>
          <w:sz w:val="28"/>
          <w:szCs w:val="28"/>
          <w:u w:val="single"/>
        </w:rPr>
        <w:t>末重为</w:t>
      </w:r>
      <w:proofErr w:type="gramEnd"/>
      <w:r w:rsidR="007C6AB8" w:rsidRPr="007C6AB8">
        <w:rPr>
          <w:rFonts w:ascii="宋体" w:hAnsi="宋体"/>
          <w:color w:val="000000"/>
          <w:sz w:val="28"/>
          <w:szCs w:val="28"/>
          <w:u w:val="single"/>
        </w:rPr>
        <w:t>120．24±3．03</w:t>
      </w:r>
      <w:r w:rsidR="007C6AB8" w:rsidRPr="007C6AB8">
        <w:rPr>
          <w:rFonts w:ascii="宋体" w:hAnsi="宋体" w:cs="宋体" w:hint="eastAsia"/>
          <w:color w:val="000000"/>
          <w:sz w:val="28"/>
          <w:szCs w:val="28"/>
          <w:u w:val="single"/>
        </w:rPr>
        <w:t>，</w:t>
      </w:r>
      <w:r w:rsidR="007C6AB8">
        <w:rPr>
          <w:rFonts w:ascii="宋体" w:hAnsi="宋体" w:cs="宋体" w:hint="eastAsia"/>
          <w:color w:val="000000"/>
          <w:sz w:val="28"/>
          <w:szCs w:val="28"/>
          <w:u w:val="single"/>
        </w:rPr>
        <w:t>即</w:t>
      </w:r>
      <w:r w:rsidR="007C6AB8" w:rsidRPr="007C6AB8">
        <w:rPr>
          <w:rFonts w:ascii="宋体" w:hAnsi="宋体" w:cs="宋体" w:hint="eastAsia"/>
          <w:color w:val="000000"/>
          <w:sz w:val="28"/>
          <w:szCs w:val="28"/>
          <w:u w:val="single"/>
        </w:rPr>
        <w:t>对比文件1在增加谷氨酸后在增重方面大幅下降。</w:t>
      </w:r>
    </w:p>
    <w:p w14:paraId="5F989D45" w14:textId="0A55B180" w:rsidR="00BF6B8D" w:rsidRDefault="005E2936">
      <w:pPr>
        <w:spacing w:line="360" w:lineRule="auto"/>
        <w:ind w:firstLine="480"/>
        <w:rPr>
          <w:bCs/>
          <w:sz w:val="28"/>
          <w:szCs w:val="28"/>
        </w:rPr>
      </w:pPr>
      <w:r>
        <w:rPr>
          <w:rFonts w:ascii="宋体" w:hAnsi="宋体" w:cs="宋体" w:hint="eastAsia"/>
          <w:color w:val="000000"/>
          <w:sz w:val="28"/>
          <w:szCs w:val="28"/>
        </w:rPr>
        <w:t>而</w:t>
      </w:r>
      <w:r w:rsidR="008739ED">
        <w:rPr>
          <w:rFonts w:ascii="宋体" w:hAnsi="宋体" w:cs="宋体" w:hint="eastAsia"/>
          <w:color w:val="000000"/>
          <w:sz w:val="28"/>
          <w:szCs w:val="28"/>
        </w:rPr>
        <w:t>采用本申请所述特定的</w:t>
      </w:r>
      <w:r w:rsidR="008739ED">
        <w:rPr>
          <w:rFonts w:hAnsi="宋体"/>
          <w:bCs/>
          <w:sz w:val="28"/>
          <w:szCs w:val="28"/>
        </w:rPr>
        <w:t>饲料原料</w:t>
      </w:r>
      <w:r w:rsidR="008739ED">
        <w:rPr>
          <w:rFonts w:hAnsi="宋体" w:hint="eastAsia"/>
          <w:bCs/>
          <w:sz w:val="28"/>
          <w:szCs w:val="28"/>
        </w:rPr>
        <w:t>、预混料和谷氨</w:t>
      </w:r>
      <w:r w:rsidR="008739ED">
        <w:rPr>
          <w:rFonts w:ascii="宋体" w:hAnsi="宋体" w:hint="eastAsia"/>
          <w:bCs/>
          <w:sz w:val="28"/>
          <w:szCs w:val="28"/>
        </w:rPr>
        <w:t>酸/谷氨酸盐，按照特定的</w:t>
      </w:r>
      <w:r w:rsidR="008739ED">
        <w:rPr>
          <w:rFonts w:hAnsi="宋体" w:hint="eastAsia"/>
          <w:bCs/>
          <w:sz w:val="28"/>
          <w:szCs w:val="28"/>
        </w:rPr>
        <w:t>比例进行混合，并在</w:t>
      </w:r>
      <w:proofErr w:type="gramStart"/>
      <w:r w:rsidR="008739ED">
        <w:rPr>
          <w:rFonts w:hAnsi="宋体" w:hint="eastAsia"/>
          <w:bCs/>
          <w:sz w:val="28"/>
          <w:szCs w:val="28"/>
        </w:rPr>
        <w:t>沙子岭猪体重</w:t>
      </w:r>
      <w:proofErr w:type="gramEnd"/>
      <w:r w:rsidR="008739ED">
        <w:rPr>
          <w:rFonts w:hAnsi="宋体" w:hint="eastAsia"/>
          <w:bCs/>
          <w:sz w:val="28"/>
          <w:szCs w:val="28"/>
        </w:rPr>
        <w:t>为</w:t>
      </w:r>
      <w:r w:rsidR="008739ED" w:rsidRPr="004C393C">
        <w:rPr>
          <w:bCs/>
          <w:sz w:val="28"/>
          <w:szCs w:val="28"/>
        </w:rPr>
        <w:t>30</w:t>
      </w:r>
      <w:r w:rsidR="002E27BA">
        <w:rPr>
          <w:bCs/>
          <w:sz w:val="28"/>
          <w:szCs w:val="28"/>
        </w:rPr>
        <w:t xml:space="preserve"> </w:t>
      </w:r>
      <w:r w:rsidR="008739ED" w:rsidRPr="004C393C">
        <w:rPr>
          <w:rFonts w:hint="eastAsia"/>
          <w:bCs/>
          <w:sz w:val="28"/>
          <w:szCs w:val="28"/>
        </w:rPr>
        <w:t>±</w:t>
      </w:r>
      <w:r w:rsidR="002E27BA">
        <w:rPr>
          <w:bCs/>
          <w:sz w:val="28"/>
          <w:szCs w:val="28"/>
        </w:rPr>
        <w:t xml:space="preserve"> </w:t>
      </w:r>
      <w:r w:rsidR="008739ED" w:rsidRPr="004C393C">
        <w:rPr>
          <w:bCs/>
          <w:sz w:val="28"/>
          <w:szCs w:val="28"/>
        </w:rPr>
        <w:t>1</w:t>
      </w:r>
      <w:r w:rsidR="002E27BA">
        <w:rPr>
          <w:bCs/>
          <w:sz w:val="28"/>
          <w:szCs w:val="28"/>
        </w:rPr>
        <w:t xml:space="preserve"> </w:t>
      </w:r>
      <w:r w:rsidR="008739ED" w:rsidRPr="004C393C">
        <w:rPr>
          <w:bCs/>
          <w:sz w:val="28"/>
          <w:szCs w:val="28"/>
        </w:rPr>
        <w:t>kg</w:t>
      </w:r>
      <w:r w:rsidR="008739ED">
        <w:rPr>
          <w:rFonts w:hAnsi="宋体" w:hint="eastAsia"/>
          <w:bCs/>
          <w:sz w:val="28"/>
          <w:szCs w:val="28"/>
        </w:rPr>
        <w:t>时进行饲喂，不仅可以</w:t>
      </w:r>
      <w:r w:rsidR="002E27BA" w:rsidRPr="005E2936">
        <w:rPr>
          <w:rFonts w:hAnsi="宋体" w:hint="eastAsia"/>
          <w:bCs/>
          <w:sz w:val="28"/>
          <w:szCs w:val="28"/>
          <w:u w:val="single"/>
        </w:rPr>
        <w:t>显著</w:t>
      </w:r>
      <w:r w:rsidR="002E27BA">
        <w:rPr>
          <w:rFonts w:hAnsi="宋体" w:hint="eastAsia"/>
          <w:bCs/>
          <w:sz w:val="28"/>
          <w:szCs w:val="28"/>
        </w:rPr>
        <w:t>增加其体重</w:t>
      </w:r>
      <w:r w:rsidR="008739ED">
        <w:rPr>
          <w:rFonts w:hAnsi="宋体" w:hint="eastAsia"/>
          <w:bCs/>
          <w:sz w:val="28"/>
          <w:szCs w:val="28"/>
        </w:rPr>
        <w:t>，还可</w:t>
      </w:r>
      <w:r w:rsidR="002E27BA" w:rsidRPr="005E2936">
        <w:rPr>
          <w:rFonts w:hAnsi="宋体" w:hint="eastAsia"/>
          <w:bCs/>
          <w:sz w:val="28"/>
          <w:szCs w:val="28"/>
          <w:u w:val="single"/>
        </w:rPr>
        <w:t>显著</w:t>
      </w:r>
      <w:r w:rsidR="008739ED">
        <w:rPr>
          <w:rFonts w:hAnsi="宋体" w:hint="eastAsia"/>
          <w:bCs/>
          <w:sz w:val="28"/>
          <w:szCs w:val="28"/>
        </w:rPr>
        <w:t>增加瘦肉率</w:t>
      </w:r>
      <w:r w:rsidR="007C6AB8">
        <w:rPr>
          <w:rFonts w:hAnsi="宋体" w:hint="eastAsia"/>
          <w:bCs/>
          <w:sz w:val="28"/>
          <w:szCs w:val="28"/>
        </w:rPr>
        <w:t>、</w:t>
      </w:r>
      <w:r w:rsidR="008739ED">
        <w:rPr>
          <w:rFonts w:hAnsi="宋体" w:hint="eastAsia"/>
          <w:bCs/>
          <w:sz w:val="28"/>
          <w:szCs w:val="28"/>
        </w:rPr>
        <w:t>降低</w:t>
      </w:r>
      <w:proofErr w:type="gramStart"/>
      <w:r w:rsidR="008739ED">
        <w:rPr>
          <w:rFonts w:hAnsi="宋体" w:hint="eastAsia"/>
          <w:bCs/>
          <w:sz w:val="28"/>
          <w:szCs w:val="28"/>
        </w:rPr>
        <w:t>背膘厚</w:t>
      </w:r>
      <w:r w:rsidR="002E27BA">
        <w:rPr>
          <w:rFonts w:hAnsi="宋体" w:hint="eastAsia"/>
          <w:bCs/>
          <w:sz w:val="28"/>
          <w:szCs w:val="28"/>
        </w:rPr>
        <w:t>和</w:t>
      </w:r>
      <w:proofErr w:type="gramEnd"/>
      <w:r w:rsidR="008739ED">
        <w:rPr>
          <w:rFonts w:hAnsi="宋体" w:hint="eastAsia"/>
          <w:bCs/>
          <w:sz w:val="28"/>
          <w:szCs w:val="28"/>
        </w:rPr>
        <w:t>脂肪率，对比文件</w:t>
      </w:r>
      <w:r w:rsidR="008739ED">
        <w:rPr>
          <w:rFonts w:hAnsi="宋体" w:hint="eastAsia"/>
          <w:bCs/>
          <w:sz w:val="28"/>
          <w:szCs w:val="28"/>
        </w:rPr>
        <w:t>1</w:t>
      </w:r>
      <w:r w:rsidR="008739ED">
        <w:rPr>
          <w:rFonts w:hAnsi="宋体" w:hint="eastAsia"/>
          <w:bCs/>
          <w:sz w:val="28"/>
          <w:szCs w:val="28"/>
        </w:rPr>
        <w:t>无法在有效增重的同时</w:t>
      </w:r>
      <w:r w:rsidR="00544FB6" w:rsidRPr="00544FB6">
        <w:rPr>
          <w:rFonts w:hAnsi="宋体" w:hint="eastAsia"/>
          <w:bCs/>
          <w:sz w:val="28"/>
          <w:szCs w:val="28"/>
          <w:u w:val="single"/>
        </w:rPr>
        <w:t>显著</w:t>
      </w:r>
      <w:r w:rsidR="008739ED">
        <w:rPr>
          <w:rFonts w:hAnsi="宋体" w:hint="eastAsia"/>
          <w:bCs/>
          <w:sz w:val="28"/>
          <w:szCs w:val="28"/>
        </w:rPr>
        <w:t>提高瘦肉率。</w:t>
      </w:r>
    </w:p>
    <w:p w14:paraId="7CD63794" w14:textId="77777777" w:rsidR="00BF6B8D" w:rsidRDefault="008739ED">
      <w:pPr>
        <w:ind w:firstLine="560"/>
        <w:rPr>
          <w:bCs/>
          <w:sz w:val="28"/>
          <w:szCs w:val="28"/>
        </w:rPr>
      </w:pPr>
      <w:r>
        <w:rPr>
          <w:rFonts w:hint="eastAsia"/>
          <w:bCs/>
          <w:sz w:val="28"/>
          <w:szCs w:val="28"/>
        </w:rPr>
        <w:t>因此，修改后的权利要求</w:t>
      </w:r>
      <w:r>
        <w:rPr>
          <w:rFonts w:hint="eastAsia"/>
          <w:bCs/>
          <w:sz w:val="28"/>
          <w:szCs w:val="28"/>
        </w:rPr>
        <w:t>1</w:t>
      </w:r>
      <w:r>
        <w:rPr>
          <w:rFonts w:hint="eastAsia"/>
          <w:bCs/>
          <w:sz w:val="28"/>
          <w:szCs w:val="28"/>
        </w:rPr>
        <w:t>与对比文件</w:t>
      </w:r>
      <w:r>
        <w:rPr>
          <w:rFonts w:hint="eastAsia"/>
          <w:bCs/>
          <w:sz w:val="28"/>
          <w:szCs w:val="28"/>
        </w:rPr>
        <w:t>1</w:t>
      </w:r>
      <w:r>
        <w:rPr>
          <w:rFonts w:hint="eastAsia"/>
          <w:bCs/>
          <w:sz w:val="28"/>
          <w:szCs w:val="28"/>
        </w:rPr>
        <w:t>相比，具有显著的进步。</w:t>
      </w:r>
    </w:p>
    <w:p w14:paraId="411F2EF6" w14:textId="77777777" w:rsidR="00BF6B8D" w:rsidRDefault="008739ED">
      <w:pPr>
        <w:ind w:firstLine="560"/>
        <w:rPr>
          <w:bCs/>
          <w:sz w:val="28"/>
          <w:szCs w:val="28"/>
        </w:rPr>
      </w:pPr>
      <w:r>
        <w:rPr>
          <w:rFonts w:hint="eastAsia"/>
          <w:bCs/>
          <w:sz w:val="28"/>
          <w:szCs w:val="28"/>
        </w:rPr>
        <w:t>综上所述，修改后的权利要求</w:t>
      </w:r>
      <w:r>
        <w:rPr>
          <w:rFonts w:hint="eastAsia"/>
          <w:bCs/>
          <w:sz w:val="28"/>
          <w:szCs w:val="28"/>
        </w:rPr>
        <w:t>1</w:t>
      </w:r>
      <w:r>
        <w:rPr>
          <w:rFonts w:hint="eastAsia"/>
          <w:bCs/>
          <w:sz w:val="28"/>
          <w:szCs w:val="28"/>
        </w:rPr>
        <w:t>所要求保护的技术方案具有突出的实质性特点和显著的进步，因此具备专利法第</w:t>
      </w:r>
      <w:r>
        <w:rPr>
          <w:rFonts w:hint="eastAsia"/>
          <w:bCs/>
          <w:sz w:val="28"/>
          <w:szCs w:val="28"/>
        </w:rPr>
        <w:t>22</w:t>
      </w:r>
      <w:r>
        <w:rPr>
          <w:rFonts w:hint="eastAsia"/>
          <w:bCs/>
          <w:sz w:val="28"/>
          <w:szCs w:val="28"/>
        </w:rPr>
        <w:t>条第</w:t>
      </w:r>
      <w:r>
        <w:rPr>
          <w:rFonts w:hint="eastAsia"/>
          <w:bCs/>
          <w:sz w:val="28"/>
          <w:szCs w:val="28"/>
        </w:rPr>
        <w:t>3</w:t>
      </w:r>
      <w:r>
        <w:rPr>
          <w:rFonts w:hint="eastAsia"/>
          <w:bCs/>
          <w:sz w:val="28"/>
          <w:szCs w:val="28"/>
        </w:rPr>
        <w:t>款规定的创造性。</w:t>
      </w:r>
    </w:p>
    <w:p w14:paraId="6459797E" w14:textId="7CF966AE" w:rsidR="00BF6B8D" w:rsidRDefault="008739ED">
      <w:pPr>
        <w:tabs>
          <w:tab w:val="left" w:pos="720"/>
        </w:tabs>
        <w:spacing w:line="360" w:lineRule="auto"/>
        <w:ind w:firstLineChars="192" w:firstLine="538"/>
        <w:rPr>
          <w:sz w:val="28"/>
          <w:szCs w:val="28"/>
        </w:rPr>
      </w:pPr>
      <w:r>
        <w:rPr>
          <w:rFonts w:hint="eastAsia"/>
          <w:bCs/>
          <w:sz w:val="28"/>
          <w:szCs w:val="28"/>
        </w:rPr>
        <w:t>2</w:t>
      </w:r>
      <w:r>
        <w:rPr>
          <w:rFonts w:hint="eastAsia"/>
          <w:bCs/>
          <w:sz w:val="28"/>
          <w:szCs w:val="28"/>
        </w:rPr>
        <w:t>）</w:t>
      </w:r>
      <w:r>
        <w:rPr>
          <w:b/>
          <w:sz w:val="28"/>
          <w:szCs w:val="28"/>
          <w:u w:val="single"/>
        </w:rPr>
        <w:t>关于权利要求</w:t>
      </w:r>
      <w:r>
        <w:rPr>
          <w:rFonts w:hint="eastAsia"/>
          <w:b/>
          <w:sz w:val="28"/>
          <w:szCs w:val="28"/>
          <w:u w:val="single"/>
        </w:rPr>
        <w:t>2</w:t>
      </w:r>
      <w:r w:rsidR="007B42C3">
        <w:rPr>
          <w:rFonts w:hint="eastAsia"/>
          <w:sz w:val="28"/>
          <w:szCs w:val="28"/>
        </w:rPr>
        <w:t>~</w:t>
      </w:r>
      <w:r w:rsidR="00657C82">
        <w:rPr>
          <w:b/>
          <w:sz w:val="28"/>
          <w:szCs w:val="28"/>
          <w:u w:val="single"/>
        </w:rPr>
        <w:t>5</w:t>
      </w:r>
      <w:r>
        <w:rPr>
          <w:b/>
          <w:sz w:val="28"/>
          <w:szCs w:val="28"/>
          <w:u w:val="single"/>
        </w:rPr>
        <w:t>的创造性</w:t>
      </w:r>
    </w:p>
    <w:p w14:paraId="5796C6B7" w14:textId="70B9E26E" w:rsidR="00BF6B8D" w:rsidRDefault="008739ED">
      <w:pPr>
        <w:tabs>
          <w:tab w:val="left" w:pos="720"/>
        </w:tabs>
        <w:spacing w:line="360" w:lineRule="auto"/>
        <w:ind w:firstLineChars="200" w:firstLine="560"/>
        <w:rPr>
          <w:sz w:val="28"/>
          <w:szCs w:val="28"/>
        </w:rPr>
      </w:pPr>
      <w:r>
        <w:rPr>
          <w:rFonts w:hint="eastAsia"/>
          <w:sz w:val="28"/>
          <w:szCs w:val="28"/>
        </w:rPr>
        <w:t>权利要求</w:t>
      </w:r>
      <w:r>
        <w:rPr>
          <w:rFonts w:hint="eastAsia"/>
          <w:sz w:val="28"/>
          <w:szCs w:val="28"/>
        </w:rPr>
        <w:t>2~</w:t>
      </w:r>
      <w:r w:rsidR="00657C82">
        <w:rPr>
          <w:sz w:val="28"/>
          <w:szCs w:val="28"/>
        </w:rPr>
        <w:t>3</w:t>
      </w:r>
      <w:r>
        <w:rPr>
          <w:rFonts w:hint="eastAsia"/>
          <w:sz w:val="28"/>
          <w:szCs w:val="28"/>
        </w:rPr>
        <w:t>均直接引用了修改后的权利要求</w:t>
      </w:r>
      <w:r>
        <w:rPr>
          <w:rFonts w:hint="eastAsia"/>
          <w:sz w:val="28"/>
          <w:szCs w:val="28"/>
        </w:rPr>
        <w:t>1</w:t>
      </w:r>
      <w:r>
        <w:rPr>
          <w:rFonts w:hint="eastAsia"/>
          <w:sz w:val="28"/>
          <w:szCs w:val="28"/>
        </w:rPr>
        <w:t>，在权利要求</w:t>
      </w:r>
      <w:r>
        <w:rPr>
          <w:rFonts w:hint="eastAsia"/>
          <w:sz w:val="28"/>
          <w:szCs w:val="28"/>
        </w:rPr>
        <w:t>1</w:t>
      </w:r>
      <w:r>
        <w:rPr>
          <w:rFonts w:hint="eastAsia"/>
          <w:sz w:val="28"/>
          <w:szCs w:val="28"/>
        </w:rPr>
        <w:t>具备创造性的前提下，权利要求</w:t>
      </w:r>
      <w:r>
        <w:rPr>
          <w:rFonts w:hint="eastAsia"/>
          <w:sz w:val="28"/>
          <w:szCs w:val="28"/>
        </w:rPr>
        <w:t>2~</w:t>
      </w:r>
      <w:r w:rsidR="00657C82">
        <w:rPr>
          <w:sz w:val="28"/>
          <w:szCs w:val="28"/>
        </w:rPr>
        <w:t>3</w:t>
      </w:r>
      <w:r>
        <w:rPr>
          <w:rFonts w:hint="eastAsia"/>
          <w:sz w:val="28"/>
          <w:szCs w:val="28"/>
        </w:rPr>
        <w:t>也具备创造性。</w:t>
      </w:r>
    </w:p>
    <w:p w14:paraId="4E52428E" w14:textId="3E3AF12D"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t>权利要求</w:t>
      </w:r>
      <w:r w:rsidR="00657C82">
        <w:rPr>
          <w:rFonts w:hAnsi="宋体"/>
          <w:bCs/>
          <w:sz w:val="28"/>
          <w:szCs w:val="28"/>
        </w:rPr>
        <w:t>4</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的制备方法，是权利要求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的制备方法，由于权利要求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具有创造性，因此权利要求</w:t>
      </w:r>
      <w:r w:rsidR="00657C82">
        <w:rPr>
          <w:rFonts w:hAnsi="宋体"/>
          <w:bCs/>
          <w:sz w:val="28"/>
          <w:szCs w:val="28"/>
        </w:rPr>
        <w:t>4</w:t>
      </w:r>
      <w:r>
        <w:rPr>
          <w:rFonts w:hAnsi="宋体" w:hint="eastAsia"/>
          <w:bCs/>
          <w:sz w:val="28"/>
          <w:szCs w:val="28"/>
        </w:rPr>
        <w:t>也具有创造性。</w:t>
      </w:r>
    </w:p>
    <w:p w14:paraId="44D026E4" w14:textId="00D7529D" w:rsidR="00BF6B8D" w:rsidRDefault="008739ED">
      <w:pPr>
        <w:tabs>
          <w:tab w:val="left" w:pos="720"/>
        </w:tabs>
        <w:spacing w:line="360" w:lineRule="auto"/>
        <w:ind w:firstLineChars="200" w:firstLine="560"/>
        <w:rPr>
          <w:rFonts w:hAnsi="宋体"/>
          <w:bCs/>
          <w:sz w:val="28"/>
          <w:szCs w:val="28"/>
        </w:rPr>
      </w:pPr>
      <w:r>
        <w:rPr>
          <w:rFonts w:hAnsi="宋体" w:hint="eastAsia"/>
          <w:bCs/>
          <w:sz w:val="28"/>
          <w:szCs w:val="28"/>
        </w:rPr>
        <w:lastRenderedPageBreak/>
        <w:t>权利要求</w:t>
      </w:r>
      <w:r w:rsidR="00657C82">
        <w:rPr>
          <w:rFonts w:hAnsi="宋体"/>
          <w:bCs/>
          <w:sz w:val="28"/>
          <w:szCs w:val="28"/>
        </w:rPr>
        <w:t>5</w:t>
      </w:r>
      <w:r>
        <w:rPr>
          <w:rFonts w:hAnsi="宋体" w:hint="eastAsia"/>
          <w:bCs/>
          <w:sz w:val="28"/>
          <w:szCs w:val="28"/>
        </w:rPr>
        <w:t>要求保护一种</w:t>
      </w:r>
      <w:r>
        <w:rPr>
          <w:rFonts w:ascii="宋体" w:hAnsi="宋体" w:hint="eastAsia"/>
          <w:sz w:val="28"/>
          <w:szCs w:val="28"/>
        </w:rPr>
        <w:t>改善</w:t>
      </w:r>
      <w:proofErr w:type="gramStart"/>
      <w:r>
        <w:rPr>
          <w:rFonts w:hAnsi="宋体" w:hint="eastAsia"/>
          <w:bCs/>
          <w:sz w:val="28"/>
          <w:szCs w:val="28"/>
        </w:rPr>
        <w:t>沙子岭猪胴体</w:t>
      </w:r>
      <w:proofErr w:type="gramEnd"/>
      <w:r>
        <w:rPr>
          <w:rFonts w:hAnsi="宋体" w:hint="eastAsia"/>
          <w:bCs/>
          <w:sz w:val="28"/>
          <w:szCs w:val="28"/>
        </w:rPr>
        <w:t>组成的谷氨</w:t>
      </w:r>
      <w:r>
        <w:rPr>
          <w:rFonts w:ascii="宋体" w:hAnsi="宋体" w:hint="eastAsia"/>
          <w:bCs/>
          <w:sz w:val="28"/>
          <w:szCs w:val="28"/>
        </w:rPr>
        <w:t>酸/谷氨酸盐</w:t>
      </w:r>
      <w:r>
        <w:rPr>
          <w:rFonts w:ascii="宋体" w:hAnsi="宋体" w:hint="eastAsia"/>
          <w:sz w:val="28"/>
          <w:szCs w:val="28"/>
        </w:rPr>
        <w:t>添加剂饲料</w:t>
      </w:r>
      <w:r>
        <w:rPr>
          <w:rFonts w:hAnsi="宋体" w:hint="eastAsia"/>
          <w:bCs/>
          <w:sz w:val="28"/>
          <w:szCs w:val="28"/>
        </w:rPr>
        <w:t>的使用方法，是基于权利要求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所述的</w:t>
      </w:r>
      <w:r>
        <w:rPr>
          <w:rFonts w:ascii="宋体" w:hAnsi="宋体" w:hint="eastAsia"/>
          <w:sz w:val="28"/>
          <w:szCs w:val="28"/>
        </w:rPr>
        <w:t>添加剂饲料</w:t>
      </w:r>
      <w:r>
        <w:rPr>
          <w:rFonts w:hAnsi="宋体" w:hint="eastAsia"/>
          <w:bCs/>
          <w:sz w:val="28"/>
          <w:szCs w:val="28"/>
        </w:rPr>
        <w:t>实现的，由于权利要求</w:t>
      </w:r>
      <w:r>
        <w:rPr>
          <w:rFonts w:hAnsi="宋体" w:hint="eastAsia"/>
          <w:bCs/>
          <w:sz w:val="28"/>
          <w:szCs w:val="28"/>
        </w:rPr>
        <w:t>1</w:t>
      </w:r>
      <w:r w:rsidR="00B11B1B">
        <w:rPr>
          <w:rFonts w:hAnsi="宋体"/>
          <w:bCs/>
          <w:sz w:val="28"/>
          <w:szCs w:val="28"/>
        </w:rPr>
        <w:t>~</w:t>
      </w:r>
      <w:r w:rsidR="00657C82">
        <w:rPr>
          <w:rFonts w:hAnsi="宋体"/>
          <w:bCs/>
          <w:sz w:val="28"/>
          <w:szCs w:val="28"/>
        </w:rPr>
        <w:t>3</w:t>
      </w:r>
      <w:r>
        <w:rPr>
          <w:rFonts w:hAnsi="宋体" w:hint="eastAsia"/>
          <w:bCs/>
          <w:sz w:val="28"/>
          <w:szCs w:val="28"/>
        </w:rPr>
        <w:t>具有创造性，因此权利要求</w:t>
      </w:r>
      <w:r w:rsidR="00657C82">
        <w:rPr>
          <w:rFonts w:hAnsi="宋体"/>
          <w:bCs/>
          <w:sz w:val="28"/>
          <w:szCs w:val="28"/>
        </w:rPr>
        <w:t>5</w:t>
      </w:r>
      <w:r>
        <w:rPr>
          <w:rFonts w:hAnsi="宋体" w:hint="eastAsia"/>
          <w:bCs/>
          <w:sz w:val="28"/>
          <w:szCs w:val="28"/>
        </w:rPr>
        <w:t>也具有创造性。</w:t>
      </w:r>
    </w:p>
    <w:p w14:paraId="0070C27D" w14:textId="5F9E0A86" w:rsidR="004F79F4" w:rsidRDefault="008739ED" w:rsidP="00664F07">
      <w:pPr>
        <w:tabs>
          <w:tab w:val="left" w:pos="720"/>
        </w:tabs>
        <w:spacing w:line="360" w:lineRule="auto"/>
        <w:ind w:firstLineChars="192" w:firstLine="538"/>
        <w:rPr>
          <w:sz w:val="28"/>
          <w:szCs w:val="28"/>
        </w:rPr>
      </w:pPr>
      <w:r>
        <w:rPr>
          <w:rStyle w:val="NormalCharacter"/>
          <w:sz w:val="28"/>
          <w:szCs w:val="28"/>
        </w:rPr>
        <w:t>如果审查员在后续审查过程中认为本申请还存在其他缺陷，请给申请人提供修改和陈述意见的机会，申请人将尽力配合审查员的工作，谢谢审查员。</w:t>
      </w:r>
    </w:p>
    <w:sectPr w:rsidR="004F79F4">
      <w:footerReference w:type="default" r:id="rId7"/>
      <w:pgSz w:w="11906" w:h="16838"/>
      <w:pgMar w:top="1440" w:right="1800" w:bottom="1440" w:left="1800" w:header="851" w:footer="39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433C90" w14:textId="77777777" w:rsidR="002E6E73" w:rsidRDefault="002E6E73">
      <w:r>
        <w:separator/>
      </w:r>
    </w:p>
  </w:endnote>
  <w:endnote w:type="continuationSeparator" w:id="0">
    <w:p w14:paraId="6B46EFA0" w14:textId="77777777" w:rsidR="002E6E73" w:rsidRDefault="002E6E73">
      <w:r>
        <w:continuationSeparator/>
      </w:r>
    </w:p>
  </w:endnote>
  <w:endnote w:type="continuationNotice" w:id="1">
    <w:p w14:paraId="5B78E756" w14:textId="77777777" w:rsidR="002E6E73" w:rsidRDefault="002E6E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NewRomanPSMT">
    <w:altName w:val="Times New Roman"/>
    <w:charset w:val="00"/>
    <w:family w:val="roman"/>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FZSONGS--GB1-5">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1D7BB" w14:textId="60E969D4" w:rsidR="00BF6B8D" w:rsidRDefault="008739ED">
    <w:pPr>
      <w:pStyle w:val="a8"/>
      <w:jc w:val="center"/>
    </w:pPr>
    <w:r>
      <w:fldChar w:fldCharType="begin"/>
    </w:r>
    <w:r>
      <w:instrText>PAGE   \* MERGEFORMAT</w:instrText>
    </w:r>
    <w:r>
      <w:fldChar w:fldCharType="separate"/>
    </w:r>
    <w:r w:rsidR="008C58FA" w:rsidRPr="008C58FA">
      <w:rPr>
        <w:noProof/>
        <w:lang w:val="zh-CN"/>
      </w:rPr>
      <w:t>9</w:t>
    </w:r>
    <w:r>
      <w:fldChar w:fldCharType="end"/>
    </w:r>
  </w:p>
  <w:p w14:paraId="731DDBC0" w14:textId="77777777" w:rsidR="00BF6B8D" w:rsidRDefault="00BF6B8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7A196" w14:textId="77777777" w:rsidR="002E6E73" w:rsidRDefault="002E6E73">
      <w:r>
        <w:separator/>
      </w:r>
    </w:p>
  </w:footnote>
  <w:footnote w:type="continuationSeparator" w:id="0">
    <w:p w14:paraId="1AA5A961" w14:textId="77777777" w:rsidR="002E6E73" w:rsidRDefault="002E6E73">
      <w:r>
        <w:continuationSeparator/>
      </w:r>
    </w:p>
  </w:footnote>
  <w:footnote w:type="continuationNotice" w:id="1">
    <w:p w14:paraId="4EEE651C" w14:textId="77777777" w:rsidR="002E6E73" w:rsidRDefault="002E6E7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F47EC"/>
    <w:multiLevelType w:val="singleLevel"/>
    <w:tmpl w:val="3F1F47EC"/>
    <w:lvl w:ilvl="0">
      <w:start w:val="1"/>
      <w:numFmt w:val="decimal"/>
      <w:suff w:val="nothing"/>
      <w:lvlText w:val="%1、"/>
      <w:lvlJc w:val="left"/>
    </w:lvl>
  </w:abstractNum>
  <w:abstractNum w:abstractNumId="1" w15:restartNumberingAfterBreak="0">
    <w:nsid w:val="7A50145F"/>
    <w:multiLevelType w:val="multilevel"/>
    <w:tmpl w:val="7A50145F"/>
    <w:lvl w:ilvl="0">
      <w:start w:val="1"/>
      <w:numFmt w:val="japaneseCounting"/>
      <w:lvlText w:val="%1、"/>
      <w:lvlJc w:val="left"/>
      <w:pPr>
        <w:ind w:left="1258" w:hanging="720"/>
      </w:pPr>
      <w:rPr>
        <w:rFonts w:hint="default"/>
      </w:rPr>
    </w:lvl>
    <w:lvl w:ilvl="1">
      <w:start w:val="1"/>
      <w:numFmt w:val="lowerLetter"/>
      <w:lvlText w:val="%2)"/>
      <w:lvlJc w:val="left"/>
      <w:pPr>
        <w:ind w:left="1378" w:hanging="420"/>
      </w:pPr>
    </w:lvl>
    <w:lvl w:ilvl="2">
      <w:start w:val="1"/>
      <w:numFmt w:val="lowerRoman"/>
      <w:lvlText w:val="%3."/>
      <w:lvlJc w:val="right"/>
      <w:pPr>
        <w:ind w:left="1798" w:hanging="420"/>
      </w:pPr>
    </w:lvl>
    <w:lvl w:ilvl="3">
      <w:start w:val="1"/>
      <w:numFmt w:val="decimal"/>
      <w:lvlText w:val="%4."/>
      <w:lvlJc w:val="left"/>
      <w:pPr>
        <w:ind w:left="2218" w:hanging="420"/>
      </w:pPr>
    </w:lvl>
    <w:lvl w:ilvl="4">
      <w:start w:val="1"/>
      <w:numFmt w:val="lowerLetter"/>
      <w:lvlText w:val="%5)"/>
      <w:lvlJc w:val="left"/>
      <w:pPr>
        <w:ind w:left="2638" w:hanging="420"/>
      </w:pPr>
    </w:lvl>
    <w:lvl w:ilvl="5">
      <w:start w:val="1"/>
      <w:numFmt w:val="lowerRoman"/>
      <w:lvlText w:val="%6."/>
      <w:lvlJc w:val="right"/>
      <w:pPr>
        <w:ind w:left="3058" w:hanging="420"/>
      </w:pPr>
    </w:lvl>
    <w:lvl w:ilvl="6">
      <w:start w:val="1"/>
      <w:numFmt w:val="decimal"/>
      <w:lvlText w:val="%7."/>
      <w:lvlJc w:val="left"/>
      <w:pPr>
        <w:ind w:left="3478" w:hanging="420"/>
      </w:pPr>
    </w:lvl>
    <w:lvl w:ilvl="7">
      <w:start w:val="1"/>
      <w:numFmt w:val="lowerLetter"/>
      <w:lvlText w:val="%8)"/>
      <w:lvlJc w:val="left"/>
      <w:pPr>
        <w:ind w:left="3898" w:hanging="420"/>
      </w:pPr>
    </w:lvl>
    <w:lvl w:ilvl="8">
      <w:start w:val="1"/>
      <w:numFmt w:val="lowerRoman"/>
      <w:lvlText w:val="%9."/>
      <w:lvlJc w:val="right"/>
      <w:pPr>
        <w:ind w:left="4318" w:hanging="42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TKO">
    <w15:presenceInfo w15:providerId="None" w15:userId="NT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4NTFiZjRlYTM4MmEyMGJkZWQ4NTlmY2Y0ZDcwNTkifQ=="/>
  </w:docVars>
  <w:rsids>
    <w:rsidRoot w:val="00172A27"/>
    <w:rsid w:val="00001B32"/>
    <w:rsid w:val="00002DAA"/>
    <w:rsid w:val="00002F4F"/>
    <w:rsid w:val="00004B21"/>
    <w:rsid w:val="00005D43"/>
    <w:rsid w:val="00010F5E"/>
    <w:rsid w:val="0001118B"/>
    <w:rsid w:val="000158CD"/>
    <w:rsid w:val="0001715C"/>
    <w:rsid w:val="0002115E"/>
    <w:rsid w:val="000212AD"/>
    <w:rsid w:val="0002279F"/>
    <w:rsid w:val="00024776"/>
    <w:rsid w:val="00025CD0"/>
    <w:rsid w:val="000324F9"/>
    <w:rsid w:val="00037205"/>
    <w:rsid w:val="000374C1"/>
    <w:rsid w:val="00066165"/>
    <w:rsid w:val="00066561"/>
    <w:rsid w:val="00066BC2"/>
    <w:rsid w:val="000712CC"/>
    <w:rsid w:val="00073876"/>
    <w:rsid w:val="00074690"/>
    <w:rsid w:val="00074FE6"/>
    <w:rsid w:val="00076DC3"/>
    <w:rsid w:val="00083B99"/>
    <w:rsid w:val="00086A80"/>
    <w:rsid w:val="00092BC3"/>
    <w:rsid w:val="00093A46"/>
    <w:rsid w:val="00095884"/>
    <w:rsid w:val="000A0748"/>
    <w:rsid w:val="000A431D"/>
    <w:rsid w:val="000B01E0"/>
    <w:rsid w:val="000B37ED"/>
    <w:rsid w:val="000B54C3"/>
    <w:rsid w:val="000B61AB"/>
    <w:rsid w:val="000C19BC"/>
    <w:rsid w:val="000C1EFC"/>
    <w:rsid w:val="000C4899"/>
    <w:rsid w:val="000D263B"/>
    <w:rsid w:val="000E1706"/>
    <w:rsid w:val="000E2C94"/>
    <w:rsid w:val="000E76AA"/>
    <w:rsid w:val="000F0EB0"/>
    <w:rsid w:val="000F2500"/>
    <w:rsid w:val="000F4599"/>
    <w:rsid w:val="001056E3"/>
    <w:rsid w:val="00106D8D"/>
    <w:rsid w:val="00107B2A"/>
    <w:rsid w:val="0011036B"/>
    <w:rsid w:val="00114F36"/>
    <w:rsid w:val="001151C5"/>
    <w:rsid w:val="00133928"/>
    <w:rsid w:val="001347B1"/>
    <w:rsid w:val="001369F3"/>
    <w:rsid w:val="001426EC"/>
    <w:rsid w:val="00143623"/>
    <w:rsid w:val="001460C7"/>
    <w:rsid w:val="00156ED1"/>
    <w:rsid w:val="00157BDD"/>
    <w:rsid w:val="00161693"/>
    <w:rsid w:val="001642E8"/>
    <w:rsid w:val="00170EE4"/>
    <w:rsid w:val="00171DD0"/>
    <w:rsid w:val="001724C8"/>
    <w:rsid w:val="00172A27"/>
    <w:rsid w:val="00184DA5"/>
    <w:rsid w:val="001910AD"/>
    <w:rsid w:val="00191F6E"/>
    <w:rsid w:val="0019367C"/>
    <w:rsid w:val="001940F3"/>
    <w:rsid w:val="0019523A"/>
    <w:rsid w:val="001A0A69"/>
    <w:rsid w:val="001A38FD"/>
    <w:rsid w:val="001A5F38"/>
    <w:rsid w:val="001A6A9C"/>
    <w:rsid w:val="001B07C4"/>
    <w:rsid w:val="001B35B9"/>
    <w:rsid w:val="001C0690"/>
    <w:rsid w:val="001C1F4C"/>
    <w:rsid w:val="001C4035"/>
    <w:rsid w:val="001D0168"/>
    <w:rsid w:val="001D13E5"/>
    <w:rsid w:val="001D44CD"/>
    <w:rsid w:val="001D6B24"/>
    <w:rsid w:val="001E06AB"/>
    <w:rsid w:val="001E2299"/>
    <w:rsid w:val="001F0D46"/>
    <w:rsid w:val="001F1695"/>
    <w:rsid w:val="001F368D"/>
    <w:rsid w:val="00200E9D"/>
    <w:rsid w:val="0020119C"/>
    <w:rsid w:val="00206795"/>
    <w:rsid w:val="00210402"/>
    <w:rsid w:val="00213599"/>
    <w:rsid w:val="0021432A"/>
    <w:rsid w:val="00222225"/>
    <w:rsid w:val="002255F2"/>
    <w:rsid w:val="00232402"/>
    <w:rsid w:val="00233CEB"/>
    <w:rsid w:val="00235E15"/>
    <w:rsid w:val="00245594"/>
    <w:rsid w:val="00251663"/>
    <w:rsid w:val="00252C32"/>
    <w:rsid w:val="002603D4"/>
    <w:rsid w:val="00262037"/>
    <w:rsid w:val="00262F92"/>
    <w:rsid w:val="002662F5"/>
    <w:rsid w:val="002720DE"/>
    <w:rsid w:val="00275A62"/>
    <w:rsid w:val="00284CF5"/>
    <w:rsid w:val="00292DAB"/>
    <w:rsid w:val="0029779C"/>
    <w:rsid w:val="002A310C"/>
    <w:rsid w:val="002B1CB4"/>
    <w:rsid w:val="002B3DDB"/>
    <w:rsid w:val="002C4114"/>
    <w:rsid w:val="002D2725"/>
    <w:rsid w:val="002D2D97"/>
    <w:rsid w:val="002D5BE3"/>
    <w:rsid w:val="002D6B5A"/>
    <w:rsid w:val="002E14D2"/>
    <w:rsid w:val="002E27BA"/>
    <w:rsid w:val="002E4EAE"/>
    <w:rsid w:val="002E5F49"/>
    <w:rsid w:val="002E61C1"/>
    <w:rsid w:val="002E6E73"/>
    <w:rsid w:val="002F10C5"/>
    <w:rsid w:val="002F3E6C"/>
    <w:rsid w:val="00300259"/>
    <w:rsid w:val="00300382"/>
    <w:rsid w:val="003009C1"/>
    <w:rsid w:val="00304E27"/>
    <w:rsid w:val="00305A03"/>
    <w:rsid w:val="00310672"/>
    <w:rsid w:val="00311439"/>
    <w:rsid w:val="00313FD4"/>
    <w:rsid w:val="003143CD"/>
    <w:rsid w:val="00317C82"/>
    <w:rsid w:val="0032295C"/>
    <w:rsid w:val="00324AC4"/>
    <w:rsid w:val="00326DEE"/>
    <w:rsid w:val="003276EE"/>
    <w:rsid w:val="00327F49"/>
    <w:rsid w:val="00330849"/>
    <w:rsid w:val="00335FE3"/>
    <w:rsid w:val="00336CB5"/>
    <w:rsid w:val="00347668"/>
    <w:rsid w:val="00353EB6"/>
    <w:rsid w:val="00354BF4"/>
    <w:rsid w:val="0035549C"/>
    <w:rsid w:val="0036277E"/>
    <w:rsid w:val="0036368A"/>
    <w:rsid w:val="00364502"/>
    <w:rsid w:val="003709BB"/>
    <w:rsid w:val="00374715"/>
    <w:rsid w:val="003768AA"/>
    <w:rsid w:val="003828EF"/>
    <w:rsid w:val="00386124"/>
    <w:rsid w:val="00387192"/>
    <w:rsid w:val="0039013A"/>
    <w:rsid w:val="0039138B"/>
    <w:rsid w:val="00393F30"/>
    <w:rsid w:val="003A578C"/>
    <w:rsid w:val="003A5C66"/>
    <w:rsid w:val="003A6943"/>
    <w:rsid w:val="003B4A1C"/>
    <w:rsid w:val="003C3F76"/>
    <w:rsid w:val="003C475B"/>
    <w:rsid w:val="003D3DBD"/>
    <w:rsid w:val="003D40DF"/>
    <w:rsid w:val="003D512B"/>
    <w:rsid w:val="003D5CBC"/>
    <w:rsid w:val="003E023C"/>
    <w:rsid w:val="003E088E"/>
    <w:rsid w:val="003E36B7"/>
    <w:rsid w:val="003E4FB2"/>
    <w:rsid w:val="003E6F6E"/>
    <w:rsid w:val="003F0744"/>
    <w:rsid w:val="003F7D92"/>
    <w:rsid w:val="0040048C"/>
    <w:rsid w:val="00410FC5"/>
    <w:rsid w:val="00415BA5"/>
    <w:rsid w:val="00416ECA"/>
    <w:rsid w:val="00420629"/>
    <w:rsid w:val="00420E3C"/>
    <w:rsid w:val="00430F9D"/>
    <w:rsid w:val="00432B0A"/>
    <w:rsid w:val="00445C54"/>
    <w:rsid w:val="00445D32"/>
    <w:rsid w:val="0045404E"/>
    <w:rsid w:val="0046065B"/>
    <w:rsid w:val="00460CB5"/>
    <w:rsid w:val="00461E01"/>
    <w:rsid w:val="0047009A"/>
    <w:rsid w:val="004711D4"/>
    <w:rsid w:val="004715C5"/>
    <w:rsid w:val="0047251A"/>
    <w:rsid w:val="00472FE5"/>
    <w:rsid w:val="00474674"/>
    <w:rsid w:val="00475767"/>
    <w:rsid w:val="004A11A9"/>
    <w:rsid w:val="004A25F6"/>
    <w:rsid w:val="004A2DE5"/>
    <w:rsid w:val="004A38C0"/>
    <w:rsid w:val="004A4079"/>
    <w:rsid w:val="004B233F"/>
    <w:rsid w:val="004C294A"/>
    <w:rsid w:val="004C393C"/>
    <w:rsid w:val="004C5BB5"/>
    <w:rsid w:val="004D21F3"/>
    <w:rsid w:val="004D6E15"/>
    <w:rsid w:val="004E0863"/>
    <w:rsid w:val="004E4B62"/>
    <w:rsid w:val="004F06D2"/>
    <w:rsid w:val="004F0BF5"/>
    <w:rsid w:val="004F5CCF"/>
    <w:rsid w:val="004F6AA1"/>
    <w:rsid w:val="004F79F4"/>
    <w:rsid w:val="00505913"/>
    <w:rsid w:val="00505C85"/>
    <w:rsid w:val="00506444"/>
    <w:rsid w:val="0052001A"/>
    <w:rsid w:val="00521DA8"/>
    <w:rsid w:val="00526C29"/>
    <w:rsid w:val="00530BBB"/>
    <w:rsid w:val="0053441B"/>
    <w:rsid w:val="005428E4"/>
    <w:rsid w:val="00544FB6"/>
    <w:rsid w:val="00547232"/>
    <w:rsid w:val="005539A0"/>
    <w:rsid w:val="0055487E"/>
    <w:rsid w:val="005613DD"/>
    <w:rsid w:val="00565959"/>
    <w:rsid w:val="00572D75"/>
    <w:rsid w:val="00573155"/>
    <w:rsid w:val="00584E2F"/>
    <w:rsid w:val="00586668"/>
    <w:rsid w:val="00586F0B"/>
    <w:rsid w:val="00587984"/>
    <w:rsid w:val="005A10C3"/>
    <w:rsid w:val="005A4A11"/>
    <w:rsid w:val="005A7BFA"/>
    <w:rsid w:val="005B17E2"/>
    <w:rsid w:val="005B185D"/>
    <w:rsid w:val="005B2AA9"/>
    <w:rsid w:val="005B38DC"/>
    <w:rsid w:val="005B593A"/>
    <w:rsid w:val="005B6BF3"/>
    <w:rsid w:val="005C1E97"/>
    <w:rsid w:val="005C4AA1"/>
    <w:rsid w:val="005C61AA"/>
    <w:rsid w:val="005D2D16"/>
    <w:rsid w:val="005D39E4"/>
    <w:rsid w:val="005D7EE5"/>
    <w:rsid w:val="005E2936"/>
    <w:rsid w:val="005E3C53"/>
    <w:rsid w:val="005E6A77"/>
    <w:rsid w:val="0060641E"/>
    <w:rsid w:val="006102E4"/>
    <w:rsid w:val="00617E34"/>
    <w:rsid w:val="00627F22"/>
    <w:rsid w:val="0063331F"/>
    <w:rsid w:val="006402D6"/>
    <w:rsid w:val="006425BF"/>
    <w:rsid w:val="00642E55"/>
    <w:rsid w:val="00643747"/>
    <w:rsid w:val="006443CC"/>
    <w:rsid w:val="00644B2B"/>
    <w:rsid w:val="00651918"/>
    <w:rsid w:val="0065444C"/>
    <w:rsid w:val="00657C82"/>
    <w:rsid w:val="00663546"/>
    <w:rsid w:val="00664F07"/>
    <w:rsid w:val="00671885"/>
    <w:rsid w:val="0067286F"/>
    <w:rsid w:val="00672EBB"/>
    <w:rsid w:val="00673256"/>
    <w:rsid w:val="00676E9F"/>
    <w:rsid w:val="0067792F"/>
    <w:rsid w:val="00681B82"/>
    <w:rsid w:val="00681BFD"/>
    <w:rsid w:val="0068511D"/>
    <w:rsid w:val="006867CF"/>
    <w:rsid w:val="0069173C"/>
    <w:rsid w:val="006925AE"/>
    <w:rsid w:val="00696509"/>
    <w:rsid w:val="00696BD6"/>
    <w:rsid w:val="00697BBD"/>
    <w:rsid w:val="006A21DA"/>
    <w:rsid w:val="006A25C9"/>
    <w:rsid w:val="006A2F4E"/>
    <w:rsid w:val="006A4CC7"/>
    <w:rsid w:val="006B2046"/>
    <w:rsid w:val="006B36C7"/>
    <w:rsid w:val="006C0878"/>
    <w:rsid w:val="006C3352"/>
    <w:rsid w:val="006C667A"/>
    <w:rsid w:val="006D7CC4"/>
    <w:rsid w:val="006E192C"/>
    <w:rsid w:val="006E1F50"/>
    <w:rsid w:val="006E262A"/>
    <w:rsid w:val="006E478A"/>
    <w:rsid w:val="006E4FAF"/>
    <w:rsid w:val="006F61D0"/>
    <w:rsid w:val="007006F5"/>
    <w:rsid w:val="00713E31"/>
    <w:rsid w:val="00714CF2"/>
    <w:rsid w:val="0071592D"/>
    <w:rsid w:val="00715F03"/>
    <w:rsid w:val="00716588"/>
    <w:rsid w:val="007232FD"/>
    <w:rsid w:val="0072443B"/>
    <w:rsid w:val="00725940"/>
    <w:rsid w:val="00727AF1"/>
    <w:rsid w:val="00730210"/>
    <w:rsid w:val="0073485E"/>
    <w:rsid w:val="007526FD"/>
    <w:rsid w:val="00755DF0"/>
    <w:rsid w:val="00755F3B"/>
    <w:rsid w:val="00764002"/>
    <w:rsid w:val="0076576F"/>
    <w:rsid w:val="0076591E"/>
    <w:rsid w:val="00767820"/>
    <w:rsid w:val="00772048"/>
    <w:rsid w:val="00772195"/>
    <w:rsid w:val="00774F6C"/>
    <w:rsid w:val="00775743"/>
    <w:rsid w:val="007761C2"/>
    <w:rsid w:val="00777B5C"/>
    <w:rsid w:val="00781202"/>
    <w:rsid w:val="0078227A"/>
    <w:rsid w:val="00782AB7"/>
    <w:rsid w:val="00784C6B"/>
    <w:rsid w:val="00787298"/>
    <w:rsid w:val="007909A8"/>
    <w:rsid w:val="007930BA"/>
    <w:rsid w:val="00793912"/>
    <w:rsid w:val="00794007"/>
    <w:rsid w:val="00797F87"/>
    <w:rsid w:val="007A2F1D"/>
    <w:rsid w:val="007A3361"/>
    <w:rsid w:val="007A3D32"/>
    <w:rsid w:val="007A6B3B"/>
    <w:rsid w:val="007B270A"/>
    <w:rsid w:val="007B42C3"/>
    <w:rsid w:val="007B554D"/>
    <w:rsid w:val="007C1BCF"/>
    <w:rsid w:val="007C35C0"/>
    <w:rsid w:val="007C5511"/>
    <w:rsid w:val="007C6AB8"/>
    <w:rsid w:val="007C6C2A"/>
    <w:rsid w:val="007D06F4"/>
    <w:rsid w:val="007D3DD5"/>
    <w:rsid w:val="007D6602"/>
    <w:rsid w:val="007D73AC"/>
    <w:rsid w:val="007E1D31"/>
    <w:rsid w:val="007E3213"/>
    <w:rsid w:val="007E7549"/>
    <w:rsid w:val="007F0537"/>
    <w:rsid w:val="007F10E8"/>
    <w:rsid w:val="007F18B1"/>
    <w:rsid w:val="007F2634"/>
    <w:rsid w:val="007F2C9B"/>
    <w:rsid w:val="007F3FCD"/>
    <w:rsid w:val="00800672"/>
    <w:rsid w:val="00801DB3"/>
    <w:rsid w:val="0080444C"/>
    <w:rsid w:val="00805958"/>
    <w:rsid w:val="0080611B"/>
    <w:rsid w:val="008111FF"/>
    <w:rsid w:val="008123B0"/>
    <w:rsid w:val="00815CD2"/>
    <w:rsid w:val="00817C20"/>
    <w:rsid w:val="008225CA"/>
    <w:rsid w:val="00823704"/>
    <w:rsid w:val="00826785"/>
    <w:rsid w:val="00827403"/>
    <w:rsid w:val="00830985"/>
    <w:rsid w:val="008327E1"/>
    <w:rsid w:val="00833685"/>
    <w:rsid w:val="00834A12"/>
    <w:rsid w:val="008403F5"/>
    <w:rsid w:val="00840ACF"/>
    <w:rsid w:val="00840F31"/>
    <w:rsid w:val="00841026"/>
    <w:rsid w:val="008442BB"/>
    <w:rsid w:val="0085014D"/>
    <w:rsid w:val="00850988"/>
    <w:rsid w:val="0085118D"/>
    <w:rsid w:val="00854965"/>
    <w:rsid w:val="00863F94"/>
    <w:rsid w:val="00864266"/>
    <w:rsid w:val="00865193"/>
    <w:rsid w:val="008732B8"/>
    <w:rsid w:val="008739ED"/>
    <w:rsid w:val="008761ED"/>
    <w:rsid w:val="00877DA9"/>
    <w:rsid w:val="0088008D"/>
    <w:rsid w:val="00880EDC"/>
    <w:rsid w:val="008854C7"/>
    <w:rsid w:val="00887D0B"/>
    <w:rsid w:val="00890A6A"/>
    <w:rsid w:val="00891189"/>
    <w:rsid w:val="0089122B"/>
    <w:rsid w:val="00892A22"/>
    <w:rsid w:val="00893C1C"/>
    <w:rsid w:val="008A3038"/>
    <w:rsid w:val="008A40C0"/>
    <w:rsid w:val="008A42FE"/>
    <w:rsid w:val="008A72D3"/>
    <w:rsid w:val="008B1B92"/>
    <w:rsid w:val="008B73C2"/>
    <w:rsid w:val="008C1D2A"/>
    <w:rsid w:val="008C297E"/>
    <w:rsid w:val="008C3B11"/>
    <w:rsid w:val="008C4682"/>
    <w:rsid w:val="008C4EEE"/>
    <w:rsid w:val="008C58FA"/>
    <w:rsid w:val="008C5AE3"/>
    <w:rsid w:val="008C673D"/>
    <w:rsid w:val="008D2D79"/>
    <w:rsid w:val="008D72F5"/>
    <w:rsid w:val="008E2A0E"/>
    <w:rsid w:val="008E2BC8"/>
    <w:rsid w:val="008E4B2D"/>
    <w:rsid w:val="008E5320"/>
    <w:rsid w:val="008F5B6E"/>
    <w:rsid w:val="008F75F2"/>
    <w:rsid w:val="00907FAE"/>
    <w:rsid w:val="00912018"/>
    <w:rsid w:val="009128A3"/>
    <w:rsid w:val="009158E8"/>
    <w:rsid w:val="00921AD2"/>
    <w:rsid w:val="009224FE"/>
    <w:rsid w:val="009344B2"/>
    <w:rsid w:val="009424BE"/>
    <w:rsid w:val="00945537"/>
    <w:rsid w:val="00950142"/>
    <w:rsid w:val="00951773"/>
    <w:rsid w:val="00953D11"/>
    <w:rsid w:val="009553D6"/>
    <w:rsid w:val="00963239"/>
    <w:rsid w:val="009642D2"/>
    <w:rsid w:val="00965DF3"/>
    <w:rsid w:val="009674DB"/>
    <w:rsid w:val="009741EB"/>
    <w:rsid w:val="00975578"/>
    <w:rsid w:val="00975EF9"/>
    <w:rsid w:val="009809BB"/>
    <w:rsid w:val="00982E9A"/>
    <w:rsid w:val="009836CA"/>
    <w:rsid w:val="00985AFC"/>
    <w:rsid w:val="009865A7"/>
    <w:rsid w:val="00987459"/>
    <w:rsid w:val="0099486F"/>
    <w:rsid w:val="00996339"/>
    <w:rsid w:val="009A6C1E"/>
    <w:rsid w:val="009A6CA9"/>
    <w:rsid w:val="009B1858"/>
    <w:rsid w:val="009B7449"/>
    <w:rsid w:val="009B7B66"/>
    <w:rsid w:val="009C3415"/>
    <w:rsid w:val="009C57F5"/>
    <w:rsid w:val="009C6FB0"/>
    <w:rsid w:val="009C7432"/>
    <w:rsid w:val="009D00F8"/>
    <w:rsid w:val="009D5FDB"/>
    <w:rsid w:val="009D7E29"/>
    <w:rsid w:val="009E0648"/>
    <w:rsid w:val="009E073B"/>
    <w:rsid w:val="009E7441"/>
    <w:rsid w:val="009F00A5"/>
    <w:rsid w:val="009F0127"/>
    <w:rsid w:val="009F2030"/>
    <w:rsid w:val="009F221F"/>
    <w:rsid w:val="009F2240"/>
    <w:rsid w:val="009F39A9"/>
    <w:rsid w:val="009F5118"/>
    <w:rsid w:val="009F7297"/>
    <w:rsid w:val="00A06E47"/>
    <w:rsid w:val="00A15B23"/>
    <w:rsid w:val="00A20268"/>
    <w:rsid w:val="00A2152A"/>
    <w:rsid w:val="00A27FF6"/>
    <w:rsid w:val="00A31526"/>
    <w:rsid w:val="00A33A04"/>
    <w:rsid w:val="00A37B09"/>
    <w:rsid w:val="00A40F6D"/>
    <w:rsid w:val="00A45AD2"/>
    <w:rsid w:val="00A50E9B"/>
    <w:rsid w:val="00A53AEA"/>
    <w:rsid w:val="00A55490"/>
    <w:rsid w:val="00A56CF8"/>
    <w:rsid w:val="00A66018"/>
    <w:rsid w:val="00A67D58"/>
    <w:rsid w:val="00A818B4"/>
    <w:rsid w:val="00A82881"/>
    <w:rsid w:val="00A83199"/>
    <w:rsid w:val="00A86160"/>
    <w:rsid w:val="00A870CC"/>
    <w:rsid w:val="00A90930"/>
    <w:rsid w:val="00A91906"/>
    <w:rsid w:val="00A933D5"/>
    <w:rsid w:val="00A93921"/>
    <w:rsid w:val="00A93B14"/>
    <w:rsid w:val="00A94A0C"/>
    <w:rsid w:val="00A9717C"/>
    <w:rsid w:val="00A9760D"/>
    <w:rsid w:val="00AA33DC"/>
    <w:rsid w:val="00AA5668"/>
    <w:rsid w:val="00AA7246"/>
    <w:rsid w:val="00AB058A"/>
    <w:rsid w:val="00AB1FDC"/>
    <w:rsid w:val="00AB23FC"/>
    <w:rsid w:val="00AB4273"/>
    <w:rsid w:val="00AB5934"/>
    <w:rsid w:val="00AB7600"/>
    <w:rsid w:val="00AC32F6"/>
    <w:rsid w:val="00AC3A7E"/>
    <w:rsid w:val="00AC3F42"/>
    <w:rsid w:val="00AD46C3"/>
    <w:rsid w:val="00AF7001"/>
    <w:rsid w:val="00AF7A9F"/>
    <w:rsid w:val="00B00542"/>
    <w:rsid w:val="00B00CDC"/>
    <w:rsid w:val="00B0736E"/>
    <w:rsid w:val="00B10052"/>
    <w:rsid w:val="00B10DFE"/>
    <w:rsid w:val="00B11B1B"/>
    <w:rsid w:val="00B1643E"/>
    <w:rsid w:val="00B23B72"/>
    <w:rsid w:val="00B3128E"/>
    <w:rsid w:val="00B346DF"/>
    <w:rsid w:val="00B406C6"/>
    <w:rsid w:val="00B4691F"/>
    <w:rsid w:val="00B55FB2"/>
    <w:rsid w:val="00B56F3B"/>
    <w:rsid w:val="00B57A87"/>
    <w:rsid w:val="00B64025"/>
    <w:rsid w:val="00B656F6"/>
    <w:rsid w:val="00B7612E"/>
    <w:rsid w:val="00B77082"/>
    <w:rsid w:val="00B8659A"/>
    <w:rsid w:val="00B90472"/>
    <w:rsid w:val="00B92291"/>
    <w:rsid w:val="00B92D96"/>
    <w:rsid w:val="00B92F86"/>
    <w:rsid w:val="00B96FBD"/>
    <w:rsid w:val="00B97AC8"/>
    <w:rsid w:val="00BA1E32"/>
    <w:rsid w:val="00BA2E33"/>
    <w:rsid w:val="00BB1022"/>
    <w:rsid w:val="00BB3AD4"/>
    <w:rsid w:val="00BB3CA3"/>
    <w:rsid w:val="00BB6EB2"/>
    <w:rsid w:val="00BC17CC"/>
    <w:rsid w:val="00BC4702"/>
    <w:rsid w:val="00BC502A"/>
    <w:rsid w:val="00BC6B3E"/>
    <w:rsid w:val="00BD2C5E"/>
    <w:rsid w:val="00BD3E12"/>
    <w:rsid w:val="00BD64FE"/>
    <w:rsid w:val="00BE13DE"/>
    <w:rsid w:val="00BE28B1"/>
    <w:rsid w:val="00BF3432"/>
    <w:rsid w:val="00BF52BD"/>
    <w:rsid w:val="00BF6B8D"/>
    <w:rsid w:val="00BF7A72"/>
    <w:rsid w:val="00C12E9E"/>
    <w:rsid w:val="00C20D6F"/>
    <w:rsid w:val="00C450DE"/>
    <w:rsid w:val="00C509CD"/>
    <w:rsid w:val="00C512D5"/>
    <w:rsid w:val="00C54250"/>
    <w:rsid w:val="00C5464C"/>
    <w:rsid w:val="00C5608C"/>
    <w:rsid w:val="00C611C7"/>
    <w:rsid w:val="00C638D9"/>
    <w:rsid w:val="00C64920"/>
    <w:rsid w:val="00C655AB"/>
    <w:rsid w:val="00C73289"/>
    <w:rsid w:val="00C77FB5"/>
    <w:rsid w:val="00C85AE8"/>
    <w:rsid w:val="00C85FC1"/>
    <w:rsid w:val="00C86F9F"/>
    <w:rsid w:val="00C954F7"/>
    <w:rsid w:val="00C95AB8"/>
    <w:rsid w:val="00CA470B"/>
    <w:rsid w:val="00CA7553"/>
    <w:rsid w:val="00CB4572"/>
    <w:rsid w:val="00CB6931"/>
    <w:rsid w:val="00CB76EE"/>
    <w:rsid w:val="00CC5DE8"/>
    <w:rsid w:val="00CD1BD2"/>
    <w:rsid w:val="00CD1F89"/>
    <w:rsid w:val="00CD302F"/>
    <w:rsid w:val="00CD42E3"/>
    <w:rsid w:val="00CE1C38"/>
    <w:rsid w:val="00CE7027"/>
    <w:rsid w:val="00CE72AE"/>
    <w:rsid w:val="00CF1531"/>
    <w:rsid w:val="00CF1D96"/>
    <w:rsid w:val="00CF5E30"/>
    <w:rsid w:val="00CF6CAD"/>
    <w:rsid w:val="00CF72A1"/>
    <w:rsid w:val="00D05086"/>
    <w:rsid w:val="00D069A6"/>
    <w:rsid w:val="00D10D9F"/>
    <w:rsid w:val="00D1122F"/>
    <w:rsid w:val="00D14443"/>
    <w:rsid w:val="00D20DDF"/>
    <w:rsid w:val="00D27409"/>
    <w:rsid w:val="00D3156A"/>
    <w:rsid w:val="00D3172A"/>
    <w:rsid w:val="00D32B9D"/>
    <w:rsid w:val="00D360FF"/>
    <w:rsid w:val="00D36C57"/>
    <w:rsid w:val="00D41BFA"/>
    <w:rsid w:val="00D420DB"/>
    <w:rsid w:val="00D441AD"/>
    <w:rsid w:val="00D522D7"/>
    <w:rsid w:val="00D53C43"/>
    <w:rsid w:val="00D7203E"/>
    <w:rsid w:val="00D77033"/>
    <w:rsid w:val="00D77072"/>
    <w:rsid w:val="00D82119"/>
    <w:rsid w:val="00D82D9E"/>
    <w:rsid w:val="00D85755"/>
    <w:rsid w:val="00D87695"/>
    <w:rsid w:val="00D877A8"/>
    <w:rsid w:val="00D912FC"/>
    <w:rsid w:val="00D9194D"/>
    <w:rsid w:val="00D93107"/>
    <w:rsid w:val="00D97638"/>
    <w:rsid w:val="00DA07E1"/>
    <w:rsid w:val="00DA1C02"/>
    <w:rsid w:val="00DA47FC"/>
    <w:rsid w:val="00DA54D2"/>
    <w:rsid w:val="00DB2E60"/>
    <w:rsid w:val="00DB419B"/>
    <w:rsid w:val="00DB74D2"/>
    <w:rsid w:val="00DC06FD"/>
    <w:rsid w:val="00DC7F76"/>
    <w:rsid w:val="00DD3D24"/>
    <w:rsid w:val="00DE0B59"/>
    <w:rsid w:val="00DE2F6B"/>
    <w:rsid w:val="00DE733F"/>
    <w:rsid w:val="00DE7EF5"/>
    <w:rsid w:val="00DF05DF"/>
    <w:rsid w:val="00DF0C36"/>
    <w:rsid w:val="00DF0CD6"/>
    <w:rsid w:val="00DF1E63"/>
    <w:rsid w:val="00DF33F5"/>
    <w:rsid w:val="00DF35CD"/>
    <w:rsid w:val="00DF4978"/>
    <w:rsid w:val="00DF737B"/>
    <w:rsid w:val="00DF7FE2"/>
    <w:rsid w:val="00E01232"/>
    <w:rsid w:val="00E0316D"/>
    <w:rsid w:val="00E0481C"/>
    <w:rsid w:val="00E13486"/>
    <w:rsid w:val="00E1522F"/>
    <w:rsid w:val="00E21AEB"/>
    <w:rsid w:val="00E241DB"/>
    <w:rsid w:val="00E32A54"/>
    <w:rsid w:val="00E33938"/>
    <w:rsid w:val="00E374A3"/>
    <w:rsid w:val="00E451E9"/>
    <w:rsid w:val="00E47167"/>
    <w:rsid w:val="00E512C8"/>
    <w:rsid w:val="00E51346"/>
    <w:rsid w:val="00E5649F"/>
    <w:rsid w:val="00E56CF0"/>
    <w:rsid w:val="00E60A54"/>
    <w:rsid w:val="00E64DEF"/>
    <w:rsid w:val="00E726DD"/>
    <w:rsid w:val="00E733E3"/>
    <w:rsid w:val="00E83395"/>
    <w:rsid w:val="00E84EF7"/>
    <w:rsid w:val="00E850CC"/>
    <w:rsid w:val="00E87B6C"/>
    <w:rsid w:val="00E9332B"/>
    <w:rsid w:val="00E93E6A"/>
    <w:rsid w:val="00EA194B"/>
    <w:rsid w:val="00EA39B6"/>
    <w:rsid w:val="00EA6D49"/>
    <w:rsid w:val="00EB16A4"/>
    <w:rsid w:val="00EB1F23"/>
    <w:rsid w:val="00EC3899"/>
    <w:rsid w:val="00EC65FA"/>
    <w:rsid w:val="00ED0698"/>
    <w:rsid w:val="00ED27D4"/>
    <w:rsid w:val="00ED2E7D"/>
    <w:rsid w:val="00ED51C7"/>
    <w:rsid w:val="00ED5BC3"/>
    <w:rsid w:val="00ED69CB"/>
    <w:rsid w:val="00EE4B10"/>
    <w:rsid w:val="00EF02EC"/>
    <w:rsid w:val="00EF7AD8"/>
    <w:rsid w:val="00F019DC"/>
    <w:rsid w:val="00F044DF"/>
    <w:rsid w:val="00F07D4D"/>
    <w:rsid w:val="00F120CD"/>
    <w:rsid w:val="00F12EFA"/>
    <w:rsid w:val="00F131D2"/>
    <w:rsid w:val="00F20914"/>
    <w:rsid w:val="00F2491A"/>
    <w:rsid w:val="00F25FAB"/>
    <w:rsid w:val="00F26836"/>
    <w:rsid w:val="00F313C9"/>
    <w:rsid w:val="00F32A44"/>
    <w:rsid w:val="00F36266"/>
    <w:rsid w:val="00F36448"/>
    <w:rsid w:val="00F4152B"/>
    <w:rsid w:val="00F422E7"/>
    <w:rsid w:val="00F42CAA"/>
    <w:rsid w:val="00F46D15"/>
    <w:rsid w:val="00F545C2"/>
    <w:rsid w:val="00F62FD8"/>
    <w:rsid w:val="00F656BA"/>
    <w:rsid w:val="00F67671"/>
    <w:rsid w:val="00F70D62"/>
    <w:rsid w:val="00F7377D"/>
    <w:rsid w:val="00F73AC8"/>
    <w:rsid w:val="00F83E65"/>
    <w:rsid w:val="00F87E41"/>
    <w:rsid w:val="00FA4353"/>
    <w:rsid w:val="00FA7C5F"/>
    <w:rsid w:val="00FB31C7"/>
    <w:rsid w:val="00FC23AE"/>
    <w:rsid w:val="00FC7479"/>
    <w:rsid w:val="00FD6E84"/>
    <w:rsid w:val="00FE08DB"/>
    <w:rsid w:val="00FE5C91"/>
    <w:rsid w:val="00FE7B29"/>
    <w:rsid w:val="00FF1543"/>
    <w:rsid w:val="00FF7C15"/>
    <w:rsid w:val="01176EA7"/>
    <w:rsid w:val="012A0989"/>
    <w:rsid w:val="016865A4"/>
    <w:rsid w:val="01964270"/>
    <w:rsid w:val="01987FE8"/>
    <w:rsid w:val="019A709A"/>
    <w:rsid w:val="01A249C3"/>
    <w:rsid w:val="01BB7833"/>
    <w:rsid w:val="01C96406"/>
    <w:rsid w:val="01EE279F"/>
    <w:rsid w:val="01FB40D3"/>
    <w:rsid w:val="021F7DC1"/>
    <w:rsid w:val="024912E2"/>
    <w:rsid w:val="02656B9B"/>
    <w:rsid w:val="029B71DA"/>
    <w:rsid w:val="02B81FC4"/>
    <w:rsid w:val="02EB6201"/>
    <w:rsid w:val="02FF7BF3"/>
    <w:rsid w:val="03016B08"/>
    <w:rsid w:val="031C69F7"/>
    <w:rsid w:val="03327FC8"/>
    <w:rsid w:val="03433F84"/>
    <w:rsid w:val="035545DF"/>
    <w:rsid w:val="03561F09"/>
    <w:rsid w:val="03577A2F"/>
    <w:rsid w:val="03681C3C"/>
    <w:rsid w:val="039C5442"/>
    <w:rsid w:val="03BE0909"/>
    <w:rsid w:val="03FE1A68"/>
    <w:rsid w:val="040A2CF3"/>
    <w:rsid w:val="041F3237"/>
    <w:rsid w:val="04471852"/>
    <w:rsid w:val="04487A8B"/>
    <w:rsid w:val="04510922"/>
    <w:rsid w:val="04C17856"/>
    <w:rsid w:val="04C66C1A"/>
    <w:rsid w:val="05045994"/>
    <w:rsid w:val="051A6F66"/>
    <w:rsid w:val="053470ED"/>
    <w:rsid w:val="05377B18"/>
    <w:rsid w:val="056A3A4A"/>
    <w:rsid w:val="05836669"/>
    <w:rsid w:val="05962A91"/>
    <w:rsid w:val="059E36F3"/>
    <w:rsid w:val="05AF40EF"/>
    <w:rsid w:val="05B44CC5"/>
    <w:rsid w:val="05E51322"/>
    <w:rsid w:val="062A4F87"/>
    <w:rsid w:val="06426774"/>
    <w:rsid w:val="06471DFE"/>
    <w:rsid w:val="066A1827"/>
    <w:rsid w:val="06710E08"/>
    <w:rsid w:val="067D59FE"/>
    <w:rsid w:val="069A6BF7"/>
    <w:rsid w:val="06B37672"/>
    <w:rsid w:val="06E15F8D"/>
    <w:rsid w:val="06EE06AA"/>
    <w:rsid w:val="06F7130D"/>
    <w:rsid w:val="0705470B"/>
    <w:rsid w:val="0711169B"/>
    <w:rsid w:val="07140111"/>
    <w:rsid w:val="07397B77"/>
    <w:rsid w:val="073F0F06"/>
    <w:rsid w:val="078860F0"/>
    <w:rsid w:val="07AF67A2"/>
    <w:rsid w:val="07D651A6"/>
    <w:rsid w:val="07F20ACC"/>
    <w:rsid w:val="080A32C2"/>
    <w:rsid w:val="08420CAE"/>
    <w:rsid w:val="085750DE"/>
    <w:rsid w:val="085D2BC0"/>
    <w:rsid w:val="08624EAC"/>
    <w:rsid w:val="088C5FC9"/>
    <w:rsid w:val="08A2174C"/>
    <w:rsid w:val="08BF40AC"/>
    <w:rsid w:val="08DD09D6"/>
    <w:rsid w:val="08E12275"/>
    <w:rsid w:val="08EC0C19"/>
    <w:rsid w:val="092376ED"/>
    <w:rsid w:val="097A2950"/>
    <w:rsid w:val="097F383C"/>
    <w:rsid w:val="09983409"/>
    <w:rsid w:val="09AA4D5C"/>
    <w:rsid w:val="09B20BB6"/>
    <w:rsid w:val="09D26061"/>
    <w:rsid w:val="09F2400E"/>
    <w:rsid w:val="09F91840"/>
    <w:rsid w:val="0A0106F5"/>
    <w:rsid w:val="0A165F4E"/>
    <w:rsid w:val="0A2502FA"/>
    <w:rsid w:val="0A312D88"/>
    <w:rsid w:val="0A5303E0"/>
    <w:rsid w:val="0A71587A"/>
    <w:rsid w:val="0A723A48"/>
    <w:rsid w:val="0A960E3D"/>
    <w:rsid w:val="0AAE262A"/>
    <w:rsid w:val="0AAF22DB"/>
    <w:rsid w:val="0AD479E5"/>
    <w:rsid w:val="0AF12517"/>
    <w:rsid w:val="0B235E41"/>
    <w:rsid w:val="0B3B3792"/>
    <w:rsid w:val="0B404DD6"/>
    <w:rsid w:val="0B5E5DFE"/>
    <w:rsid w:val="0B6571D3"/>
    <w:rsid w:val="0B7D1FFD"/>
    <w:rsid w:val="0B9510F4"/>
    <w:rsid w:val="0B9E269F"/>
    <w:rsid w:val="0BA50F55"/>
    <w:rsid w:val="0BB05F2E"/>
    <w:rsid w:val="0BB772BD"/>
    <w:rsid w:val="0BD7795F"/>
    <w:rsid w:val="0BE8391A"/>
    <w:rsid w:val="0BF71DAF"/>
    <w:rsid w:val="0BFA53FB"/>
    <w:rsid w:val="0C0B4F38"/>
    <w:rsid w:val="0C1E733C"/>
    <w:rsid w:val="0C3B1C9C"/>
    <w:rsid w:val="0C656D19"/>
    <w:rsid w:val="0C882A07"/>
    <w:rsid w:val="0C8E44C1"/>
    <w:rsid w:val="0C9870EE"/>
    <w:rsid w:val="0CA808A8"/>
    <w:rsid w:val="0CB57473"/>
    <w:rsid w:val="0CC65558"/>
    <w:rsid w:val="0CCD48BE"/>
    <w:rsid w:val="0CE11BEA"/>
    <w:rsid w:val="0CF052DB"/>
    <w:rsid w:val="0CFD51A3"/>
    <w:rsid w:val="0D374B59"/>
    <w:rsid w:val="0D576FA9"/>
    <w:rsid w:val="0D821B4C"/>
    <w:rsid w:val="0DC06C50"/>
    <w:rsid w:val="0DCF4D92"/>
    <w:rsid w:val="0DE34399"/>
    <w:rsid w:val="0E0340A2"/>
    <w:rsid w:val="0E2D7D0A"/>
    <w:rsid w:val="0E43308A"/>
    <w:rsid w:val="0E4B1F3E"/>
    <w:rsid w:val="0E565917"/>
    <w:rsid w:val="0E8042DE"/>
    <w:rsid w:val="0E8A515C"/>
    <w:rsid w:val="0E9D6C3E"/>
    <w:rsid w:val="0EC75A69"/>
    <w:rsid w:val="0EDA6C32"/>
    <w:rsid w:val="0F474DFC"/>
    <w:rsid w:val="0F476BAA"/>
    <w:rsid w:val="0F5D63CD"/>
    <w:rsid w:val="0F6E2388"/>
    <w:rsid w:val="0F6E4136"/>
    <w:rsid w:val="0F7554C5"/>
    <w:rsid w:val="0FBD0C1A"/>
    <w:rsid w:val="0FCB77DB"/>
    <w:rsid w:val="0FD55F83"/>
    <w:rsid w:val="0FE0044B"/>
    <w:rsid w:val="0FE64614"/>
    <w:rsid w:val="0FEB0CB8"/>
    <w:rsid w:val="10190546"/>
    <w:rsid w:val="101E3DAE"/>
    <w:rsid w:val="10303AE2"/>
    <w:rsid w:val="103C4234"/>
    <w:rsid w:val="10545A22"/>
    <w:rsid w:val="10564BC4"/>
    <w:rsid w:val="1066305F"/>
    <w:rsid w:val="10831E63"/>
    <w:rsid w:val="10AB4F16"/>
    <w:rsid w:val="10CF6E57"/>
    <w:rsid w:val="10D73F5D"/>
    <w:rsid w:val="10DB3A4D"/>
    <w:rsid w:val="10DC1D9A"/>
    <w:rsid w:val="10E30B54"/>
    <w:rsid w:val="10FE598E"/>
    <w:rsid w:val="112C6057"/>
    <w:rsid w:val="112E1DCF"/>
    <w:rsid w:val="1154735C"/>
    <w:rsid w:val="115630D4"/>
    <w:rsid w:val="11586E4C"/>
    <w:rsid w:val="116D4792"/>
    <w:rsid w:val="11B60016"/>
    <w:rsid w:val="11DF131B"/>
    <w:rsid w:val="123316F7"/>
    <w:rsid w:val="124949E7"/>
    <w:rsid w:val="1288550F"/>
    <w:rsid w:val="129245E0"/>
    <w:rsid w:val="12A32349"/>
    <w:rsid w:val="12A83E03"/>
    <w:rsid w:val="12DC3AAD"/>
    <w:rsid w:val="12EC1F42"/>
    <w:rsid w:val="12FB03D7"/>
    <w:rsid w:val="131B2827"/>
    <w:rsid w:val="13347E09"/>
    <w:rsid w:val="13405DEA"/>
    <w:rsid w:val="13547AE7"/>
    <w:rsid w:val="13763F01"/>
    <w:rsid w:val="137D0DEC"/>
    <w:rsid w:val="13B81E24"/>
    <w:rsid w:val="13F82B68"/>
    <w:rsid w:val="1404150D"/>
    <w:rsid w:val="14085FD5"/>
    <w:rsid w:val="143C4803"/>
    <w:rsid w:val="145A737F"/>
    <w:rsid w:val="14795A57"/>
    <w:rsid w:val="148E0E40"/>
    <w:rsid w:val="14904B4F"/>
    <w:rsid w:val="149B7855"/>
    <w:rsid w:val="14A14FAE"/>
    <w:rsid w:val="14E176BE"/>
    <w:rsid w:val="151E2D93"/>
    <w:rsid w:val="153D3ED3"/>
    <w:rsid w:val="155D0ED5"/>
    <w:rsid w:val="15602CC9"/>
    <w:rsid w:val="157A565F"/>
    <w:rsid w:val="15A765F4"/>
    <w:rsid w:val="15C50828"/>
    <w:rsid w:val="15D210A1"/>
    <w:rsid w:val="15F31839"/>
    <w:rsid w:val="15FB249C"/>
    <w:rsid w:val="1606331B"/>
    <w:rsid w:val="160E7BD1"/>
    <w:rsid w:val="16133C89"/>
    <w:rsid w:val="1614182E"/>
    <w:rsid w:val="161A0B74"/>
    <w:rsid w:val="1629525B"/>
    <w:rsid w:val="16353C00"/>
    <w:rsid w:val="164107F7"/>
    <w:rsid w:val="16481B85"/>
    <w:rsid w:val="164B5379"/>
    <w:rsid w:val="16571DC8"/>
    <w:rsid w:val="165D4F05"/>
    <w:rsid w:val="16774218"/>
    <w:rsid w:val="16946B78"/>
    <w:rsid w:val="169528F0"/>
    <w:rsid w:val="16CF7BB0"/>
    <w:rsid w:val="16F5513D"/>
    <w:rsid w:val="17046D4B"/>
    <w:rsid w:val="170B21D4"/>
    <w:rsid w:val="170D06D9"/>
    <w:rsid w:val="171C6B6E"/>
    <w:rsid w:val="172F4521"/>
    <w:rsid w:val="17563E2E"/>
    <w:rsid w:val="178A7F7B"/>
    <w:rsid w:val="178D1819"/>
    <w:rsid w:val="179130B8"/>
    <w:rsid w:val="17BB0135"/>
    <w:rsid w:val="17D31922"/>
    <w:rsid w:val="18041ADC"/>
    <w:rsid w:val="1804388A"/>
    <w:rsid w:val="18117D55"/>
    <w:rsid w:val="18440B68"/>
    <w:rsid w:val="185A16FC"/>
    <w:rsid w:val="186E1668"/>
    <w:rsid w:val="18893D8F"/>
    <w:rsid w:val="188D1AD1"/>
    <w:rsid w:val="189D783A"/>
    <w:rsid w:val="18C76E24"/>
    <w:rsid w:val="18E831AB"/>
    <w:rsid w:val="18EF453A"/>
    <w:rsid w:val="191D664C"/>
    <w:rsid w:val="192A2951"/>
    <w:rsid w:val="1934152D"/>
    <w:rsid w:val="1941466A"/>
    <w:rsid w:val="195919B3"/>
    <w:rsid w:val="19E00326"/>
    <w:rsid w:val="19F538B4"/>
    <w:rsid w:val="19FE255B"/>
    <w:rsid w:val="1A1E49AB"/>
    <w:rsid w:val="1A295829"/>
    <w:rsid w:val="1A2D1039"/>
    <w:rsid w:val="1A5B5BFF"/>
    <w:rsid w:val="1A5D14C1"/>
    <w:rsid w:val="1AD5775F"/>
    <w:rsid w:val="1AD60C35"/>
    <w:rsid w:val="1ADF413A"/>
    <w:rsid w:val="1AFF658A"/>
    <w:rsid w:val="1B0D6EF9"/>
    <w:rsid w:val="1B59213E"/>
    <w:rsid w:val="1B79458F"/>
    <w:rsid w:val="1B813443"/>
    <w:rsid w:val="1B8C2514"/>
    <w:rsid w:val="1B957CB6"/>
    <w:rsid w:val="1BA845C6"/>
    <w:rsid w:val="1BBE4697"/>
    <w:rsid w:val="1BC17CE4"/>
    <w:rsid w:val="1C066DA8"/>
    <w:rsid w:val="1C083B32"/>
    <w:rsid w:val="1C136791"/>
    <w:rsid w:val="1C1E0C92"/>
    <w:rsid w:val="1C3330ED"/>
    <w:rsid w:val="1C4526C3"/>
    <w:rsid w:val="1C485D0F"/>
    <w:rsid w:val="1C735A7A"/>
    <w:rsid w:val="1C737230"/>
    <w:rsid w:val="1CA27B15"/>
    <w:rsid w:val="1CA90EA4"/>
    <w:rsid w:val="1CAE64BA"/>
    <w:rsid w:val="1CC47A8B"/>
    <w:rsid w:val="1CC7132A"/>
    <w:rsid w:val="1D01483C"/>
    <w:rsid w:val="1D04432C"/>
    <w:rsid w:val="1D2533B8"/>
    <w:rsid w:val="1D882867"/>
    <w:rsid w:val="1D8B2357"/>
    <w:rsid w:val="1D97200D"/>
    <w:rsid w:val="1DAC0C4B"/>
    <w:rsid w:val="1DC31AF1"/>
    <w:rsid w:val="1DD65CC8"/>
    <w:rsid w:val="1DDC7AD2"/>
    <w:rsid w:val="1DE63A32"/>
    <w:rsid w:val="1E036392"/>
    <w:rsid w:val="1E206F43"/>
    <w:rsid w:val="1E544E3F"/>
    <w:rsid w:val="1E9F6651"/>
    <w:rsid w:val="1EA01E32"/>
    <w:rsid w:val="1EBD0C36"/>
    <w:rsid w:val="1EBE4747"/>
    <w:rsid w:val="1EBF050A"/>
    <w:rsid w:val="1ED910D1"/>
    <w:rsid w:val="1EDF0BAD"/>
    <w:rsid w:val="1F0871FF"/>
    <w:rsid w:val="1F51312D"/>
    <w:rsid w:val="1F5275D0"/>
    <w:rsid w:val="1F65010F"/>
    <w:rsid w:val="1F7C63FB"/>
    <w:rsid w:val="1FB65F2F"/>
    <w:rsid w:val="1FBA5176"/>
    <w:rsid w:val="1FDC333E"/>
    <w:rsid w:val="1FDE70B6"/>
    <w:rsid w:val="1FE10954"/>
    <w:rsid w:val="1FEC17D3"/>
    <w:rsid w:val="200C3C23"/>
    <w:rsid w:val="20360CA0"/>
    <w:rsid w:val="206D3F96"/>
    <w:rsid w:val="20717F2A"/>
    <w:rsid w:val="207D68CF"/>
    <w:rsid w:val="20B00081"/>
    <w:rsid w:val="20C256DD"/>
    <w:rsid w:val="20C938C2"/>
    <w:rsid w:val="20F14BC7"/>
    <w:rsid w:val="210F68FE"/>
    <w:rsid w:val="214C004F"/>
    <w:rsid w:val="215A276C"/>
    <w:rsid w:val="21700994"/>
    <w:rsid w:val="2197461F"/>
    <w:rsid w:val="21B53E47"/>
    <w:rsid w:val="21C1459A"/>
    <w:rsid w:val="21C30312"/>
    <w:rsid w:val="21C51AAB"/>
    <w:rsid w:val="21C602FE"/>
    <w:rsid w:val="21C67E02"/>
    <w:rsid w:val="21CC05D5"/>
    <w:rsid w:val="21DB1D59"/>
    <w:rsid w:val="21E5472C"/>
    <w:rsid w:val="21F26E49"/>
    <w:rsid w:val="21F7445F"/>
    <w:rsid w:val="21FC3824"/>
    <w:rsid w:val="222039B6"/>
    <w:rsid w:val="22275150"/>
    <w:rsid w:val="224C47AB"/>
    <w:rsid w:val="224D0523"/>
    <w:rsid w:val="22617B2B"/>
    <w:rsid w:val="226513C9"/>
    <w:rsid w:val="22682C67"/>
    <w:rsid w:val="22685DDE"/>
    <w:rsid w:val="228C4BA7"/>
    <w:rsid w:val="228F1A30"/>
    <w:rsid w:val="22E26EBD"/>
    <w:rsid w:val="23337719"/>
    <w:rsid w:val="237A0EA4"/>
    <w:rsid w:val="2383244E"/>
    <w:rsid w:val="23887A65"/>
    <w:rsid w:val="2393640A"/>
    <w:rsid w:val="23967B96"/>
    <w:rsid w:val="239C52BE"/>
    <w:rsid w:val="23BE3486"/>
    <w:rsid w:val="23C12F77"/>
    <w:rsid w:val="23C71C0F"/>
    <w:rsid w:val="23C93BD9"/>
    <w:rsid w:val="23CB16FF"/>
    <w:rsid w:val="23FE3883"/>
    <w:rsid w:val="24107A5A"/>
    <w:rsid w:val="241E5CD3"/>
    <w:rsid w:val="2423153B"/>
    <w:rsid w:val="242D5F16"/>
    <w:rsid w:val="243E7326"/>
    <w:rsid w:val="244F40DF"/>
    <w:rsid w:val="24637B8A"/>
    <w:rsid w:val="24681644"/>
    <w:rsid w:val="247C0C4C"/>
    <w:rsid w:val="24A00DDE"/>
    <w:rsid w:val="24A51071"/>
    <w:rsid w:val="24C06D8A"/>
    <w:rsid w:val="24C3016B"/>
    <w:rsid w:val="24C7636B"/>
    <w:rsid w:val="24D12756"/>
    <w:rsid w:val="24D26ABE"/>
    <w:rsid w:val="24EA02AB"/>
    <w:rsid w:val="25137802"/>
    <w:rsid w:val="251F53F5"/>
    <w:rsid w:val="25201F1F"/>
    <w:rsid w:val="25207829"/>
    <w:rsid w:val="252C08C4"/>
    <w:rsid w:val="25441769"/>
    <w:rsid w:val="2557686D"/>
    <w:rsid w:val="25757B75"/>
    <w:rsid w:val="25781413"/>
    <w:rsid w:val="259C15A5"/>
    <w:rsid w:val="25C930B9"/>
    <w:rsid w:val="25D36F91"/>
    <w:rsid w:val="26135EAC"/>
    <w:rsid w:val="26215F4F"/>
    <w:rsid w:val="26242EF6"/>
    <w:rsid w:val="26307F40"/>
    <w:rsid w:val="264B797C"/>
    <w:rsid w:val="265C6466"/>
    <w:rsid w:val="267F67D1"/>
    <w:rsid w:val="26804A23"/>
    <w:rsid w:val="268169ED"/>
    <w:rsid w:val="26A54423"/>
    <w:rsid w:val="26DB60FD"/>
    <w:rsid w:val="26E33204"/>
    <w:rsid w:val="26E66850"/>
    <w:rsid w:val="26F92A28"/>
    <w:rsid w:val="26FA0563"/>
    <w:rsid w:val="27111B1F"/>
    <w:rsid w:val="271433BD"/>
    <w:rsid w:val="2734061D"/>
    <w:rsid w:val="273870AC"/>
    <w:rsid w:val="273B4DEE"/>
    <w:rsid w:val="27435F74"/>
    <w:rsid w:val="27441EF5"/>
    <w:rsid w:val="27532138"/>
    <w:rsid w:val="27533EE6"/>
    <w:rsid w:val="275D6B12"/>
    <w:rsid w:val="276B56FF"/>
    <w:rsid w:val="27716A62"/>
    <w:rsid w:val="277A5916"/>
    <w:rsid w:val="278542BB"/>
    <w:rsid w:val="27A1123C"/>
    <w:rsid w:val="27A1303C"/>
    <w:rsid w:val="27A40BE5"/>
    <w:rsid w:val="27C60B5C"/>
    <w:rsid w:val="27CC19B5"/>
    <w:rsid w:val="27D52B4D"/>
    <w:rsid w:val="27E234BC"/>
    <w:rsid w:val="27E96AE4"/>
    <w:rsid w:val="27F07987"/>
    <w:rsid w:val="28420922"/>
    <w:rsid w:val="285A5748"/>
    <w:rsid w:val="287E1436"/>
    <w:rsid w:val="28810F26"/>
    <w:rsid w:val="28902F18"/>
    <w:rsid w:val="28AD3ACA"/>
    <w:rsid w:val="28BA1D43"/>
    <w:rsid w:val="28C52BC1"/>
    <w:rsid w:val="28D83E22"/>
    <w:rsid w:val="290851A4"/>
    <w:rsid w:val="290A4A78"/>
    <w:rsid w:val="29325D7D"/>
    <w:rsid w:val="293F08A0"/>
    <w:rsid w:val="295863B0"/>
    <w:rsid w:val="29752839"/>
    <w:rsid w:val="299D2C9D"/>
    <w:rsid w:val="29A0149A"/>
    <w:rsid w:val="29AF561F"/>
    <w:rsid w:val="29BF3AB4"/>
    <w:rsid w:val="29E76B67"/>
    <w:rsid w:val="29F319B0"/>
    <w:rsid w:val="29FD3F96"/>
    <w:rsid w:val="2A0A7E77"/>
    <w:rsid w:val="2A1C2CB5"/>
    <w:rsid w:val="2A261D85"/>
    <w:rsid w:val="2A2F5FA3"/>
    <w:rsid w:val="2A473AAA"/>
    <w:rsid w:val="2A4B359A"/>
    <w:rsid w:val="2A5E32CD"/>
    <w:rsid w:val="2A6106EF"/>
    <w:rsid w:val="2A874F5E"/>
    <w:rsid w:val="2AA809EC"/>
    <w:rsid w:val="2ACD0453"/>
    <w:rsid w:val="2AF07C9E"/>
    <w:rsid w:val="2B0100FD"/>
    <w:rsid w:val="2B0C0F7B"/>
    <w:rsid w:val="2B1810DF"/>
    <w:rsid w:val="2B2D4A4E"/>
    <w:rsid w:val="2B4C38A9"/>
    <w:rsid w:val="2BBD04C8"/>
    <w:rsid w:val="2BD001FB"/>
    <w:rsid w:val="2BE35B2E"/>
    <w:rsid w:val="2BEF61A7"/>
    <w:rsid w:val="2C097269"/>
    <w:rsid w:val="2C2C2F57"/>
    <w:rsid w:val="2C300C99"/>
    <w:rsid w:val="2C4402A1"/>
    <w:rsid w:val="2C5A5D16"/>
    <w:rsid w:val="2C6B7F24"/>
    <w:rsid w:val="2C730B86"/>
    <w:rsid w:val="2C8513E5"/>
    <w:rsid w:val="2CC05020"/>
    <w:rsid w:val="2CC94ED2"/>
    <w:rsid w:val="2CDE6947"/>
    <w:rsid w:val="2CEC3090"/>
    <w:rsid w:val="2CFC0B7C"/>
    <w:rsid w:val="2D3E67F1"/>
    <w:rsid w:val="2D4F514F"/>
    <w:rsid w:val="2D5518A5"/>
    <w:rsid w:val="2D5B21A4"/>
    <w:rsid w:val="2D6B18AE"/>
    <w:rsid w:val="2D85118C"/>
    <w:rsid w:val="2D856DC3"/>
    <w:rsid w:val="2D8F19F0"/>
    <w:rsid w:val="2D9D235F"/>
    <w:rsid w:val="2DC93154"/>
    <w:rsid w:val="2DE27D71"/>
    <w:rsid w:val="2DE33AEA"/>
    <w:rsid w:val="2E163EBF"/>
    <w:rsid w:val="2E1A39AF"/>
    <w:rsid w:val="2E2A1718"/>
    <w:rsid w:val="2E7C6418"/>
    <w:rsid w:val="2E905A1F"/>
    <w:rsid w:val="2EA96AE1"/>
    <w:rsid w:val="2EAF6FA2"/>
    <w:rsid w:val="2EC97183"/>
    <w:rsid w:val="2EE30245"/>
    <w:rsid w:val="2F05640D"/>
    <w:rsid w:val="2F070E72"/>
    <w:rsid w:val="2F083808"/>
    <w:rsid w:val="2F167231"/>
    <w:rsid w:val="2F3C5BA7"/>
    <w:rsid w:val="2F590507"/>
    <w:rsid w:val="2F68074A"/>
    <w:rsid w:val="2FA352EF"/>
    <w:rsid w:val="2FA774C5"/>
    <w:rsid w:val="2FA86FE1"/>
    <w:rsid w:val="2FAC4ADB"/>
    <w:rsid w:val="2FAD43AF"/>
    <w:rsid w:val="2FB4573E"/>
    <w:rsid w:val="2FBE480E"/>
    <w:rsid w:val="2FD8767E"/>
    <w:rsid w:val="2FE37DD1"/>
    <w:rsid w:val="300541EB"/>
    <w:rsid w:val="300E12F2"/>
    <w:rsid w:val="301D1535"/>
    <w:rsid w:val="302521B8"/>
    <w:rsid w:val="302C1778"/>
    <w:rsid w:val="30373BD3"/>
    <w:rsid w:val="304A7E50"/>
    <w:rsid w:val="305B02AF"/>
    <w:rsid w:val="306B750B"/>
    <w:rsid w:val="30772A7B"/>
    <w:rsid w:val="308267D4"/>
    <w:rsid w:val="308E41E1"/>
    <w:rsid w:val="3091782D"/>
    <w:rsid w:val="30A532D8"/>
    <w:rsid w:val="30B6511C"/>
    <w:rsid w:val="30C419B0"/>
    <w:rsid w:val="30C80E70"/>
    <w:rsid w:val="30E958BB"/>
    <w:rsid w:val="30EB1633"/>
    <w:rsid w:val="311566B0"/>
    <w:rsid w:val="31215FBF"/>
    <w:rsid w:val="313034EA"/>
    <w:rsid w:val="313176DA"/>
    <w:rsid w:val="313C1E8F"/>
    <w:rsid w:val="31413001"/>
    <w:rsid w:val="31666F0B"/>
    <w:rsid w:val="3175110A"/>
    <w:rsid w:val="318D6246"/>
    <w:rsid w:val="31AC604C"/>
    <w:rsid w:val="31BB1005"/>
    <w:rsid w:val="31E340B8"/>
    <w:rsid w:val="31FC517A"/>
    <w:rsid w:val="321E77E6"/>
    <w:rsid w:val="32221084"/>
    <w:rsid w:val="322272D6"/>
    <w:rsid w:val="322F554F"/>
    <w:rsid w:val="324C5CE1"/>
    <w:rsid w:val="327D275F"/>
    <w:rsid w:val="327D450D"/>
    <w:rsid w:val="32952002"/>
    <w:rsid w:val="329A6E6D"/>
    <w:rsid w:val="33114390"/>
    <w:rsid w:val="331704BD"/>
    <w:rsid w:val="335039CF"/>
    <w:rsid w:val="335334BF"/>
    <w:rsid w:val="33574D5E"/>
    <w:rsid w:val="335A445C"/>
    <w:rsid w:val="335C4122"/>
    <w:rsid w:val="33792F26"/>
    <w:rsid w:val="337F66E7"/>
    <w:rsid w:val="33863895"/>
    <w:rsid w:val="338A5133"/>
    <w:rsid w:val="338F274A"/>
    <w:rsid w:val="339733AC"/>
    <w:rsid w:val="33B10912"/>
    <w:rsid w:val="33BA52ED"/>
    <w:rsid w:val="33CF0D98"/>
    <w:rsid w:val="33CF6FEA"/>
    <w:rsid w:val="33F6207E"/>
    <w:rsid w:val="33FE250D"/>
    <w:rsid w:val="34056568"/>
    <w:rsid w:val="34137124"/>
    <w:rsid w:val="34160775"/>
    <w:rsid w:val="341C03A3"/>
    <w:rsid w:val="34384B8F"/>
    <w:rsid w:val="34476B80"/>
    <w:rsid w:val="34637732"/>
    <w:rsid w:val="34733E19"/>
    <w:rsid w:val="34A73AC3"/>
    <w:rsid w:val="34C345E9"/>
    <w:rsid w:val="34D12E78"/>
    <w:rsid w:val="34D67F04"/>
    <w:rsid w:val="34EC7728"/>
    <w:rsid w:val="34EE34A0"/>
    <w:rsid w:val="34F922A4"/>
    <w:rsid w:val="352B46F4"/>
    <w:rsid w:val="3579545F"/>
    <w:rsid w:val="357E2A76"/>
    <w:rsid w:val="35812566"/>
    <w:rsid w:val="35AB75E3"/>
    <w:rsid w:val="35BC17F0"/>
    <w:rsid w:val="35D22DC1"/>
    <w:rsid w:val="35DC59EE"/>
    <w:rsid w:val="35E13004"/>
    <w:rsid w:val="35E46B40"/>
    <w:rsid w:val="35F47297"/>
    <w:rsid w:val="363E3FB3"/>
    <w:rsid w:val="36566C70"/>
    <w:rsid w:val="366D4CB6"/>
    <w:rsid w:val="36914A2B"/>
    <w:rsid w:val="36932551"/>
    <w:rsid w:val="36A65EC1"/>
    <w:rsid w:val="36BF63D8"/>
    <w:rsid w:val="36D93CDC"/>
    <w:rsid w:val="370B658B"/>
    <w:rsid w:val="37117919"/>
    <w:rsid w:val="373D070E"/>
    <w:rsid w:val="37555A58"/>
    <w:rsid w:val="375F68D7"/>
    <w:rsid w:val="37991DE9"/>
    <w:rsid w:val="37D44BCF"/>
    <w:rsid w:val="37D921E5"/>
    <w:rsid w:val="37F4701F"/>
    <w:rsid w:val="37F94635"/>
    <w:rsid w:val="3801173C"/>
    <w:rsid w:val="380A4A95"/>
    <w:rsid w:val="381E5E4A"/>
    <w:rsid w:val="38303DCF"/>
    <w:rsid w:val="384F4255"/>
    <w:rsid w:val="3851621F"/>
    <w:rsid w:val="385479A4"/>
    <w:rsid w:val="3857135C"/>
    <w:rsid w:val="38635F53"/>
    <w:rsid w:val="38673C95"/>
    <w:rsid w:val="38787C50"/>
    <w:rsid w:val="38837FFB"/>
    <w:rsid w:val="38A27BDF"/>
    <w:rsid w:val="38AD5420"/>
    <w:rsid w:val="38AF1198"/>
    <w:rsid w:val="38B642D4"/>
    <w:rsid w:val="38BF7D69"/>
    <w:rsid w:val="38C3013B"/>
    <w:rsid w:val="38E5443C"/>
    <w:rsid w:val="38EE1CC0"/>
    <w:rsid w:val="3909639C"/>
    <w:rsid w:val="390B0AC4"/>
    <w:rsid w:val="390F1C37"/>
    <w:rsid w:val="39131727"/>
    <w:rsid w:val="39186D3D"/>
    <w:rsid w:val="39333B77"/>
    <w:rsid w:val="393D49F6"/>
    <w:rsid w:val="394A2C6F"/>
    <w:rsid w:val="39834131"/>
    <w:rsid w:val="399F70A4"/>
    <w:rsid w:val="39B36A66"/>
    <w:rsid w:val="39D8471E"/>
    <w:rsid w:val="3A2F2590"/>
    <w:rsid w:val="3A3B7187"/>
    <w:rsid w:val="3A3F02FA"/>
    <w:rsid w:val="3A3F654C"/>
    <w:rsid w:val="3A920D71"/>
    <w:rsid w:val="3ADB0022"/>
    <w:rsid w:val="3AE27603"/>
    <w:rsid w:val="3B070E17"/>
    <w:rsid w:val="3B0D21A6"/>
    <w:rsid w:val="3B1F0857"/>
    <w:rsid w:val="3B2C4D22"/>
    <w:rsid w:val="3B301727"/>
    <w:rsid w:val="3B3B4F65"/>
    <w:rsid w:val="3B451940"/>
    <w:rsid w:val="3B5F6EA5"/>
    <w:rsid w:val="3B675D5A"/>
    <w:rsid w:val="3B750477"/>
    <w:rsid w:val="3B791E4F"/>
    <w:rsid w:val="3B820DE6"/>
    <w:rsid w:val="3B8C3A12"/>
    <w:rsid w:val="3B9C3C56"/>
    <w:rsid w:val="3BA32229"/>
    <w:rsid w:val="3BA345A8"/>
    <w:rsid w:val="3BB16FD5"/>
    <w:rsid w:val="3BC47524"/>
    <w:rsid w:val="3BD038FF"/>
    <w:rsid w:val="3BF9611F"/>
    <w:rsid w:val="3C4B742A"/>
    <w:rsid w:val="3C601127"/>
    <w:rsid w:val="3C612B76"/>
    <w:rsid w:val="3C74072E"/>
    <w:rsid w:val="3C8B3CCA"/>
    <w:rsid w:val="3C9B4413"/>
    <w:rsid w:val="3CA52FDE"/>
    <w:rsid w:val="3CA60B04"/>
    <w:rsid w:val="3CBE19AA"/>
    <w:rsid w:val="3CCA310A"/>
    <w:rsid w:val="3CD218F9"/>
    <w:rsid w:val="3CF278A5"/>
    <w:rsid w:val="3D0A2E41"/>
    <w:rsid w:val="3D121CF5"/>
    <w:rsid w:val="3D143CBF"/>
    <w:rsid w:val="3D145A6E"/>
    <w:rsid w:val="3D232155"/>
    <w:rsid w:val="3D40184C"/>
    <w:rsid w:val="3D5B276A"/>
    <w:rsid w:val="3D687B67"/>
    <w:rsid w:val="3D74650C"/>
    <w:rsid w:val="3DA2751D"/>
    <w:rsid w:val="3DA8228F"/>
    <w:rsid w:val="3DB334D8"/>
    <w:rsid w:val="3DEE2762"/>
    <w:rsid w:val="3DFC6C2D"/>
    <w:rsid w:val="3E173A67"/>
    <w:rsid w:val="3E247813"/>
    <w:rsid w:val="3E28785F"/>
    <w:rsid w:val="3E444130"/>
    <w:rsid w:val="3E5F540E"/>
    <w:rsid w:val="3E66054B"/>
    <w:rsid w:val="3E6B790F"/>
    <w:rsid w:val="3E8629EC"/>
    <w:rsid w:val="3E90381A"/>
    <w:rsid w:val="3EAF1EF2"/>
    <w:rsid w:val="3EC3774B"/>
    <w:rsid w:val="3EC60DDA"/>
    <w:rsid w:val="3EEF6792"/>
    <w:rsid w:val="3EFB0C93"/>
    <w:rsid w:val="3F32042D"/>
    <w:rsid w:val="3F4171E2"/>
    <w:rsid w:val="3F5605BF"/>
    <w:rsid w:val="3F566811"/>
    <w:rsid w:val="3F8F6B2E"/>
    <w:rsid w:val="3FA532F5"/>
    <w:rsid w:val="3FBD60F8"/>
    <w:rsid w:val="3FE756BB"/>
    <w:rsid w:val="401D2E8B"/>
    <w:rsid w:val="402661E4"/>
    <w:rsid w:val="40416B7A"/>
    <w:rsid w:val="404E74E8"/>
    <w:rsid w:val="405A4986"/>
    <w:rsid w:val="409018AF"/>
    <w:rsid w:val="40BC6B48"/>
    <w:rsid w:val="40DE6ABE"/>
    <w:rsid w:val="41076015"/>
    <w:rsid w:val="412C5F88"/>
    <w:rsid w:val="41344930"/>
    <w:rsid w:val="413D1A37"/>
    <w:rsid w:val="4155581A"/>
    <w:rsid w:val="41594397"/>
    <w:rsid w:val="416C5E78"/>
    <w:rsid w:val="4177481D"/>
    <w:rsid w:val="41961147"/>
    <w:rsid w:val="419929E5"/>
    <w:rsid w:val="41A05B22"/>
    <w:rsid w:val="41AB6C64"/>
    <w:rsid w:val="41AE46E3"/>
    <w:rsid w:val="41CC4B69"/>
    <w:rsid w:val="41CF4673"/>
    <w:rsid w:val="41DB2FFE"/>
    <w:rsid w:val="41E225DE"/>
    <w:rsid w:val="41F52311"/>
    <w:rsid w:val="41FF0A9A"/>
    <w:rsid w:val="42091919"/>
    <w:rsid w:val="42156510"/>
    <w:rsid w:val="425A2175"/>
    <w:rsid w:val="42641245"/>
    <w:rsid w:val="42BF5A71"/>
    <w:rsid w:val="42C65A5C"/>
    <w:rsid w:val="42CB6BCE"/>
    <w:rsid w:val="43036368"/>
    <w:rsid w:val="431A1904"/>
    <w:rsid w:val="433175E4"/>
    <w:rsid w:val="433F1811"/>
    <w:rsid w:val="438020AF"/>
    <w:rsid w:val="439D4A0F"/>
    <w:rsid w:val="43E4263E"/>
    <w:rsid w:val="44000AFA"/>
    <w:rsid w:val="440268AB"/>
    <w:rsid w:val="440F43C9"/>
    <w:rsid w:val="44226CC2"/>
    <w:rsid w:val="445157F9"/>
    <w:rsid w:val="44562E10"/>
    <w:rsid w:val="446B68BB"/>
    <w:rsid w:val="44703ED1"/>
    <w:rsid w:val="447C7807"/>
    <w:rsid w:val="44894F93"/>
    <w:rsid w:val="449A71A0"/>
    <w:rsid w:val="449D459A"/>
    <w:rsid w:val="44CB735A"/>
    <w:rsid w:val="44D043A3"/>
    <w:rsid w:val="44E16B7D"/>
    <w:rsid w:val="44F92119"/>
    <w:rsid w:val="454B049A"/>
    <w:rsid w:val="455235D7"/>
    <w:rsid w:val="4557299B"/>
    <w:rsid w:val="459C4852"/>
    <w:rsid w:val="45B207CA"/>
    <w:rsid w:val="45C73FC5"/>
    <w:rsid w:val="45D71D2E"/>
    <w:rsid w:val="45EC7588"/>
    <w:rsid w:val="46116C74"/>
    <w:rsid w:val="461940F5"/>
    <w:rsid w:val="46592743"/>
    <w:rsid w:val="468A0B4E"/>
    <w:rsid w:val="46A240EA"/>
    <w:rsid w:val="46C67DD9"/>
    <w:rsid w:val="46DC75FC"/>
    <w:rsid w:val="471843AC"/>
    <w:rsid w:val="4723347D"/>
    <w:rsid w:val="473236C0"/>
    <w:rsid w:val="4734374B"/>
    <w:rsid w:val="473A07C7"/>
    <w:rsid w:val="473D3E13"/>
    <w:rsid w:val="474D37F0"/>
    <w:rsid w:val="475950F1"/>
    <w:rsid w:val="47946129"/>
    <w:rsid w:val="479E0D55"/>
    <w:rsid w:val="47B73BC5"/>
    <w:rsid w:val="47BF70B8"/>
    <w:rsid w:val="47C307BC"/>
    <w:rsid w:val="47D227AD"/>
    <w:rsid w:val="47D9149B"/>
    <w:rsid w:val="47E744AA"/>
    <w:rsid w:val="47EC3216"/>
    <w:rsid w:val="47F210A1"/>
    <w:rsid w:val="4823125B"/>
    <w:rsid w:val="48401E0D"/>
    <w:rsid w:val="484418FD"/>
    <w:rsid w:val="48515DC8"/>
    <w:rsid w:val="485633DE"/>
    <w:rsid w:val="48653621"/>
    <w:rsid w:val="487321E2"/>
    <w:rsid w:val="487861D3"/>
    <w:rsid w:val="488F069E"/>
    <w:rsid w:val="48931F3C"/>
    <w:rsid w:val="48A51C70"/>
    <w:rsid w:val="48EF2CD0"/>
    <w:rsid w:val="48FC21D7"/>
    <w:rsid w:val="48FC3F85"/>
    <w:rsid w:val="490C764B"/>
    <w:rsid w:val="492434DC"/>
    <w:rsid w:val="49553696"/>
    <w:rsid w:val="4961028C"/>
    <w:rsid w:val="49695393"/>
    <w:rsid w:val="499248EA"/>
    <w:rsid w:val="49926698"/>
    <w:rsid w:val="49C10D2B"/>
    <w:rsid w:val="49CC42AF"/>
    <w:rsid w:val="49E04067"/>
    <w:rsid w:val="49ED38CE"/>
    <w:rsid w:val="49F52D83"/>
    <w:rsid w:val="4A0D21C2"/>
    <w:rsid w:val="4A143551"/>
    <w:rsid w:val="4A203911"/>
    <w:rsid w:val="4A404346"/>
    <w:rsid w:val="4A4200BE"/>
    <w:rsid w:val="4A510301"/>
    <w:rsid w:val="4A6E2C61"/>
    <w:rsid w:val="4A7F08FE"/>
    <w:rsid w:val="4A834233"/>
    <w:rsid w:val="4A9D70A2"/>
    <w:rsid w:val="4AC07235"/>
    <w:rsid w:val="4AC5484B"/>
    <w:rsid w:val="4AD625B4"/>
    <w:rsid w:val="4AD8457E"/>
    <w:rsid w:val="4AE01685"/>
    <w:rsid w:val="4AE051E1"/>
    <w:rsid w:val="4AE66C9B"/>
    <w:rsid w:val="4B0E4F0E"/>
    <w:rsid w:val="4B201A81"/>
    <w:rsid w:val="4B3043BA"/>
    <w:rsid w:val="4B3F45FD"/>
    <w:rsid w:val="4B46773A"/>
    <w:rsid w:val="4B6B0F4E"/>
    <w:rsid w:val="4B736055"/>
    <w:rsid w:val="4B871B00"/>
    <w:rsid w:val="4BB723E6"/>
    <w:rsid w:val="4BBA44C9"/>
    <w:rsid w:val="4BD50ABE"/>
    <w:rsid w:val="4BD9095F"/>
    <w:rsid w:val="4C820C46"/>
    <w:rsid w:val="4CD62D3F"/>
    <w:rsid w:val="4D063625"/>
    <w:rsid w:val="4D227D33"/>
    <w:rsid w:val="4D3D4B6D"/>
    <w:rsid w:val="4D50664E"/>
    <w:rsid w:val="4D85112F"/>
    <w:rsid w:val="4DAB1AD6"/>
    <w:rsid w:val="4DE805A0"/>
    <w:rsid w:val="4DFF0E93"/>
    <w:rsid w:val="4E257ADB"/>
    <w:rsid w:val="4E597784"/>
    <w:rsid w:val="4E847334"/>
    <w:rsid w:val="4E8862BB"/>
    <w:rsid w:val="4EB86BA1"/>
    <w:rsid w:val="4EC23F0F"/>
    <w:rsid w:val="4ED137BE"/>
    <w:rsid w:val="4ED17C62"/>
    <w:rsid w:val="4EF31987"/>
    <w:rsid w:val="4F124229"/>
    <w:rsid w:val="4F184F7E"/>
    <w:rsid w:val="4F2935FA"/>
    <w:rsid w:val="4F455F5A"/>
    <w:rsid w:val="4F506DD9"/>
    <w:rsid w:val="4F530677"/>
    <w:rsid w:val="4F587A3C"/>
    <w:rsid w:val="4F5D0642"/>
    <w:rsid w:val="4F6F518F"/>
    <w:rsid w:val="4F7F76BE"/>
    <w:rsid w:val="4FA669F9"/>
    <w:rsid w:val="4FA964E9"/>
    <w:rsid w:val="4FAD5FDA"/>
    <w:rsid w:val="4FDC68BF"/>
    <w:rsid w:val="501E4186"/>
    <w:rsid w:val="502D711A"/>
    <w:rsid w:val="502E0D74"/>
    <w:rsid w:val="503B1837"/>
    <w:rsid w:val="504658E2"/>
    <w:rsid w:val="50A32C92"/>
    <w:rsid w:val="50C23D07"/>
    <w:rsid w:val="50C3182D"/>
    <w:rsid w:val="50D41344"/>
    <w:rsid w:val="50F10148"/>
    <w:rsid w:val="50F934A0"/>
    <w:rsid w:val="5100038B"/>
    <w:rsid w:val="51037E7B"/>
    <w:rsid w:val="510A745C"/>
    <w:rsid w:val="510D4856"/>
    <w:rsid w:val="51134562"/>
    <w:rsid w:val="511A58F1"/>
    <w:rsid w:val="513D513B"/>
    <w:rsid w:val="51450494"/>
    <w:rsid w:val="51464771"/>
    <w:rsid w:val="515D57DD"/>
    <w:rsid w:val="515D758B"/>
    <w:rsid w:val="51600E2A"/>
    <w:rsid w:val="516E3547"/>
    <w:rsid w:val="516F0CFB"/>
    <w:rsid w:val="51856F56"/>
    <w:rsid w:val="51885492"/>
    <w:rsid w:val="51C15D6C"/>
    <w:rsid w:val="51C413B8"/>
    <w:rsid w:val="51E90E1F"/>
    <w:rsid w:val="52100AA2"/>
    <w:rsid w:val="52187956"/>
    <w:rsid w:val="521D4F6D"/>
    <w:rsid w:val="524A3FB4"/>
    <w:rsid w:val="526112FD"/>
    <w:rsid w:val="52662470"/>
    <w:rsid w:val="527A50AB"/>
    <w:rsid w:val="52862B12"/>
    <w:rsid w:val="52876991"/>
    <w:rsid w:val="52B0193D"/>
    <w:rsid w:val="52B4142D"/>
    <w:rsid w:val="52B92EE7"/>
    <w:rsid w:val="52C8312A"/>
    <w:rsid w:val="52ED0DE3"/>
    <w:rsid w:val="52ED2B91"/>
    <w:rsid w:val="52FD40FF"/>
    <w:rsid w:val="530028C4"/>
    <w:rsid w:val="53052B25"/>
    <w:rsid w:val="5305612D"/>
    <w:rsid w:val="530F5CD1"/>
    <w:rsid w:val="5325057D"/>
    <w:rsid w:val="532E7431"/>
    <w:rsid w:val="533D7674"/>
    <w:rsid w:val="533E33EC"/>
    <w:rsid w:val="5345477B"/>
    <w:rsid w:val="534D7193"/>
    <w:rsid w:val="5358625C"/>
    <w:rsid w:val="5371731E"/>
    <w:rsid w:val="537A08C9"/>
    <w:rsid w:val="539047AF"/>
    <w:rsid w:val="539E21F1"/>
    <w:rsid w:val="53A72D40"/>
    <w:rsid w:val="53A94D1F"/>
    <w:rsid w:val="53B35B89"/>
    <w:rsid w:val="53EC2E48"/>
    <w:rsid w:val="5402441A"/>
    <w:rsid w:val="541A08D9"/>
    <w:rsid w:val="544E2750"/>
    <w:rsid w:val="544F3B03"/>
    <w:rsid w:val="54596730"/>
    <w:rsid w:val="545E3D46"/>
    <w:rsid w:val="54663D36"/>
    <w:rsid w:val="549D52AF"/>
    <w:rsid w:val="54E87AB4"/>
    <w:rsid w:val="551408A9"/>
    <w:rsid w:val="552C71D6"/>
    <w:rsid w:val="55432F3C"/>
    <w:rsid w:val="55480552"/>
    <w:rsid w:val="556F5ADF"/>
    <w:rsid w:val="557F0D1D"/>
    <w:rsid w:val="55D63DB0"/>
    <w:rsid w:val="55DF0EB7"/>
    <w:rsid w:val="55DF4A13"/>
    <w:rsid w:val="55EC6D9F"/>
    <w:rsid w:val="560F4D1E"/>
    <w:rsid w:val="561641AD"/>
    <w:rsid w:val="563D5BDD"/>
    <w:rsid w:val="56426EC5"/>
    <w:rsid w:val="56823238"/>
    <w:rsid w:val="569F5047"/>
    <w:rsid w:val="56AA7B48"/>
    <w:rsid w:val="56EE67C7"/>
    <w:rsid w:val="57284198"/>
    <w:rsid w:val="57362D58"/>
    <w:rsid w:val="57380FCB"/>
    <w:rsid w:val="573E39BB"/>
    <w:rsid w:val="57401F80"/>
    <w:rsid w:val="57740C14"/>
    <w:rsid w:val="577D2735"/>
    <w:rsid w:val="57A2219C"/>
    <w:rsid w:val="57A23F4A"/>
    <w:rsid w:val="57D53105"/>
    <w:rsid w:val="57E75E01"/>
    <w:rsid w:val="57EC1669"/>
    <w:rsid w:val="57EE53E1"/>
    <w:rsid w:val="57FF139C"/>
    <w:rsid w:val="583848AE"/>
    <w:rsid w:val="58466FCB"/>
    <w:rsid w:val="586E02D0"/>
    <w:rsid w:val="587D0513"/>
    <w:rsid w:val="58AB32D2"/>
    <w:rsid w:val="58B02697"/>
    <w:rsid w:val="58BA3515"/>
    <w:rsid w:val="58EB36CF"/>
    <w:rsid w:val="58F73EB0"/>
    <w:rsid w:val="58FC1D80"/>
    <w:rsid w:val="591E3AA4"/>
    <w:rsid w:val="59411541"/>
    <w:rsid w:val="594828CF"/>
    <w:rsid w:val="595079D6"/>
    <w:rsid w:val="595B4CF8"/>
    <w:rsid w:val="59613991"/>
    <w:rsid w:val="596A4F3B"/>
    <w:rsid w:val="59853B23"/>
    <w:rsid w:val="59965D30"/>
    <w:rsid w:val="59A0095D"/>
    <w:rsid w:val="59B84324"/>
    <w:rsid w:val="59C12681"/>
    <w:rsid w:val="59C3464B"/>
    <w:rsid w:val="59C7413C"/>
    <w:rsid w:val="59DE3233"/>
    <w:rsid w:val="59F111B9"/>
    <w:rsid w:val="59FE531D"/>
    <w:rsid w:val="5A0658A4"/>
    <w:rsid w:val="5A0A227A"/>
    <w:rsid w:val="5A0C5FF2"/>
    <w:rsid w:val="5A1629CD"/>
    <w:rsid w:val="5A1D5B0A"/>
    <w:rsid w:val="5A1F5D26"/>
    <w:rsid w:val="5A4E2167"/>
    <w:rsid w:val="5A56101C"/>
    <w:rsid w:val="5A582ACF"/>
    <w:rsid w:val="5A6632BC"/>
    <w:rsid w:val="5A8667A4"/>
    <w:rsid w:val="5AC468CD"/>
    <w:rsid w:val="5ACD5782"/>
    <w:rsid w:val="5AD3266C"/>
    <w:rsid w:val="5AD7173C"/>
    <w:rsid w:val="5AE623A0"/>
    <w:rsid w:val="5AF511A9"/>
    <w:rsid w:val="5AF54CD9"/>
    <w:rsid w:val="5B0171D9"/>
    <w:rsid w:val="5B150ED7"/>
    <w:rsid w:val="5B280C0A"/>
    <w:rsid w:val="5B353327"/>
    <w:rsid w:val="5B4E5E36"/>
    <w:rsid w:val="5B7B3430"/>
    <w:rsid w:val="5B8A5421"/>
    <w:rsid w:val="5BEC7E8A"/>
    <w:rsid w:val="5BED2382"/>
    <w:rsid w:val="5C21708F"/>
    <w:rsid w:val="5C2E603C"/>
    <w:rsid w:val="5C8276A5"/>
    <w:rsid w:val="5C8C51C9"/>
    <w:rsid w:val="5CD86660"/>
    <w:rsid w:val="5CF52D6E"/>
    <w:rsid w:val="5CFF5E97"/>
    <w:rsid w:val="5D080CF3"/>
    <w:rsid w:val="5D497918"/>
    <w:rsid w:val="5D4C2E50"/>
    <w:rsid w:val="5D677295"/>
    <w:rsid w:val="5D700646"/>
    <w:rsid w:val="5D916F3A"/>
    <w:rsid w:val="5D972077"/>
    <w:rsid w:val="5D9F7973"/>
    <w:rsid w:val="5DB1138B"/>
    <w:rsid w:val="5DB70023"/>
    <w:rsid w:val="5DE30E18"/>
    <w:rsid w:val="5DF72B16"/>
    <w:rsid w:val="5E023994"/>
    <w:rsid w:val="5E0F1C0D"/>
    <w:rsid w:val="5E20206C"/>
    <w:rsid w:val="5E4D0988"/>
    <w:rsid w:val="5E4F2952"/>
    <w:rsid w:val="5E6778CE"/>
    <w:rsid w:val="5E714676"/>
    <w:rsid w:val="5EA607E0"/>
    <w:rsid w:val="5EB01642"/>
    <w:rsid w:val="5EE4753E"/>
    <w:rsid w:val="5EF17565"/>
    <w:rsid w:val="5EF86B45"/>
    <w:rsid w:val="5F1576F7"/>
    <w:rsid w:val="5F230960"/>
    <w:rsid w:val="5F2711D9"/>
    <w:rsid w:val="5F6E6E08"/>
    <w:rsid w:val="5F7408C2"/>
    <w:rsid w:val="5F8B1768"/>
    <w:rsid w:val="5F942D12"/>
    <w:rsid w:val="5FD4310E"/>
    <w:rsid w:val="5FEA0B84"/>
    <w:rsid w:val="5FEC48FC"/>
    <w:rsid w:val="601856F1"/>
    <w:rsid w:val="601E082E"/>
    <w:rsid w:val="602B626E"/>
    <w:rsid w:val="60391282"/>
    <w:rsid w:val="6045400C"/>
    <w:rsid w:val="60650F1E"/>
    <w:rsid w:val="60673F83"/>
    <w:rsid w:val="60675D31"/>
    <w:rsid w:val="60786190"/>
    <w:rsid w:val="607D37A6"/>
    <w:rsid w:val="607E12CC"/>
    <w:rsid w:val="607E751E"/>
    <w:rsid w:val="608F5287"/>
    <w:rsid w:val="60A54AAB"/>
    <w:rsid w:val="60A76A75"/>
    <w:rsid w:val="60B847DE"/>
    <w:rsid w:val="60C414D9"/>
    <w:rsid w:val="60EC092C"/>
    <w:rsid w:val="61587D6F"/>
    <w:rsid w:val="61A53F7A"/>
    <w:rsid w:val="61BB64B5"/>
    <w:rsid w:val="61EF2482"/>
    <w:rsid w:val="6263077A"/>
    <w:rsid w:val="627666FF"/>
    <w:rsid w:val="629D140B"/>
    <w:rsid w:val="629E5C56"/>
    <w:rsid w:val="62A0552A"/>
    <w:rsid w:val="62BE1E54"/>
    <w:rsid w:val="63065CD5"/>
    <w:rsid w:val="633D0FCB"/>
    <w:rsid w:val="633D721D"/>
    <w:rsid w:val="636F1620"/>
    <w:rsid w:val="63715118"/>
    <w:rsid w:val="638E1826"/>
    <w:rsid w:val="63A86D8C"/>
    <w:rsid w:val="63AD6ED5"/>
    <w:rsid w:val="63B15471"/>
    <w:rsid w:val="63BD46C6"/>
    <w:rsid w:val="63C00936"/>
    <w:rsid w:val="64137F7D"/>
    <w:rsid w:val="641B2FEE"/>
    <w:rsid w:val="64264333"/>
    <w:rsid w:val="64322AF9"/>
    <w:rsid w:val="6449399F"/>
    <w:rsid w:val="645F0D81"/>
    <w:rsid w:val="646E4886"/>
    <w:rsid w:val="647153D0"/>
    <w:rsid w:val="649E3CEB"/>
    <w:rsid w:val="64A357A5"/>
    <w:rsid w:val="64AD3F2E"/>
    <w:rsid w:val="64B3766F"/>
    <w:rsid w:val="64B85A8B"/>
    <w:rsid w:val="64D836A1"/>
    <w:rsid w:val="64EF09EB"/>
    <w:rsid w:val="64EF2799"/>
    <w:rsid w:val="64F415D9"/>
    <w:rsid w:val="64F8164D"/>
    <w:rsid w:val="65075D34"/>
    <w:rsid w:val="65085EA7"/>
    <w:rsid w:val="650E70C3"/>
    <w:rsid w:val="653528A1"/>
    <w:rsid w:val="65500298"/>
    <w:rsid w:val="656B5E14"/>
    <w:rsid w:val="656C203B"/>
    <w:rsid w:val="6570275B"/>
    <w:rsid w:val="65984BDE"/>
    <w:rsid w:val="65B17A4E"/>
    <w:rsid w:val="65C6174B"/>
    <w:rsid w:val="65CE23AE"/>
    <w:rsid w:val="65D04378"/>
    <w:rsid w:val="65E20B4E"/>
    <w:rsid w:val="65EB11B2"/>
    <w:rsid w:val="66100C18"/>
    <w:rsid w:val="6612673F"/>
    <w:rsid w:val="661C580F"/>
    <w:rsid w:val="6622191C"/>
    <w:rsid w:val="66410DD2"/>
    <w:rsid w:val="665B6338"/>
    <w:rsid w:val="6660394E"/>
    <w:rsid w:val="66682803"/>
    <w:rsid w:val="668A4AB3"/>
    <w:rsid w:val="66903B07"/>
    <w:rsid w:val="66A3299B"/>
    <w:rsid w:val="66E7381A"/>
    <w:rsid w:val="67346B89"/>
    <w:rsid w:val="673F7A07"/>
    <w:rsid w:val="674F5770"/>
    <w:rsid w:val="67B42059"/>
    <w:rsid w:val="67D01A33"/>
    <w:rsid w:val="67FA392E"/>
    <w:rsid w:val="68040309"/>
    <w:rsid w:val="68246BFD"/>
    <w:rsid w:val="68294213"/>
    <w:rsid w:val="6853303E"/>
    <w:rsid w:val="685C4FBE"/>
    <w:rsid w:val="687234C5"/>
    <w:rsid w:val="687E630D"/>
    <w:rsid w:val="689C6793"/>
    <w:rsid w:val="692073C4"/>
    <w:rsid w:val="6994390F"/>
    <w:rsid w:val="69B813AB"/>
    <w:rsid w:val="69B94768"/>
    <w:rsid w:val="6A050368"/>
    <w:rsid w:val="6A072332"/>
    <w:rsid w:val="6A3273AF"/>
    <w:rsid w:val="6A617C95"/>
    <w:rsid w:val="6A721EA2"/>
    <w:rsid w:val="6A7C062B"/>
    <w:rsid w:val="6A8E035E"/>
    <w:rsid w:val="6AA162E3"/>
    <w:rsid w:val="6AA660F5"/>
    <w:rsid w:val="6AB029CA"/>
    <w:rsid w:val="6ABA73A5"/>
    <w:rsid w:val="6AE54422"/>
    <w:rsid w:val="6AF64881"/>
    <w:rsid w:val="6B034672"/>
    <w:rsid w:val="6B113469"/>
    <w:rsid w:val="6B1252FF"/>
    <w:rsid w:val="6B1765A5"/>
    <w:rsid w:val="6B1A79F8"/>
    <w:rsid w:val="6B226455"/>
    <w:rsid w:val="6B397C51"/>
    <w:rsid w:val="6B4849B1"/>
    <w:rsid w:val="6B5E2426"/>
    <w:rsid w:val="6B99520C"/>
    <w:rsid w:val="6BA51E03"/>
    <w:rsid w:val="6BB67B6C"/>
    <w:rsid w:val="6BC229B5"/>
    <w:rsid w:val="6BCF0C2E"/>
    <w:rsid w:val="6BD31CF0"/>
    <w:rsid w:val="6BE413C0"/>
    <w:rsid w:val="6C1E51A3"/>
    <w:rsid w:val="6C506213"/>
    <w:rsid w:val="6C6225B8"/>
    <w:rsid w:val="6C904861"/>
    <w:rsid w:val="6CA200F0"/>
    <w:rsid w:val="6CB322FE"/>
    <w:rsid w:val="6CE227DC"/>
    <w:rsid w:val="6D146DB8"/>
    <w:rsid w:val="6D176D30"/>
    <w:rsid w:val="6D5A5653"/>
    <w:rsid w:val="6D6F26C8"/>
    <w:rsid w:val="6D7E7E7B"/>
    <w:rsid w:val="6D8223FC"/>
    <w:rsid w:val="6D8B7E46"/>
    <w:rsid w:val="6D9739CD"/>
    <w:rsid w:val="6DA00AD4"/>
    <w:rsid w:val="6DA46816"/>
    <w:rsid w:val="6DA87988"/>
    <w:rsid w:val="6DEA7C11"/>
    <w:rsid w:val="6DF332FA"/>
    <w:rsid w:val="6DF64B98"/>
    <w:rsid w:val="6DFD5F26"/>
    <w:rsid w:val="6E1119D2"/>
    <w:rsid w:val="6E166FE8"/>
    <w:rsid w:val="6E427DDD"/>
    <w:rsid w:val="6E661CC1"/>
    <w:rsid w:val="6E7F06E9"/>
    <w:rsid w:val="6EA14E92"/>
    <w:rsid w:val="6EA939B8"/>
    <w:rsid w:val="6ECB6E1D"/>
    <w:rsid w:val="6ECF78C3"/>
    <w:rsid w:val="6EDB0ACF"/>
    <w:rsid w:val="6EF015E7"/>
    <w:rsid w:val="6F1B58AF"/>
    <w:rsid w:val="6F3515EE"/>
    <w:rsid w:val="6F765F90"/>
    <w:rsid w:val="6F8306AD"/>
    <w:rsid w:val="6F8C7562"/>
    <w:rsid w:val="6F9E1A38"/>
    <w:rsid w:val="6FA26D85"/>
    <w:rsid w:val="6FC0545D"/>
    <w:rsid w:val="6FD40F09"/>
    <w:rsid w:val="70187047"/>
    <w:rsid w:val="70626515"/>
    <w:rsid w:val="706C1141"/>
    <w:rsid w:val="70934920"/>
    <w:rsid w:val="709D588C"/>
    <w:rsid w:val="70A64653"/>
    <w:rsid w:val="70B0102E"/>
    <w:rsid w:val="70C76378"/>
    <w:rsid w:val="70E17439"/>
    <w:rsid w:val="70E35F33"/>
    <w:rsid w:val="70EB4262"/>
    <w:rsid w:val="70F43EFB"/>
    <w:rsid w:val="70FC0717"/>
    <w:rsid w:val="712132D4"/>
    <w:rsid w:val="71267542"/>
    <w:rsid w:val="71342BCF"/>
    <w:rsid w:val="7161057A"/>
    <w:rsid w:val="7178042F"/>
    <w:rsid w:val="717E737E"/>
    <w:rsid w:val="71970440"/>
    <w:rsid w:val="719E7DC6"/>
    <w:rsid w:val="71C54FAD"/>
    <w:rsid w:val="71E60A7F"/>
    <w:rsid w:val="71FE226D"/>
    <w:rsid w:val="72405A70"/>
    <w:rsid w:val="724F0D1A"/>
    <w:rsid w:val="726F6CC7"/>
    <w:rsid w:val="72C416C2"/>
    <w:rsid w:val="72C9287B"/>
    <w:rsid w:val="72E96A79"/>
    <w:rsid w:val="73222C83"/>
    <w:rsid w:val="733221CE"/>
    <w:rsid w:val="733C4DFB"/>
    <w:rsid w:val="7343262D"/>
    <w:rsid w:val="735E7467"/>
    <w:rsid w:val="735E7EFB"/>
    <w:rsid w:val="73763980"/>
    <w:rsid w:val="739B7E69"/>
    <w:rsid w:val="73B52DFF"/>
    <w:rsid w:val="73D9089C"/>
    <w:rsid w:val="73D90AEF"/>
    <w:rsid w:val="73ED07EB"/>
    <w:rsid w:val="73F42AF9"/>
    <w:rsid w:val="73FD1E14"/>
    <w:rsid w:val="74161AF0"/>
    <w:rsid w:val="745E4328"/>
    <w:rsid w:val="747F7695"/>
    <w:rsid w:val="74890514"/>
    <w:rsid w:val="748F53FE"/>
    <w:rsid w:val="749D3FBF"/>
    <w:rsid w:val="74A215D5"/>
    <w:rsid w:val="751029E3"/>
    <w:rsid w:val="75226272"/>
    <w:rsid w:val="75502DDF"/>
    <w:rsid w:val="75831D70"/>
    <w:rsid w:val="75846F2D"/>
    <w:rsid w:val="75894543"/>
    <w:rsid w:val="75C8506C"/>
    <w:rsid w:val="75CA3E20"/>
    <w:rsid w:val="75EA3234"/>
    <w:rsid w:val="761262E7"/>
    <w:rsid w:val="761518FC"/>
    <w:rsid w:val="761D53B8"/>
    <w:rsid w:val="761E3C99"/>
    <w:rsid w:val="76261D92"/>
    <w:rsid w:val="76320737"/>
    <w:rsid w:val="76462B1F"/>
    <w:rsid w:val="766703E1"/>
    <w:rsid w:val="768371E5"/>
    <w:rsid w:val="768E0063"/>
    <w:rsid w:val="76AE4262"/>
    <w:rsid w:val="76B31878"/>
    <w:rsid w:val="76CC1FF0"/>
    <w:rsid w:val="76F51E90"/>
    <w:rsid w:val="770415AE"/>
    <w:rsid w:val="770E2F52"/>
    <w:rsid w:val="77117E1D"/>
    <w:rsid w:val="77147E3D"/>
    <w:rsid w:val="771C566F"/>
    <w:rsid w:val="774626EC"/>
    <w:rsid w:val="776668EA"/>
    <w:rsid w:val="776B3F01"/>
    <w:rsid w:val="77731007"/>
    <w:rsid w:val="77764653"/>
    <w:rsid w:val="7798281C"/>
    <w:rsid w:val="77BF249E"/>
    <w:rsid w:val="77FA34D6"/>
    <w:rsid w:val="781C51FB"/>
    <w:rsid w:val="78243018"/>
    <w:rsid w:val="78507D48"/>
    <w:rsid w:val="787279BC"/>
    <w:rsid w:val="78BC795F"/>
    <w:rsid w:val="78C7160B"/>
    <w:rsid w:val="78D14237"/>
    <w:rsid w:val="78D37FAF"/>
    <w:rsid w:val="78D855C6"/>
    <w:rsid w:val="78DD0E2E"/>
    <w:rsid w:val="78E614B5"/>
    <w:rsid w:val="78FB7506"/>
    <w:rsid w:val="78FF0DA4"/>
    <w:rsid w:val="79142376"/>
    <w:rsid w:val="79196BEE"/>
    <w:rsid w:val="791D56CF"/>
    <w:rsid w:val="79294073"/>
    <w:rsid w:val="79336CA0"/>
    <w:rsid w:val="793F73F3"/>
    <w:rsid w:val="7942325C"/>
    <w:rsid w:val="79701CA2"/>
    <w:rsid w:val="79D43896"/>
    <w:rsid w:val="7A0D5743"/>
    <w:rsid w:val="7A431165"/>
    <w:rsid w:val="7A460C55"/>
    <w:rsid w:val="7A85177D"/>
    <w:rsid w:val="7AAF67FA"/>
    <w:rsid w:val="7ABE6A3D"/>
    <w:rsid w:val="7AEC5358"/>
    <w:rsid w:val="7B2179AA"/>
    <w:rsid w:val="7B362A78"/>
    <w:rsid w:val="7B39498F"/>
    <w:rsid w:val="7B4056A4"/>
    <w:rsid w:val="7B89704B"/>
    <w:rsid w:val="7B8C5635"/>
    <w:rsid w:val="7BAE0860"/>
    <w:rsid w:val="7BBF2A6D"/>
    <w:rsid w:val="7BE60E47"/>
    <w:rsid w:val="7BF02C26"/>
    <w:rsid w:val="7C030BAC"/>
    <w:rsid w:val="7C4F3DF1"/>
    <w:rsid w:val="7C72188D"/>
    <w:rsid w:val="7C8021FC"/>
    <w:rsid w:val="7C86674B"/>
    <w:rsid w:val="7CA26617"/>
    <w:rsid w:val="7CA51C63"/>
    <w:rsid w:val="7CAF01A5"/>
    <w:rsid w:val="7CC04CEF"/>
    <w:rsid w:val="7CC8211B"/>
    <w:rsid w:val="7CE31F24"/>
    <w:rsid w:val="7D0A7D18"/>
    <w:rsid w:val="7D0E6731"/>
    <w:rsid w:val="7D11554A"/>
    <w:rsid w:val="7D230DDA"/>
    <w:rsid w:val="7D256900"/>
    <w:rsid w:val="7D537911"/>
    <w:rsid w:val="7DA55C93"/>
    <w:rsid w:val="7DB25837"/>
    <w:rsid w:val="7DE0251D"/>
    <w:rsid w:val="7E3A462D"/>
    <w:rsid w:val="7E70004F"/>
    <w:rsid w:val="7E851D4C"/>
    <w:rsid w:val="7F2D4191"/>
    <w:rsid w:val="7F6E0A32"/>
    <w:rsid w:val="7FBE4DEA"/>
    <w:rsid w:val="7FC95C68"/>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49DC3"/>
  <w15:chartTrackingRefBased/>
  <w15:docId w15:val="{BF67B17D-F8E6-4513-892A-BDE90EE62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adjustRightInd w:val="0"/>
      <w:spacing w:beforeLines="35" w:before="35" w:line="460" w:lineRule="exact"/>
      <w:ind w:firstLineChars="200" w:firstLine="200"/>
    </w:pPr>
  </w:style>
  <w:style w:type="paragraph" w:styleId="a4">
    <w:name w:val="annotation text"/>
    <w:basedOn w:val="a"/>
    <w:link w:val="a5"/>
    <w:pPr>
      <w:jc w:val="left"/>
    </w:pPr>
  </w:style>
  <w:style w:type="character" w:customStyle="1" w:styleId="a5">
    <w:name w:val="批注文字 字符"/>
    <w:link w:val="a4"/>
    <w:rPr>
      <w:kern w:val="2"/>
      <w:sz w:val="21"/>
      <w:szCs w:val="24"/>
    </w:rPr>
  </w:style>
  <w:style w:type="paragraph" w:styleId="a6">
    <w:name w:val="Balloon Text"/>
    <w:basedOn w:val="a"/>
    <w:link w:val="a7"/>
    <w:rPr>
      <w:sz w:val="18"/>
      <w:szCs w:val="18"/>
    </w:rPr>
  </w:style>
  <w:style w:type="character" w:customStyle="1" w:styleId="a7">
    <w:name w:val="批注框文本 字符"/>
    <w:link w:val="a6"/>
    <w:rPr>
      <w:kern w:val="2"/>
      <w:sz w:val="18"/>
      <w:szCs w:val="18"/>
    </w:rPr>
  </w:style>
  <w:style w:type="paragraph" w:styleId="a8">
    <w:name w:val="footer"/>
    <w:basedOn w:val="a"/>
    <w:link w:val="a9"/>
    <w:uiPriority w:val="99"/>
    <w:pPr>
      <w:tabs>
        <w:tab w:val="center" w:pos="4153"/>
        <w:tab w:val="right" w:pos="8306"/>
      </w:tabs>
      <w:snapToGrid w:val="0"/>
      <w:jc w:val="left"/>
    </w:pPr>
    <w:rPr>
      <w:sz w:val="18"/>
      <w:szCs w:val="18"/>
    </w:rPr>
  </w:style>
  <w:style w:type="character" w:customStyle="1" w:styleId="a9">
    <w:name w:val="页脚 字符"/>
    <w:link w:val="a8"/>
    <w:uiPriority w:val="99"/>
    <w:rPr>
      <w:kern w:val="2"/>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kern w:val="2"/>
      <w:sz w:val="18"/>
      <w:szCs w:val="18"/>
    </w:rPr>
  </w:style>
  <w:style w:type="paragraph" w:styleId="ac">
    <w:name w:val="annotation subject"/>
    <w:basedOn w:val="a4"/>
    <w:next w:val="a4"/>
    <w:link w:val="ad"/>
    <w:rPr>
      <w:b/>
      <w:bCs/>
    </w:rPr>
  </w:style>
  <w:style w:type="character" w:customStyle="1" w:styleId="ad">
    <w:name w:val="批注主题 字符"/>
    <w:link w:val="ac"/>
    <w:rPr>
      <w:b/>
      <w:bCs/>
      <w:kern w:val="2"/>
      <w:sz w:val="21"/>
      <w:szCs w:val="24"/>
    </w:rPr>
  </w:style>
  <w:style w:type="character" w:styleId="ae">
    <w:name w:val="annotation reference"/>
    <w:rPr>
      <w:sz w:val="21"/>
      <w:szCs w:val="21"/>
    </w:rPr>
  </w:style>
  <w:style w:type="character" w:customStyle="1" w:styleId="NormalCharacter">
    <w:name w:val="NormalCharacter"/>
    <w:semiHidden/>
  </w:style>
  <w:style w:type="paragraph" w:customStyle="1" w:styleId="d2035">
    <w:name w:val="样式 正文缩进d + 首行缩进:  2 字符 段前: 0.35 行"/>
    <w:basedOn w:val="a3"/>
    <w:pPr>
      <w:spacing w:before="84"/>
      <w:ind w:firstLine="560"/>
    </w:pPr>
    <w:rPr>
      <w:rFonts w:cs="宋体"/>
      <w:szCs w:val="20"/>
    </w:rPr>
  </w:style>
  <w:style w:type="paragraph" w:customStyle="1" w:styleId="p0">
    <w:name w:val="p0"/>
    <w:basedOn w:val="a"/>
    <w:pPr>
      <w:widowControl/>
    </w:pPr>
    <w:rPr>
      <w:kern w:val="0"/>
      <w:szCs w:val="21"/>
    </w:rPr>
  </w:style>
  <w:style w:type="character" w:customStyle="1" w:styleId="fontstyle01">
    <w:name w:val="fontstyle01"/>
    <w:rPr>
      <w:rFonts w:ascii="TimesNewRomanPSMT" w:hAnsi="TimesNewRomanPSMT" w:hint="default"/>
      <w:b w:val="0"/>
      <w:bCs w:val="0"/>
      <w:i w:val="0"/>
      <w:iCs w:val="0"/>
      <w:color w:val="000000"/>
      <w:sz w:val="28"/>
      <w:szCs w:val="28"/>
    </w:rPr>
  </w:style>
  <w:style w:type="character" w:customStyle="1" w:styleId="fontstyle11">
    <w:name w:val="fontstyle11"/>
    <w:rPr>
      <w:rFonts w:ascii="楷体" w:hAnsi="楷体" w:hint="default"/>
      <w:b w:val="0"/>
      <w:bCs w:val="0"/>
      <w:i w:val="0"/>
      <w:iCs w:val="0"/>
      <w:color w:val="000000"/>
      <w:sz w:val="28"/>
      <w:szCs w:val="28"/>
    </w:rPr>
  </w:style>
  <w:style w:type="paragraph" w:customStyle="1" w:styleId="drug-explain-txt">
    <w:name w:val="drug-explain-txt"/>
    <w:basedOn w:val="a"/>
    <w:pPr>
      <w:widowControl/>
      <w:spacing w:before="100" w:beforeAutospacing="1" w:after="100" w:afterAutospacing="1"/>
      <w:jc w:val="left"/>
    </w:pPr>
    <w:rPr>
      <w:rFonts w:ascii="宋体" w:hAnsi="宋体" w:cs="宋体"/>
      <w:kern w:val="0"/>
      <w:sz w:val="24"/>
    </w:rPr>
  </w:style>
  <w:style w:type="character" w:customStyle="1" w:styleId="value">
    <w:name w:val="value"/>
    <w:rsid w:val="004F79F4"/>
  </w:style>
  <w:style w:type="paragraph" w:customStyle="1" w:styleId="DecimalAligned">
    <w:name w:val="Decimal Aligned"/>
    <w:basedOn w:val="a"/>
    <w:qFormat/>
    <w:pPr>
      <w:widowControl/>
      <w:tabs>
        <w:tab w:val="decimal" w:pos="360"/>
      </w:tabs>
      <w:spacing w:after="200" w:line="276" w:lineRule="auto"/>
      <w:jc w:val="left"/>
    </w:pPr>
    <w:rPr>
      <w:rFonts w:ascii="Calibri" w:eastAsia="Calibri" w:hAnsi="Calibri"/>
      <w:kern w:val="0"/>
      <w:sz w:val="22"/>
      <w:szCs w:val="22"/>
    </w:rPr>
  </w:style>
  <w:style w:type="paragraph" w:styleId="af">
    <w:name w:val="Revision"/>
    <w:hidden/>
    <w:uiPriority w:val="99"/>
    <w:unhideWhenUsed/>
    <w:rsid w:val="00714CF2"/>
    <w:rPr>
      <w:kern w:val="2"/>
      <w:sz w:val="21"/>
      <w:szCs w:val="24"/>
    </w:rPr>
  </w:style>
  <w:style w:type="table" w:styleId="af0">
    <w:name w:val="Table Grid"/>
    <w:basedOn w:val="a1"/>
    <w:rsid w:val="007C1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89053">
      <w:bodyDiv w:val="1"/>
      <w:marLeft w:val="0"/>
      <w:marRight w:val="0"/>
      <w:marTop w:val="0"/>
      <w:marBottom w:val="0"/>
      <w:divBdr>
        <w:top w:val="none" w:sz="0" w:space="0" w:color="auto"/>
        <w:left w:val="none" w:sz="0" w:space="0" w:color="auto"/>
        <w:bottom w:val="none" w:sz="0" w:space="0" w:color="auto"/>
        <w:right w:val="none" w:sz="0" w:space="0" w:color="auto"/>
      </w:divBdr>
      <w:divsChild>
        <w:div w:id="823859328">
          <w:marLeft w:val="0"/>
          <w:marRight w:val="0"/>
          <w:marTop w:val="0"/>
          <w:marBottom w:val="0"/>
          <w:divBdr>
            <w:top w:val="none" w:sz="0" w:space="0" w:color="auto"/>
            <w:left w:val="none" w:sz="0" w:space="0" w:color="auto"/>
            <w:bottom w:val="none" w:sz="0" w:space="0" w:color="auto"/>
            <w:right w:val="none" w:sz="0" w:space="0" w:color="auto"/>
          </w:divBdr>
        </w:div>
        <w:div w:id="71121201">
          <w:marLeft w:val="0"/>
          <w:marRight w:val="0"/>
          <w:marTop w:val="0"/>
          <w:marBottom w:val="0"/>
          <w:divBdr>
            <w:top w:val="none" w:sz="0" w:space="0" w:color="auto"/>
            <w:left w:val="none" w:sz="0" w:space="0" w:color="auto"/>
            <w:bottom w:val="none" w:sz="0" w:space="0" w:color="auto"/>
            <w:right w:val="none" w:sz="0" w:space="0" w:color="auto"/>
          </w:divBdr>
        </w:div>
        <w:div w:id="658340155">
          <w:marLeft w:val="0"/>
          <w:marRight w:val="0"/>
          <w:marTop w:val="0"/>
          <w:marBottom w:val="0"/>
          <w:divBdr>
            <w:top w:val="none" w:sz="0" w:space="0" w:color="auto"/>
            <w:left w:val="none" w:sz="0" w:space="0" w:color="auto"/>
            <w:bottom w:val="none" w:sz="0" w:space="0" w:color="auto"/>
            <w:right w:val="none" w:sz="0" w:space="0" w:color="auto"/>
          </w:divBdr>
        </w:div>
        <w:div w:id="99228527">
          <w:marLeft w:val="0"/>
          <w:marRight w:val="0"/>
          <w:marTop w:val="0"/>
          <w:marBottom w:val="0"/>
          <w:divBdr>
            <w:top w:val="none" w:sz="0" w:space="0" w:color="auto"/>
            <w:left w:val="none" w:sz="0" w:space="0" w:color="auto"/>
            <w:bottom w:val="none" w:sz="0" w:space="0" w:color="auto"/>
            <w:right w:val="none" w:sz="0" w:space="0" w:color="auto"/>
          </w:divBdr>
        </w:div>
        <w:div w:id="1948543900">
          <w:marLeft w:val="0"/>
          <w:marRight w:val="0"/>
          <w:marTop w:val="0"/>
          <w:marBottom w:val="0"/>
          <w:divBdr>
            <w:top w:val="none" w:sz="0" w:space="0" w:color="auto"/>
            <w:left w:val="none" w:sz="0" w:space="0" w:color="auto"/>
            <w:bottom w:val="none" w:sz="0" w:space="0" w:color="auto"/>
            <w:right w:val="none" w:sz="0" w:space="0" w:color="auto"/>
          </w:divBdr>
        </w:div>
        <w:div w:id="1906069375">
          <w:marLeft w:val="0"/>
          <w:marRight w:val="0"/>
          <w:marTop w:val="0"/>
          <w:marBottom w:val="0"/>
          <w:divBdr>
            <w:top w:val="none" w:sz="0" w:space="0" w:color="auto"/>
            <w:left w:val="none" w:sz="0" w:space="0" w:color="auto"/>
            <w:bottom w:val="none" w:sz="0" w:space="0" w:color="auto"/>
            <w:right w:val="none" w:sz="0" w:space="0" w:color="auto"/>
          </w:divBdr>
        </w:div>
        <w:div w:id="1814326707">
          <w:marLeft w:val="0"/>
          <w:marRight w:val="0"/>
          <w:marTop w:val="0"/>
          <w:marBottom w:val="0"/>
          <w:divBdr>
            <w:top w:val="none" w:sz="0" w:space="0" w:color="auto"/>
            <w:left w:val="none" w:sz="0" w:space="0" w:color="auto"/>
            <w:bottom w:val="none" w:sz="0" w:space="0" w:color="auto"/>
            <w:right w:val="none" w:sz="0" w:space="0" w:color="auto"/>
          </w:divBdr>
        </w:div>
      </w:divsChild>
    </w:div>
    <w:div w:id="442112528">
      <w:bodyDiv w:val="1"/>
      <w:marLeft w:val="0"/>
      <w:marRight w:val="0"/>
      <w:marTop w:val="0"/>
      <w:marBottom w:val="0"/>
      <w:divBdr>
        <w:top w:val="none" w:sz="0" w:space="0" w:color="auto"/>
        <w:left w:val="none" w:sz="0" w:space="0" w:color="auto"/>
        <w:bottom w:val="none" w:sz="0" w:space="0" w:color="auto"/>
        <w:right w:val="none" w:sz="0" w:space="0" w:color="auto"/>
      </w:divBdr>
    </w:div>
    <w:div w:id="785387810">
      <w:bodyDiv w:val="1"/>
      <w:marLeft w:val="0"/>
      <w:marRight w:val="0"/>
      <w:marTop w:val="0"/>
      <w:marBottom w:val="0"/>
      <w:divBdr>
        <w:top w:val="none" w:sz="0" w:space="0" w:color="auto"/>
        <w:left w:val="none" w:sz="0" w:space="0" w:color="auto"/>
        <w:bottom w:val="none" w:sz="0" w:space="0" w:color="auto"/>
        <w:right w:val="none" w:sz="0" w:space="0" w:color="auto"/>
      </w:divBdr>
      <w:divsChild>
        <w:div w:id="1682510650">
          <w:marLeft w:val="0"/>
          <w:marRight w:val="0"/>
          <w:marTop w:val="0"/>
          <w:marBottom w:val="0"/>
          <w:divBdr>
            <w:top w:val="none" w:sz="0" w:space="0" w:color="auto"/>
            <w:left w:val="none" w:sz="0" w:space="0" w:color="auto"/>
            <w:bottom w:val="none" w:sz="0" w:space="0" w:color="auto"/>
            <w:right w:val="none" w:sz="0" w:space="0" w:color="auto"/>
          </w:divBdr>
        </w:div>
        <w:div w:id="775827336">
          <w:marLeft w:val="0"/>
          <w:marRight w:val="0"/>
          <w:marTop w:val="0"/>
          <w:marBottom w:val="0"/>
          <w:divBdr>
            <w:top w:val="none" w:sz="0" w:space="0" w:color="auto"/>
            <w:left w:val="none" w:sz="0" w:space="0" w:color="auto"/>
            <w:bottom w:val="none" w:sz="0" w:space="0" w:color="auto"/>
            <w:right w:val="none" w:sz="0" w:space="0" w:color="auto"/>
          </w:divBdr>
        </w:div>
        <w:div w:id="489758155">
          <w:marLeft w:val="0"/>
          <w:marRight w:val="0"/>
          <w:marTop w:val="0"/>
          <w:marBottom w:val="0"/>
          <w:divBdr>
            <w:top w:val="none" w:sz="0" w:space="0" w:color="auto"/>
            <w:left w:val="none" w:sz="0" w:space="0" w:color="auto"/>
            <w:bottom w:val="none" w:sz="0" w:space="0" w:color="auto"/>
            <w:right w:val="none" w:sz="0" w:space="0" w:color="auto"/>
          </w:divBdr>
        </w:div>
        <w:div w:id="336620321">
          <w:marLeft w:val="0"/>
          <w:marRight w:val="0"/>
          <w:marTop w:val="0"/>
          <w:marBottom w:val="0"/>
          <w:divBdr>
            <w:top w:val="none" w:sz="0" w:space="0" w:color="auto"/>
            <w:left w:val="none" w:sz="0" w:space="0" w:color="auto"/>
            <w:bottom w:val="none" w:sz="0" w:space="0" w:color="auto"/>
            <w:right w:val="none" w:sz="0" w:space="0" w:color="auto"/>
          </w:divBdr>
        </w:div>
        <w:div w:id="2121025371">
          <w:marLeft w:val="0"/>
          <w:marRight w:val="0"/>
          <w:marTop w:val="0"/>
          <w:marBottom w:val="0"/>
          <w:divBdr>
            <w:top w:val="none" w:sz="0" w:space="0" w:color="auto"/>
            <w:left w:val="none" w:sz="0" w:space="0" w:color="auto"/>
            <w:bottom w:val="none" w:sz="0" w:space="0" w:color="auto"/>
            <w:right w:val="none" w:sz="0" w:space="0" w:color="auto"/>
          </w:divBdr>
        </w:div>
        <w:div w:id="2124490752">
          <w:marLeft w:val="0"/>
          <w:marRight w:val="0"/>
          <w:marTop w:val="0"/>
          <w:marBottom w:val="0"/>
          <w:divBdr>
            <w:top w:val="none" w:sz="0" w:space="0" w:color="auto"/>
            <w:left w:val="none" w:sz="0" w:space="0" w:color="auto"/>
            <w:bottom w:val="none" w:sz="0" w:space="0" w:color="auto"/>
            <w:right w:val="none" w:sz="0" w:space="0" w:color="auto"/>
          </w:divBdr>
        </w:div>
        <w:div w:id="734670154">
          <w:marLeft w:val="0"/>
          <w:marRight w:val="0"/>
          <w:marTop w:val="0"/>
          <w:marBottom w:val="0"/>
          <w:divBdr>
            <w:top w:val="none" w:sz="0" w:space="0" w:color="auto"/>
            <w:left w:val="none" w:sz="0" w:space="0" w:color="auto"/>
            <w:bottom w:val="none" w:sz="0" w:space="0" w:color="auto"/>
            <w:right w:val="none" w:sz="0" w:space="0" w:color="auto"/>
          </w:divBdr>
        </w:div>
        <w:div w:id="2007977656">
          <w:marLeft w:val="0"/>
          <w:marRight w:val="0"/>
          <w:marTop w:val="0"/>
          <w:marBottom w:val="0"/>
          <w:divBdr>
            <w:top w:val="none" w:sz="0" w:space="0" w:color="auto"/>
            <w:left w:val="none" w:sz="0" w:space="0" w:color="auto"/>
            <w:bottom w:val="none" w:sz="0" w:space="0" w:color="auto"/>
            <w:right w:val="none" w:sz="0" w:space="0" w:color="auto"/>
          </w:divBdr>
        </w:div>
        <w:div w:id="212810944">
          <w:marLeft w:val="0"/>
          <w:marRight w:val="0"/>
          <w:marTop w:val="0"/>
          <w:marBottom w:val="0"/>
          <w:divBdr>
            <w:top w:val="none" w:sz="0" w:space="0" w:color="auto"/>
            <w:left w:val="none" w:sz="0" w:space="0" w:color="auto"/>
            <w:bottom w:val="none" w:sz="0" w:space="0" w:color="auto"/>
            <w:right w:val="none" w:sz="0" w:space="0" w:color="auto"/>
          </w:divBdr>
        </w:div>
        <w:div w:id="801732558">
          <w:marLeft w:val="0"/>
          <w:marRight w:val="0"/>
          <w:marTop w:val="0"/>
          <w:marBottom w:val="0"/>
          <w:divBdr>
            <w:top w:val="none" w:sz="0" w:space="0" w:color="auto"/>
            <w:left w:val="none" w:sz="0" w:space="0" w:color="auto"/>
            <w:bottom w:val="none" w:sz="0" w:space="0" w:color="auto"/>
            <w:right w:val="none" w:sz="0" w:space="0" w:color="auto"/>
          </w:divBdr>
        </w:div>
        <w:div w:id="1067336471">
          <w:marLeft w:val="0"/>
          <w:marRight w:val="0"/>
          <w:marTop w:val="0"/>
          <w:marBottom w:val="0"/>
          <w:divBdr>
            <w:top w:val="none" w:sz="0" w:space="0" w:color="auto"/>
            <w:left w:val="none" w:sz="0" w:space="0" w:color="auto"/>
            <w:bottom w:val="none" w:sz="0" w:space="0" w:color="auto"/>
            <w:right w:val="none" w:sz="0" w:space="0" w:color="auto"/>
          </w:divBdr>
        </w:div>
        <w:div w:id="1839223694">
          <w:marLeft w:val="0"/>
          <w:marRight w:val="0"/>
          <w:marTop w:val="0"/>
          <w:marBottom w:val="0"/>
          <w:divBdr>
            <w:top w:val="none" w:sz="0" w:space="0" w:color="auto"/>
            <w:left w:val="none" w:sz="0" w:space="0" w:color="auto"/>
            <w:bottom w:val="none" w:sz="0" w:space="0" w:color="auto"/>
            <w:right w:val="none" w:sz="0" w:space="0" w:color="auto"/>
          </w:divBdr>
        </w:div>
        <w:div w:id="2120680213">
          <w:marLeft w:val="0"/>
          <w:marRight w:val="0"/>
          <w:marTop w:val="0"/>
          <w:marBottom w:val="0"/>
          <w:divBdr>
            <w:top w:val="none" w:sz="0" w:space="0" w:color="auto"/>
            <w:left w:val="none" w:sz="0" w:space="0" w:color="auto"/>
            <w:bottom w:val="none" w:sz="0" w:space="0" w:color="auto"/>
            <w:right w:val="none" w:sz="0" w:space="0" w:color="auto"/>
          </w:divBdr>
        </w:div>
        <w:div w:id="858545383">
          <w:marLeft w:val="0"/>
          <w:marRight w:val="0"/>
          <w:marTop w:val="0"/>
          <w:marBottom w:val="0"/>
          <w:divBdr>
            <w:top w:val="none" w:sz="0" w:space="0" w:color="auto"/>
            <w:left w:val="none" w:sz="0" w:space="0" w:color="auto"/>
            <w:bottom w:val="none" w:sz="0" w:space="0" w:color="auto"/>
            <w:right w:val="none" w:sz="0" w:space="0" w:color="auto"/>
          </w:divBdr>
        </w:div>
        <w:div w:id="1068310603">
          <w:marLeft w:val="0"/>
          <w:marRight w:val="0"/>
          <w:marTop w:val="0"/>
          <w:marBottom w:val="0"/>
          <w:divBdr>
            <w:top w:val="none" w:sz="0" w:space="0" w:color="auto"/>
            <w:left w:val="none" w:sz="0" w:space="0" w:color="auto"/>
            <w:bottom w:val="none" w:sz="0" w:space="0" w:color="auto"/>
            <w:right w:val="none" w:sz="0" w:space="0" w:color="auto"/>
          </w:divBdr>
        </w:div>
        <w:div w:id="1667897329">
          <w:marLeft w:val="0"/>
          <w:marRight w:val="0"/>
          <w:marTop w:val="0"/>
          <w:marBottom w:val="0"/>
          <w:divBdr>
            <w:top w:val="none" w:sz="0" w:space="0" w:color="auto"/>
            <w:left w:val="none" w:sz="0" w:space="0" w:color="auto"/>
            <w:bottom w:val="none" w:sz="0" w:space="0" w:color="auto"/>
            <w:right w:val="none" w:sz="0" w:space="0" w:color="auto"/>
          </w:divBdr>
        </w:div>
        <w:div w:id="211041367">
          <w:marLeft w:val="0"/>
          <w:marRight w:val="0"/>
          <w:marTop w:val="0"/>
          <w:marBottom w:val="0"/>
          <w:divBdr>
            <w:top w:val="none" w:sz="0" w:space="0" w:color="auto"/>
            <w:left w:val="none" w:sz="0" w:space="0" w:color="auto"/>
            <w:bottom w:val="none" w:sz="0" w:space="0" w:color="auto"/>
            <w:right w:val="none" w:sz="0" w:space="0" w:color="auto"/>
          </w:divBdr>
        </w:div>
        <w:div w:id="2063171303">
          <w:marLeft w:val="0"/>
          <w:marRight w:val="0"/>
          <w:marTop w:val="0"/>
          <w:marBottom w:val="0"/>
          <w:divBdr>
            <w:top w:val="none" w:sz="0" w:space="0" w:color="auto"/>
            <w:left w:val="none" w:sz="0" w:space="0" w:color="auto"/>
            <w:bottom w:val="none" w:sz="0" w:space="0" w:color="auto"/>
            <w:right w:val="none" w:sz="0" w:space="0" w:color="auto"/>
          </w:divBdr>
        </w:div>
        <w:div w:id="267197007">
          <w:marLeft w:val="0"/>
          <w:marRight w:val="0"/>
          <w:marTop w:val="0"/>
          <w:marBottom w:val="0"/>
          <w:divBdr>
            <w:top w:val="none" w:sz="0" w:space="0" w:color="auto"/>
            <w:left w:val="none" w:sz="0" w:space="0" w:color="auto"/>
            <w:bottom w:val="none" w:sz="0" w:space="0" w:color="auto"/>
            <w:right w:val="none" w:sz="0" w:space="0" w:color="auto"/>
          </w:divBdr>
        </w:div>
        <w:div w:id="1319770399">
          <w:marLeft w:val="0"/>
          <w:marRight w:val="0"/>
          <w:marTop w:val="0"/>
          <w:marBottom w:val="0"/>
          <w:divBdr>
            <w:top w:val="none" w:sz="0" w:space="0" w:color="auto"/>
            <w:left w:val="none" w:sz="0" w:space="0" w:color="auto"/>
            <w:bottom w:val="none" w:sz="0" w:space="0" w:color="auto"/>
            <w:right w:val="none" w:sz="0" w:space="0" w:color="auto"/>
          </w:divBdr>
        </w:div>
        <w:div w:id="998121608">
          <w:marLeft w:val="0"/>
          <w:marRight w:val="0"/>
          <w:marTop w:val="0"/>
          <w:marBottom w:val="0"/>
          <w:divBdr>
            <w:top w:val="none" w:sz="0" w:space="0" w:color="auto"/>
            <w:left w:val="none" w:sz="0" w:space="0" w:color="auto"/>
            <w:bottom w:val="none" w:sz="0" w:space="0" w:color="auto"/>
            <w:right w:val="none" w:sz="0" w:space="0" w:color="auto"/>
          </w:divBdr>
        </w:div>
        <w:div w:id="281502973">
          <w:marLeft w:val="0"/>
          <w:marRight w:val="0"/>
          <w:marTop w:val="0"/>
          <w:marBottom w:val="0"/>
          <w:divBdr>
            <w:top w:val="none" w:sz="0" w:space="0" w:color="auto"/>
            <w:left w:val="none" w:sz="0" w:space="0" w:color="auto"/>
            <w:bottom w:val="none" w:sz="0" w:space="0" w:color="auto"/>
            <w:right w:val="none" w:sz="0" w:space="0" w:color="auto"/>
          </w:divBdr>
        </w:div>
        <w:div w:id="1447579051">
          <w:marLeft w:val="0"/>
          <w:marRight w:val="0"/>
          <w:marTop w:val="0"/>
          <w:marBottom w:val="0"/>
          <w:divBdr>
            <w:top w:val="none" w:sz="0" w:space="0" w:color="auto"/>
            <w:left w:val="none" w:sz="0" w:space="0" w:color="auto"/>
            <w:bottom w:val="none" w:sz="0" w:space="0" w:color="auto"/>
            <w:right w:val="none" w:sz="0" w:space="0" w:color="auto"/>
          </w:divBdr>
        </w:div>
      </w:divsChild>
    </w:div>
    <w:div w:id="921834317">
      <w:bodyDiv w:val="1"/>
      <w:marLeft w:val="0"/>
      <w:marRight w:val="0"/>
      <w:marTop w:val="0"/>
      <w:marBottom w:val="0"/>
      <w:divBdr>
        <w:top w:val="none" w:sz="0" w:space="0" w:color="auto"/>
        <w:left w:val="none" w:sz="0" w:space="0" w:color="auto"/>
        <w:bottom w:val="none" w:sz="0" w:space="0" w:color="auto"/>
        <w:right w:val="none" w:sz="0" w:space="0" w:color="auto"/>
      </w:divBdr>
    </w:div>
    <w:div w:id="1015226745">
      <w:bodyDiv w:val="1"/>
      <w:marLeft w:val="0"/>
      <w:marRight w:val="0"/>
      <w:marTop w:val="0"/>
      <w:marBottom w:val="0"/>
      <w:divBdr>
        <w:top w:val="none" w:sz="0" w:space="0" w:color="auto"/>
        <w:left w:val="none" w:sz="0" w:space="0" w:color="auto"/>
        <w:bottom w:val="none" w:sz="0" w:space="0" w:color="auto"/>
        <w:right w:val="none" w:sz="0" w:space="0" w:color="auto"/>
      </w:divBdr>
    </w:div>
    <w:div w:id="1157915805">
      <w:bodyDiv w:val="1"/>
      <w:marLeft w:val="0"/>
      <w:marRight w:val="0"/>
      <w:marTop w:val="0"/>
      <w:marBottom w:val="0"/>
      <w:divBdr>
        <w:top w:val="none" w:sz="0" w:space="0" w:color="auto"/>
        <w:left w:val="none" w:sz="0" w:space="0" w:color="auto"/>
        <w:bottom w:val="none" w:sz="0" w:space="0" w:color="auto"/>
        <w:right w:val="none" w:sz="0" w:space="0" w:color="auto"/>
      </w:divBdr>
    </w:div>
    <w:div w:id="1531336430">
      <w:bodyDiv w:val="1"/>
      <w:marLeft w:val="0"/>
      <w:marRight w:val="0"/>
      <w:marTop w:val="0"/>
      <w:marBottom w:val="0"/>
      <w:divBdr>
        <w:top w:val="none" w:sz="0" w:space="0" w:color="auto"/>
        <w:left w:val="none" w:sz="0" w:space="0" w:color="auto"/>
        <w:bottom w:val="none" w:sz="0" w:space="0" w:color="auto"/>
        <w:right w:val="none" w:sz="0" w:space="0" w:color="auto"/>
      </w:divBdr>
    </w:div>
    <w:div w:id="1875582391">
      <w:bodyDiv w:val="1"/>
      <w:marLeft w:val="0"/>
      <w:marRight w:val="0"/>
      <w:marTop w:val="0"/>
      <w:marBottom w:val="0"/>
      <w:divBdr>
        <w:top w:val="none" w:sz="0" w:space="0" w:color="auto"/>
        <w:left w:val="none" w:sz="0" w:space="0" w:color="auto"/>
        <w:bottom w:val="none" w:sz="0" w:space="0" w:color="auto"/>
        <w:right w:val="none" w:sz="0" w:space="0" w:color="auto"/>
      </w:divBdr>
    </w:div>
    <w:div w:id="206687712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715</Words>
  <Characters>4082</Characters>
  <Application>Microsoft Office Word</Application>
  <DocSecurity>0</DocSecurity>
  <PresentationFormat/>
  <Lines>34</Lines>
  <Paragraphs>9</Paragraphs>
  <Slides>0</Slides>
  <Notes>0</Notes>
  <HiddenSlides>0</HiddenSlides>
  <MMClips>0</MMClips>
  <ScaleCrop>false</ScaleCrop>
  <Manager/>
  <Company>微软中国</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答复审查意见通知书通用格式</dc:title>
  <dc:subject/>
  <dc:creator>微软用户</dc:creator>
  <cp:keywords/>
  <dc:description/>
  <cp:lastModifiedBy>NTKO</cp:lastModifiedBy>
  <cp:revision>4</cp:revision>
  <dcterms:created xsi:type="dcterms:W3CDTF">2023-12-25T10:12:00Z</dcterms:created>
  <dcterms:modified xsi:type="dcterms:W3CDTF">2023-12-25T11:01:00Z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D59C8C30363E4CA1849ED5F1B0559B5C_12</vt:lpwstr>
  </property>
</Properties>
</file>