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D2A1" w14:textId="77777777" w:rsidR="00E731F2" w:rsidRPr="000F7414" w:rsidRDefault="00E731F2" w:rsidP="000F7414">
      <w:pPr>
        <w:spacing w:line="360" w:lineRule="auto"/>
        <w:ind w:firstLineChars="200" w:firstLine="480"/>
        <w:outlineLvl w:val="0"/>
        <w:rPr>
          <w:rFonts w:eastAsia="楷体"/>
          <w:sz w:val="24"/>
        </w:rPr>
      </w:pPr>
    </w:p>
    <w:p w14:paraId="15A24574" w14:textId="527DDA6E" w:rsidR="000F7414" w:rsidRPr="000F7414" w:rsidRDefault="000F7414" w:rsidP="00120DC0">
      <w:pPr>
        <w:spacing w:line="360" w:lineRule="auto"/>
        <w:ind w:firstLineChars="200" w:firstLine="480"/>
        <w:rPr>
          <w:sz w:val="24"/>
        </w:rPr>
      </w:pPr>
      <w:r>
        <w:rPr>
          <w:rFonts w:hint="eastAsia"/>
          <w:sz w:val="24"/>
        </w:rPr>
        <w:t>1</w:t>
      </w:r>
      <w:r>
        <w:rPr>
          <w:sz w:val="24"/>
        </w:rPr>
        <w:t>.</w:t>
      </w:r>
      <w:r w:rsidRPr="000F7414">
        <w:rPr>
          <w:rFonts w:hint="eastAsia"/>
          <w:sz w:val="24"/>
        </w:rPr>
        <w:t>一种适用于离散行业的自动排产方法，其特征在于，包括以下步骤：</w:t>
      </w:r>
    </w:p>
    <w:p w14:paraId="0F7C1D91" w14:textId="77777777" w:rsidR="000F7414" w:rsidRPr="00B22A51" w:rsidRDefault="00000000" w:rsidP="00120DC0">
      <w:pPr>
        <w:spacing w:line="360" w:lineRule="auto"/>
        <w:ind w:leftChars="200" w:left="420"/>
        <w:rPr>
          <w:sz w:val="24"/>
        </w:rPr>
      </w:pPr>
      <w:r w:rsidRPr="00B22A51">
        <w:rPr>
          <w:rFonts w:hint="eastAsia"/>
          <w:sz w:val="24"/>
        </w:rPr>
        <w:t>第一步：对每种产品进行工艺路径建模，并对工艺路径上的各个工位进行产能建模；</w:t>
      </w:r>
      <w:r w:rsidRPr="00B22A51">
        <w:rPr>
          <w:rFonts w:hint="eastAsia"/>
          <w:sz w:val="24"/>
        </w:rPr>
        <w:t xml:space="preserve">        </w:t>
      </w:r>
      <w:r w:rsidRPr="00B22A51">
        <w:rPr>
          <w:rFonts w:hint="eastAsia"/>
          <w:sz w:val="24"/>
        </w:rPr>
        <w:t>第二步：排列订单优先级；</w:t>
      </w:r>
    </w:p>
    <w:p w14:paraId="0DAB2835" w14:textId="77777777" w:rsidR="000F7414" w:rsidRPr="00B22A51" w:rsidRDefault="00000000" w:rsidP="00120DC0">
      <w:pPr>
        <w:spacing w:line="360" w:lineRule="auto"/>
        <w:ind w:firstLineChars="200" w:firstLine="480"/>
        <w:rPr>
          <w:sz w:val="24"/>
        </w:rPr>
      </w:pPr>
      <w:r w:rsidRPr="00B22A51">
        <w:rPr>
          <w:rFonts w:hint="eastAsia"/>
          <w:sz w:val="24"/>
        </w:rPr>
        <w:t>第三步：计算每个订单所生产的产品在各个工位上面的耗时；</w:t>
      </w:r>
    </w:p>
    <w:p w14:paraId="4385C32D" w14:textId="0EC06B54" w:rsidR="00FD1923" w:rsidRDefault="00000000" w:rsidP="009602B6">
      <w:pPr>
        <w:spacing w:line="360" w:lineRule="auto"/>
        <w:ind w:leftChars="200" w:left="420"/>
        <w:rPr>
          <w:ins w:id="0" w:author="8613897948396" w:date="2024-01-20T17:06:00Z"/>
          <w:sz w:val="24"/>
        </w:rPr>
      </w:pPr>
      <w:r w:rsidRPr="00B22A51">
        <w:rPr>
          <w:rFonts w:hint="eastAsia"/>
          <w:sz w:val="24"/>
        </w:rPr>
        <w:t>第四步：计算</w:t>
      </w:r>
      <w:r w:rsidRPr="000F7414">
        <w:rPr>
          <w:rFonts w:hint="eastAsia"/>
          <w:sz w:val="24"/>
        </w:rPr>
        <w:t>每个订单所生产的产品在每个工位所占用的开始时间和结束时间；</w:t>
      </w:r>
      <w:r w:rsidRPr="000F7414">
        <w:rPr>
          <w:rFonts w:hint="eastAsia"/>
          <w:sz w:val="24"/>
        </w:rPr>
        <w:t xml:space="preserve">        </w:t>
      </w:r>
      <w:r w:rsidRPr="000F7414">
        <w:rPr>
          <w:rFonts w:hint="eastAsia"/>
          <w:sz w:val="24"/>
        </w:rPr>
        <w:t>第五步：</w:t>
      </w:r>
      <w:r w:rsidRPr="000F7414">
        <w:rPr>
          <w:rFonts w:hint="eastAsia"/>
          <w:sz w:val="24"/>
        </w:rPr>
        <w:t>按照订单优先级，将各个开始时间和各个结束时间分配到各个工位上去</w:t>
      </w:r>
      <w:del w:id="1" w:author="8613897948396" w:date="2024-01-20T17:06:00Z">
        <w:r w:rsidRPr="000F7414" w:rsidDel="0066316B">
          <w:rPr>
            <w:rFonts w:hint="eastAsia"/>
            <w:sz w:val="24"/>
          </w:rPr>
          <w:delText>。</w:delText>
        </w:r>
      </w:del>
      <w:ins w:id="2" w:author="8613897948396" w:date="2024-01-20T17:06:00Z">
        <w:r w:rsidR="0066316B">
          <w:rPr>
            <w:rFonts w:hint="eastAsia"/>
            <w:sz w:val="24"/>
          </w:rPr>
          <w:t>；</w:t>
        </w:r>
      </w:ins>
    </w:p>
    <w:p w14:paraId="6036F70F" w14:textId="3D4B457B" w:rsidR="0066316B" w:rsidRDefault="0066316B" w:rsidP="0066316B">
      <w:pPr>
        <w:spacing w:line="360" w:lineRule="auto"/>
        <w:ind w:firstLineChars="200" w:firstLine="480"/>
        <w:rPr>
          <w:ins w:id="3" w:author="8613897948396" w:date="2024-01-20T17:06:00Z"/>
          <w:rFonts w:ascii="宋体" w:hAnsi="宋体" w:cs="宋体"/>
          <w:sz w:val="24"/>
        </w:rPr>
      </w:pPr>
      <w:ins w:id="4" w:author="8613897948396" w:date="2024-01-20T17:06:00Z">
        <w:r w:rsidRPr="000F7414">
          <w:rPr>
            <w:rFonts w:ascii="宋体" w:hAnsi="宋体" w:cs="宋体" w:hint="eastAsia"/>
            <w:sz w:val="24"/>
          </w:rPr>
          <w:t>所述按照订单优先级，将各个开始时间和各个结束时间分配到各个工位上去，计算多个工位的集群总产能，将多个同类型工位做成集群计算总产能，然后根据总产能进行排产；所述集群总产能等于单工位产能*工位数量。</w:t>
        </w:r>
      </w:ins>
    </w:p>
    <w:p w14:paraId="37B0E90B" w14:textId="4DF635DD" w:rsidR="0066316B" w:rsidRDefault="0066316B" w:rsidP="0066316B">
      <w:pPr>
        <w:spacing w:line="360" w:lineRule="auto"/>
        <w:ind w:firstLineChars="200" w:firstLine="480"/>
        <w:rPr>
          <w:ins w:id="5" w:author="8613897948396" w:date="2024-01-20T17:06:00Z"/>
          <w:rFonts w:ascii="宋体" w:hAnsi="宋体" w:cs="宋体"/>
          <w:sz w:val="24"/>
        </w:rPr>
      </w:pPr>
      <w:ins w:id="6" w:author="8613897948396" w:date="2024-01-20T17:06:00Z">
        <w:r w:rsidRPr="000F7414">
          <w:rPr>
            <w:rFonts w:ascii="宋体" w:hAnsi="宋体" w:cs="宋体" w:hint="eastAsia"/>
            <w:sz w:val="24"/>
          </w:rPr>
          <w:t>还包括：在某个工位停机时间超过预设阈值时，暂停已经下发的且所述工位未完成的订单；手动添加停机占用时间；重复第二步至第五步。</w:t>
        </w:r>
      </w:ins>
    </w:p>
    <w:p w14:paraId="18E928BC" w14:textId="7C261C52" w:rsidR="0066316B" w:rsidRPr="000F7414" w:rsidRDefault="0066316B" w:rsidP="0066316B">
      <w:pPr>
        <w:spacing w:line="360" w:lineRule="auto"/>
        <w:ind w:firstLineChars="200" w:firstLine="480"/>
        <w:rPr>
          <w:ins w:id="7" w:author="8613897948396" w:date="2024-01-20T17:06:00Z"/>
          <w:sz w:val="24"/>
        </w:rPr>
      </w:pPr>
      <w:ins w:id="8" w:author="8613897948396" w:date="2024-01-20T17:06:00Z">
        <w:r w:rsidRPr="000F7414">
          <w:rPr>
            <w:rFonts w:ascii="宋体" w:hAnsi="宋体" w:cs="宋体" w:hint="eastAsia"/>
            <w:sz w:val="24"/>
          </w:rPr>
          <w:t>还包括：在某个工位有紧急订单插入时，暂停已经下发的且所述工位未完成的订单；计算所述紧急订单所生产的产品在各个工位上面的耗时；计算所述紧急订单所生产的产品在每个工位所占用的开始时间和结束时间；将所述紧急订单列入最高优先级，并将原有订单全部纳入到新的优先级中；重复第三步至第五步。</w:t>
        </w:r>
      </w:ins>
    </w:p>
    <w:p w14:paraId="5688BB59" w14:textId="4A964DB2" w:rsidR="00120DC0" w:rsidRDefault="00000000" w:rsidP="00120DC0">
      <w:pPr>
        <w:spacing w:line="360" w:lineRule="auto"/>
        <w:ind w:firstLineChars="200" w:firstLine="480"/>
        <w:rPr>
          <w:rFonts w:ascii="宋体" w:hAnsi="宋体" w:cs="宋体"/>
          <w:sz w:val="24"/>
        </w:rPr>
      </w:pPr>
      <w:r w:rsidRPr="000F7414">
        <w:rPr>
          <w:rFonts w:ascii="宋体" w:hAnsi="宋体" w:cs="宋体" w:hint="eastAsia"/>
          <w:sz w:val="24"/>
        </w:rPr>
        <w:t>2.根据权利要求1所述的一种适用于离散行业的自动排产方法，其特征在于，所述对每种产品进行工艺路径建模，具体为：</w:t>
      </w:r>
    </w:p>
    <w:p w14:paraId="677455F4" w14:textId="34917FF4"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建立各产品的生产工艺路径，需要经过的所有工位以及各个工位的先后顺序。</w:t>
      </w:r>
    </w:p>
    <w:p w14:paraId="57572259"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3.根据权利要求2述的一种适用于离散行业的自动排产方法，其特征在于，所述工位包括设备工位和人员工位。</w:t>
      </w:r>
    </w:p>
    <w:p w14:paraId="7C126E13"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4.根据权利要求1所述的一种适用于离散行业的自动排产方法，其特征在于，所述对工艺路径上的各个工位进行产能建模，具体为：</w:t>
      </w:r>
    </w:p>
    <w:p w14:paraId="1AFBB121"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按照生产节拍或单个产品所需的时间配置各个工位的产能。</w:t>
      </w:r>
    </w:p>
    <w:p w14:paraId="66DAA4F7"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5.根据权利要求1的一种适用于离散行业的自动排产方法，其特征在于，所述每个订单所生产的产品在各个工位上面的耗时为：</w:t>
      </w:r>
    </w:p>
    <w:p w14:paraId="75FE1CA8" w14:textId="77777777" w:rsidR="00120DC0" w:rsidRPr="00831845" w:rsidRDefault="00000000" w:rsidP="00120DC0">
      <w:pPr>
        <w:spacing w:line="360" w:lineRule="auto"/>
        <w:ind w:firstLine="480"/>
        <w:rPr>
          <w:rFonts w:ascii="宋体" w:hAnsi="宋体" w:cs="宋体"/>
          <w:sz w:val="24"/>
        </w:rPr>
      </w:pPr>
      <w:proofErr w:type="spellStart"/>
      <w:r w:rsidRPr="00831845">
        <w:rPr>
          <w:rFonts w:ascii="宋体" w:hAnsi="宋体" w:cs="宋体" w:hint="eastAsia"/>
          <w:sz w:val="24"/>
        </w:rPr>
        <w:t>T</w:t>
      </w:r>
      <w:r w:rsidRPr="00831845">
        <w:rPr>
          <w:rFonts w:ascii="宋体" w:hAnsi="宋体" w:cs="宋体" w:hint="eastAsia"/>
          <w:sz w:val="24"/>
          <w:vertAlign w:val="subscript"/>
        </w:rPr>
        <w:t>total_cycle</w:t>
      </w:r>
      <w:proofErr w:type="spellEnd"/>
      <w:r w:rsidRPr="00831845">
        <w:rPr>
          <w:rFonts w:ascii="宋体" w:hAnsi="宋体" w:cs="宋体" w:hint="eastAsia"/>
          <w:sz w:val="24"/>
        </w:rPr>
        <w:t>＝数量*</w:t>
      </w:r>
      <w:proofErr w:type="spellStart"/>
      <w:r w:rsidRPr="00831845">
        <w:rPr>
          <w:rFonts w:ascii="宋体" w:hAnsi="宋体" w:cs="宋体" w:hint="eastAsia"/>
          <w:sz w:val="24"/>
        </w:rPr>
        <w:t>T</w:t>
      </w:r>
      <w:r w:rsidRPr="00831845">
        <w:rPr>
          <w:rFonts w:ascii="宋体" w:hAnsi="宋体" w:cs="宋体" w:hint="eastAsia"/>
          <w:sz w:val="24"/>
          <w:vertAlign w:val="subscript"/>
        </w:rPr>
        <w:t>cycle</w:t>
      </w:r>
      <w:proofErr w:type="spellEnd"/>
      <w:r w:rsidRPr="00831845">
        <w:rPr>
          <w:rFonts w:ascii="宋体" w:hAnsi="宋体" w:cs="宋体" w:hint="eastAsia"/>
          <w:sz w:val="24"/>
          <w:vertAlign w:val="subscript"/>
        </w:rPr>
        <w:t xml:space="preserve"> </w:t>
      </w:r>
    </w:p>
    <w:p w14:paraId="6BFC0E34"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其中，</w:t>
      </w:r>
      <w:proofErr w:type="spellStart"/>
      <w:r w:rsidRPr="00831845">
        <w:rPr>
          <w:rFonts w:ascii="宋体" w:hAnsi="宋体" w:cs="宋体" w:hint="eastAsia"/>
          <w:sz w:val="24"/>
        </w:rPr>
        <w:t>T</w:t>
      </w:r>
      <w:r w:rsidRPr="00831845">
        <w:rPr>
          <w:rFonts w:ascii="宋体" w:hAnsi="宋体" w:cs="宋体" w:hint="eastAsia"/>
          <w:sz w:val="24"/>
          <w:vertAlign w:val="subscript"/>
        </w:rPr>
        <w:t>total_cycle</w:t>
      </w:r>
      <w:proofErr w:type="spellEnd"/>
      <w:r w:rsidRPr="00831845">
        <w:rPr>
          <w:rFonts w:ascii="宋体" w:hAnsi="宋体" w:cs="宋体" w:hint="eastAsia"/>
          <w:sz w:val="24"/>
        </w:rPr>
        <w:t>为每个订单所生产的产品在各个工位上面的耗时，</w:t>
      </w:r>
      <w:proofErr w:type="spellStart"/>
      <w:r w:rsidRPr="00831845">
        <w:rPr>
          <w:rFonts w:ascii="宋体" w:hAnsi="宋体" w:cs="宋体" w:hint="eastAsia"/>
          <w:sz w:val="24"/>
        </w:rPr>
        <w:t>T</w:t>
      </w:r>
      <w:r w:rsidRPr="00831845">
        <w:rPr>
          <w:rFonts w:ascii="宋体" w:hAnsi="宋体" w:cs="宋体" w:hint="eastAsia"/>
          <w:sz w:val="24"/>
          <w:vertAlign w:val="subscript"/>
        </w:rPr>
        <w:t>cycle</w:t>
      </w:r>
      <w:proofErr w:type="spellEnd"/>
      <w:r w:rsidRPr="00831845">
        <w:rPr>
          <w:rFonts w:ascii="宋体" w:hAnsi="宋体" w:cs="宋体" w:hint="eastAsia"/>
          <w:sz w:val="24"/>
        </w:rPr>
        <w:t>为加工单个产品的生产时间。</w:t>
      </w:r>
    </w:p>
    <w:p w14:paraId="2FCDCC1D" w14:textId="77777777" w:rsidR="00120DC0" w:rsidRPr="0066316B" w:rsidRDefault="00000000" w:rsidP="00120DC0">
      <w:pPr>
        <w:spacing w:line="360" w:lineRule="auto"/>
        <w:ind w:firstLine="480"/>
        <w:rPr>
          <w:rFonts w:ascii="宋体" w:hAnsi="宋体" w:cs="宋体"/>
          <w:sz w:val="24"/>
        </w:rPr>
      </w:pPr>
      <w:r w:rsidRPr="00831845">
        <w:rPr>
          <w:rFonts w:ascii="宋体" w:hAnsi="宋体" w:cs="宋体" w:hint="eastAsia"/>
          <w:sz w:val="24"/>
        </w:rPr>
        <w:t>6.根据权利要求1所述的一种适用于离散行业的自动排产方法，其特征在于，所述每</w:t>
      </w:r>
      <w:r w:rsidRPr="00831845">
        <w:rPr>
          <w:rFonts w:ascii="宋体" w:hAnsi="宋体" w:cs="宋体" w:hint="eastAsia"/>
          <w:sz w:val="24"/>
        </w:rPr>
        <w:lastRenderedPageBreak/>
        <w:t>个订单所生产的产品</w:t>
      </w:r>
      <w:r w:rsidRPr="0066316B">
        <w:rPr>
          <w:rFonts w:ascii="宋体" w:hAnsi="宋体" w:cs="宋体" w:hint="eastAsia"/>
          <w:sz w:val="24"/>
        </w:rPr>
        <w:t>在每个工位所占用的开始时间为所述工位空闲的起始时间。</w:t>
      </w:r>
    </w:p>
    <w:p w14:paraId="5DB74370" w14:textId="08232A0B" w:rsidR="00120DC0" w:rsidRPr="0066316B" w:rsidRDefault="00000000" w:rsidP="00120DC0">
      <w:pPr>
        <w:spacing w:line="360" w:lineRule="auto"/>
        <w:ind w:firstLine="480"/>
        <w:rPr>
          <w:rFonts w:ascii="宋体" w:hAnsi="宋体" w:cs="宋体"/>
          <w:sz w:val="24"/>
        </w:rPr>
      </w:pPr>
      <w:r w:rsidRPr="0066316B">
        <w:rPr>
          <w:rFonts w:ascii="宋体" w:hAnsi="宋体" w:cs="宋体" w:hint="eastAsia"/>
          <w:sz w:val="24"/>
        </w:rPr>
        <w:t>7.根据权利要求1所述的一种适用于离散行业的自动排产方法，其特征在于，所述每个订单所生产的产品在每个工位所占用的结束时间为：</w:t>
      </w:r>
    </w:p>
    <w:p w14:paraId="46CE0AAB" w14:textId="77777777" w:rsidR="00120DC0" w:rsidRPr="0066316B" w:rsidRDefault="00000000" w:rsidP="00120DC0">
      <w:pPr>
        <w:spacing w:line="360" w:lineRule="auto"/>
        <w:ind w:firstLineChars="200" w:firstLine="480"/>
        <w:rPr>
          <w:rFonts w:ascii="宋体" w:hAnsi="宋体" w:cs="宋体"/>
          <w:sz w:val="24"/>
        </w:rPr>
      </w:pPr>
      <w:r w:rsidRPr="0066316B">
        <w:rPr>
          <w:rFonts w:ascii="宋体" w:hAnsi="宋体" w:cs="宋体" w:hint="eastAsia"/>
          <w:sz w:val="24"/>
        </w:rPr>
        <w:t>T</w:t>
      </w:r>
      <w:r w:rsidRPr="0066316B">
        <w:rPr>
          <w:rFonts w:ascii="宋体" w:hAnsi="宋体" w:cs="宋体" w:hint="eastAsia"/>
          <w:sz w:val="24"/>
          <w:vertAlign w:val="subscript"/>
        </w:rPr>
        <w:t>end</w:t>
      </w:r>
      <w:r w:rsidRPr="0066316B">
        <w:rPr>
          <w:rFonts w:ascii="宋体" w:hAnsi="宋体" w:cs="宋体" w:hint="eastAsia"/>
          <w:sz w:val="24"/>
        </w:rPr>
        <w:t>＝</w:t>
      </w:r>
      <w:proofErr w:type="spellStart"/>
      <w:r w:rsidRPr="0066316B">
        <w:rPr>
          <w:rFonts w:ascii="宋体" w:hAnsi="宋体" w:cs="宋体" w:hint="eastAsia"/>
          <w:sz w:val="24"/>
        </w:rPr>
        <w:t>T</w:t>
      </w:r>
      <w:r w:rsidRPr="0066316B">
        <w:rPr>
          <w:rFonts w:ascii="宋体" w:hAnsi="宋体" w:cs="宋体" w:hint="eastAsia"/>
          <w:sz w:val="24"/>
          <w:vertAlign w:val="subscript"/>
        </w:rPr>
        <w:t>start</w:t>
      </w:r>
      <w:r w:rsidRPr="0066316B">
        <w:rPr>
          <w:rFonts w:ascii="宋体" w:hAnsi="宋体" w:cs="宋体" w:hint="eastAsia"/>
          <w:sz w:val="24"/>
        </w:rPr>
        <w:t>+T</w:t>
      </w:r>
      <w:r w:rsidRPr="0066316B">
        <w:rPr>
          <w:rFonts w:ascii="宋体" w:hAnsi="宋体" w:cs="宋体" w:hint="eastAsia"/>
          <w:sz w:val="24"/>
          <w:vertAlign w:val="subscript"/>
        </w:rPr>
        <w:t>total_cycle</w:t>
      </w:r>
      <w:proofErr w:type="spellEnd"/>
      <w:r w:rsidRPr="0066316B">
        <w:rPr>
          <w:rFonts w:ascii="宋体" w:hAnsi="宋体" w:cs="宋体" w:hint="eastAsia"/>
          <w:sz w:val="24"/>
          <w:vertAlign w:val="subscript"/>
        </w:rPr>
        <w:t xml:space="preserve"> </w:t>
      </w:r>
    </w:p>
    <w:p w14:paraId="6FC8B681" w14:textId="77777777" w:rsidR="00120DC0" w:rsidRDefault="00000000" w:rsidP="00120DC0">
      <w:pPr>
        <w:spacing w:line="360" w:lineRule="auto"/>
        <w:ind w:firstLineChars="100" w:firstLine="240"/>
        <w:rPr>
          <w:rFonts w:ascii="宋体" w:hAnsi="宋体" w:cs="宋体"/>
          <w:sz w:val="24"/>
        </w:rPr>
      </w:pPr>
      <w:r w:rsidRPr="0066316B">
        <w:rPr>
          <w:rFonts w:ascii="宋体" w:hAnsi="宋体" w:cs="宋体" w:hint="eastAsia"/>
          <w:sz w:val="24"/>
        </w:rPr>
        <w:t xml:space="preserve"> 其中，</w:t>
      </w:r>
      <w:proofErr w:type="spellStart"/>
      <w:r w:rsidRPr="0066316B">
        <w:rPr>
          <w:rFonts w:ascii="宋体" w:hAnsi="宋体" w:cs="宋体" w:hint="eastAsia"/>
          <w:sz w:val="24"/>
        </w:rPr>
        <w:t>T</w:t>
      </w:r>
      <w:r w:rsidRPr="0066316B">
        <w:rPr>
          <w:rFonts w:ascii="宋体" w:hAnsi="宋体" w:cs="宋体" w:hint="eastAsia"/>
          <w:sz w:val="24"/>
          <w:vertAlign w:val="subscript"/>
        </w:rPr>
        <w:t>start</w:t>
      </w:r>
      <w:proofErr w:type="spellEnd"/>
      <w:r w:rsidRPr="0066316B">
        <w:rPr>
          <w:rFonts w:ascii="宋体" w:hAnsi="宋体" w:cs="宋体" w:hint="eastAsia"/>
          <w:sz w:val="24"/>
        </w:rPr>
        <w:t>为每个订单所生产的产品在每个工位所占用的开始时间，</w:t>
      </w:r>
      <w:proofErr w:type="spellStart"/>
      <w:r w:rsidRPr="0066316B">
        <w:rPr>
          <w:rFonts w:ascii="宋体" w:hAnsi="宋体" w:cs="宋体" w:hint="eastAsia"/>
          <w:sz w:val="24"/>
        </w:rPr>
        <w:t>T</w:t>
      </w:r>
      <w:r w:rsidRPr="0066316B">
        <w:rPr>
          <w:rFonts w:ascii="宋体" w:hAnsi="宋体" w:cs="宋体" w:hint="eastAsia"/>
          <w:sz w:val="24"/>
          <w:vertAlign w:val="subscript"/>
        </w:rPr>
        <w:t>total_cycle</w:t>
      </w:r>
      <w:proofErr w:type="spellEnd"/>
      <w:r w:rsidRPr="0066316B">
        <w:rPr>
          <w:rFonts w:ascii="宋体" w:hAnsi="宋体" w:cs="宋体" w:hint="eastAsia"/>
          <w:sz w:val="24"/>
        </w:rPr>
        <w:t>为每个订单所生产的产品在各个工位上面的耗时。</w:t>
      </w:r>
    </w:p>
    <w:p w14:paraId="0A255614" w14:textId="6B77158D" w:rsidR="00120DC0" w:rsidDel="0066316B" w:rsidRDefault="00000000" w:rsidP="00120DC0">
      <w:pPr>
        <w:spacing w:line="360" w:lineRule="auto"/>
        <w:ind w:firstLineChars="200" w:firstLine="480"/>
        <w:rPr>
          <w:del w:id="9" w:author="8613897948396" w:date="2024-01-20T17:06:00Z"/>
          <w:rFonts w:ascii="宋体" w:hAnsi="宋体" w:cs="宋体"/>
          <w:sz w:val="24"/>
        </w:rPr>
      </w:pPr>
      <w:del w:id="10" w:author="8613897948396" w:date="2024-01-20T17:06:00Z">
        <w:r w:rsidRPr="000F7414" w:rsidDel="0066316B">
          <w:rPr>
            <w:rFonts w:ascii="宋体" w:hAnsi="宋体" w:cs="宋体" w:hint="eastAsia"/>
            <w:sz w:val="24"/>
          </w:rPr>
          <w:delText>8.根据权利要求1所述的一种适用于离散行业的自动排产方法，其特征在于，所述按照订单优先级，将各个开始时间和各个结束时间分配到各个工位上去，计算多个工位的集群总产能，将多个同类型工位做成集群计算总产能，然后根据总产能进行排产；所述集群总产能等于单工位产能*工位数量。</w:delText>
        </w:r>
      </w:del>
    </w:p>
    <w:p w14:paraId="430528CF" w14:textId="0B22EB2D" w:rsidR="00120DC0" w:rsidDel="0066316B" w:rsidRDefault="00000000" w:rsidP="00120DC0">
      <w:pPr>
        <w:spacing w:line="360" w:lineRule="auto"/>
        <w:ind w:firstLineChars="200" w:firstLine="480"/>
        <w:rPr>
          <w:del w:id="11" w:author="8613897948396" w:date="2024-01-20T17:06:00Z"/>
          <w:rFonts w:ascii="宋体" w:hAnsi="宋体" w:cs="宋体"/>
          <w:sz w:val="24"/>
        </w:rPr>
      </w:pPr>
      <w:del w:id="12" w:author="8613897948396" w:date="2024-01-20T17:06:00Z">
        <w:r w:rsidRPr="000F7414" w:rsidDel="0066316B">
          <w:rPr>
            <w:rFonts w:ascii="宋体" w:hAnsi="宋体" w:cs="宋体" w:hint="eastAsia"/>
            <w:sz w:val="24"/>
          </w:rPr>
          <w:delText>9.根据权利要求1所述的一种适用于离散行业的自动排产方法，其特征在于，还包括：在某个工位停机时间超过预设阈值时，暂停已经下发的且所述工位未完成的订单；手动添加停机占用时间；重复第二步至第五步。</w:delText>
        </w:r>
      </w:del>
    </w:p>
    <w:p w14:paraId="4B701186" w14:textId="71B30272" w:rsidR="00E731F2" w:rsidRPr="000F7414" w:rsidRDefault="00000000" w:rsidP="00120DC0">
      <w:pPr>
        <w:spacing w:line="360" w:lineRule="auto"/>
        <w:ind w:firstLineChars="200" w:firstLine="480"/>
        <w:rPr>
          <w:sz w:val="24"/>
        </w:rPr>
      </w:pPr>
      <w:del w:id="13" w:author="8613897948396" w:date="2024-01-20T17:06:00Z">
        <w:r w:rsidRPr="000F7414" w:rsidDel="0066316B">
          <w:rPr>
            <w:rFonts w:ascii="宋体" w:hAnsi="宋体" w:cs="宋体" w:hint="eastAsia"/>
            <w:sz w:val="24"/>
          </w:rPr>
          <w:delText>10.根据权利要求1所述的一种适用于离散行业的自动排产方法，其特征在于，还包括：在某个工位有紧急订单插入时，暂停已经下发的且所述工位未完成的订单；计算所述紧急订单所生产的产品在各个工位上面的耗时；计算所述紧急订单所生产的产品在每个工位所占用的开始时间和结束时间；将所述紧急订单列入最高优先级，并将原有订单全部纳入到新的优先级中；重复第三步至第五步。</w:delText>
        </w:r>
      </w:del>
    </w:p>
    <w:sectPr w:rsidR="00E731F2" w:rsidRPr="000F7414" w:rsidSect="00BF2C18">
      <w:headerReference w:type="default" r:id="rId8"/>
      <w:footerReference w:type="default" r:id="rId9"/>
      <w:pgSz w:w="11906" w:h="16838"/>
      <w:pgMar w:top="1588" w:right="1021" w:bottom="1021" w:left="1588" w:header="851" w:footer="992" w:gutter="0"/>
      <w:lnNumType w:countBy="5"/>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33C0E" w14:textId="77777777" w:rsidR="00BF2C18" w:rsidRDefault="00BF2C18">
      <w:r>
        <w:separator/>
      </w:r>
    </w:p>
  </w:endnote>
  <w:endnote w:type="continuationSeparator" w:id="0">
    <w:p w14:paraId="4042175F" w14:textId="77777777" w:rsidR="00BF2C18" w:rsidRDefault="00BF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492D" w14:textId="77777777" w:rsidR="00E731F2" w:rsidRDefault="00000000">
    <w:pPr>
      <w:pStyle w:val="a5"/>
      <w:framePr w:w="612" w:h="374" w:hRule="exact" w:wrap="around" w:vAnchor="text" w:hAnchor="margin" w:xAlign="center" w:y="1"/>
      <w:jc w:val="center"/>
      <w:rPr>
        <w:rStyle w:val="a8"/>
      </w:rPr>
    </w:pPr>
    <w:r>
      <w:fldChar w:fldCharType="begin"/>
    </w:r>
    <w:r>
      <w:rPr>
        <w:rStyle w:val="a8"/>
      </w:rPr>
      <w:instrText xml:space="preserve">PAGE  </w:instrText>
    </w:r>
    <w:r>
      <w:fldChar w:fldCharType="separate"/>
    </w:r>
    <w:r>
      <w:rPr>
        <w:rStyle w:val="a8"/>
      </w:rPr>
      <w:t>3</w:t>
    </w:r>
    <w:r>
      <w:fldChar w:fldCharType="end"/>
    </w:r>
  </w:p>
  <w:p w14:paraId="681C41F9" w14:textId="77777777" w:rsidR="00E731F2" w:rsidRDefault="00E731F2">
    <w:pPr>
      <w:pStyle w:val="a5"/>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2F4A4" w14:textId="77777777" w:rsidR="00BF2C18" w:rsidRDefault="00BF2C18">
      <w:r>
        <w:separator/>
      </w:r>
    </w:p>
  </w:footnote>
  <w:footnote w:type="continuationSeparator" w:id="0">
    <w:p w14:paraId="72AD26A3" w14:textId="77777777" w:rsidR="00BF2C18" w:rsidRDefault="00BF2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AA335" w14:textId="1B23E440" w:rsidR="00E731F2" w:rsidRDefault="00000000">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noProof/>
        <w:sz w:val="28"/>
      </w:rPr>
      <mc:AlternateContent>
        <mc:Choice Requires="wps">
          <w:drawing>
            <wp:anchor distT="0" distB="0" distL="114300" distR="114300" simplePos="0" relativeHeight="251658752" behindDoc="0" locked="0" layoutInCell="1" allowOverlap="1" wp14:anchorId="467A8BE5" wp14:editId="6655B831">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2F6FF2" w14:textId="77777777" w:rsidR="00E731F2" w:rsidRDefault="00E731F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67A8BE5"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122F6FF2" w14:textId="77777777" w:rsidR="00E731F2" w:rsidRDefault="00E731F2"/>
                </w:txbxContent>
              </v:textbox>
            </v:shape>
          </w:pict>
        </mc:Fallback>
      </mc:AlternateContent>
    </w:r>
    <w:r w:rsidR="000F7414">
      <w:rPr>
        <w:rFonts w:eastAsia="黑体" w:hint="eastAsia"/>
        <w:spacing w:val="90"/>
        <w:sz w:val="28"/>
      </w:rPr>
      <w:t>权利要求书</w:t>
    </w:r>
  </w:p>
  <w:p w14:paraId="1383F4C2" w14:textId="77777777" w:rsidR="00E731F2" w:rsidRDefault="00E731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91ABB"/>
    <w:multiLevelType w:val="hybridMultilevel"/>
    <w:tmpl w:val="631C85C8"/>
    <w:lvl w:ilvl="0" w:tplc="574A0E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97638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8613897948396">
    <w15:presenceInfo w15:providerId="Windows Live" w15:userId="83bff0afba695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C7875"/>
    <w:rsid w:val="000F7414"/>
    <w:rsid w:val="00120AFD"/>
    <w:rsid w:val="00120DC0"/>
    <w:rsid w:val="0013135E"/>
    <w:rsid w:val="00172A27"/>
    <w:rsid w:val="004649C6"/>
    <w:rsid w:val="00585A4E"/>
    <w:rsid w:val="005F6F39"/>
    <w:rsid w:val="0066316B"/>
    <w:rsid w:val="0073017C"/>
    <w:rsid w:val="00831845"/>
    <w:rsid w:val="008632A1"/>
    <w:rsid w:val="008778DA"/>
    <w:rsid w:val="009602B6"/>
    <w:rsid w:val="00B22A51"/>
    <w:rsid w:val="00B7725B"/>
    <w:rsid w:val="00BF2C18"/>
    <w:rsid w:val="00CB71EC"/>
    <w:rsid w:val="00E731F2"/>
    <w:rsid w:val="00FD1923"/>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30D1E"/>
  <w15:docId w15:val="{62292194-F04A-4A42-B1E8-A4AB19B2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widowControl/>
      <w:overflowPunct w:val="0"/>
      <w:autoSpaceDE w:val="0"/>
      <w:autoSpaceDN w:val="0"/>
      <w:adjustRightInd w:val="0"/>
      <w:jc w:val="left"/>
      <w:textAlignment w:val="baseline"/>
    </w:pPr>
    <w:rPr>
      <w:kern w:val="0"/>
      <w:sz w:val="20"/>
      <w:szCs w:val="20"/>
    </w:rPr>
  </w:style>
  <w:style w:type="paragraph" w:styleId="a4">
    <w:name w:val="Plain Text"/>
    <w:basedOn w:val="a"/>
    <w:qFormat/>
    <w:rPr>
      <w:rFonts w:ascii="宋体" w:hAnsi="Courier New" w:cs="方正宋三简体"/>
      <w:szCs w:val="21"/>
    </w:rPr>
  </w:style>
  <w:style w:type="paragraph" w:styleId="a5">
    <w:name w:val="footer"/>
    <w:basedOn w:val="a"/>
    <w:qFormat/>
    <w:pPr>
      <w:tabs>
        <w:tab w:val="center" w:pos="4153"/>
        <w:tab w:val="right" w:pos="8306"/>
      </w:tabs>
      <w:adjustRightInd w:val="0"/>
      <w:spacing w:line="240" w:lineRule="atLeast"/>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qFormat/>
  </w:style>
  <w:style w:type="character" w:styleId="a9">
    <w:name w:val="Emphasis"/>
    <w:basedOn w:val="a0"/>
    <w:qFormat/>
    <w:rPr>
      <w:i/>
    </w:rPr>
  </w:style>
  <w:style w:type="character" w:styleId="aa">
    <w:name w:val="annotation reference"/>
    <w:uiPriority w:val="99"/>
    <w:semiHidden/>
    <w:qFormat/>
    <w:rPr>
      <w:sz w:val="21"/>
      <w:szCs w:val="21"/>
    </w:rPr>
  </w:style>
  <w:style w:type="paragraph" w:customStyle="1" w:styleId="Style7">
    <w:name w:val="_Style 7"/>
    <w:basedOn w:val="a"/>
    <w:next w:val="a4"/>
    <w:qFormat/>
    <w:rPr>
      <w:rFonts w:ascii="宋体" w:hAnsi="Courier New"/>
    </w:rPr>
  </w:style>
  <w:style w:type="character" w:styleId="ab">
    <w:name w:val="line number"/>
    <w:basedOn w:val="a0"/>
    <w:rsid w:val="000F7414"/>
  </w:style>
  <w:style w:type="paragraph" w:styleId="ac">
    <w:name w:val="List Paragraph"/>
    <w:basedOn w:val="a"/>
    <w:uiPriority w:val="99"/>
    <w:unhideWhenUsed/>
    <w:rsid w:val="000F7414"/>
    <w:pPr>
      <w:ind w:firstLineChars="200" w:firstLine="420"/>
    </w:pPr>
  </w:style>
  <w:style w:type="paragraph" w:styleId="ad">
    <w:name w:val="Revision"/>
    <w:hidden/>
    <w:uiPriority w:val="99"/>
    <w:unhideWhenUsed/>
    <w:rsid w:val="00FD19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8613897948396</cp:lastModifiedBy>
  <cp:revision>62</cp:revision>
  <dcterms:created xsi:type="dcterms:W3CDTF">2021-01-27T03:00:00Z</dcterms:created>
  <dcterms:modified xsi:type="dcterms:W3CDTF">2024-01-20T11:02:00Z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