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FDEAF" w14:textId="77777777" w:rsidR="00CB3171" w:rsidRPr="00CB3171" w:rsidRDefault="00CB3171" w:rsidP="00CB3171">
      <w:pPr>
        <w:spacing w:line="360" w:lineRule="auto"/>
        <w:rPr>
          <w:rFonts w:ascii="宋体" w:hAnsi="宋体"/>
          <w:sz w:val="24"/>
        </w:rPr>
      </w:pPr>
    </w:p>
    <w:p w14:paraId="61CADB3C" w14:textId="77777777" w:rsidR="00FE31FE" w:rsidRDefault="00000000" w:rsidP="00FE31FE">
      <w:pPr>
        <w:spacing w:line="360" w:lineRule="auto"/>
        <w:ind w:firstLineChars="200" w:firstLine="480"/>
        <w:rPr>
          <w:rFonts w:ascii="宋体" w:hAnsi="宋体"/>
          <w:sz w:val="24"/>
        </w:rPr>
      </w:pPr>
      <w:r w:rsidRPr="00CB3171">
        <w:rPr>
          <w:rFonts w:ascii="宋体" w:hAnsi="宋体" w:hint="eastAsia"/>
          <w:sz w:val="24"/>
        </w:rPr>
        <w:t>1.一种折叠登车桥，其特征在于，包括：左右两个单桥以及连接所述左右两个单桥的连接杆；</w:t>
      </w:r>
    </w:p>
    <w:p w14:paraId="1AF57FDD" w14:textId="77777777" w:rsidR="00FE31FE" w:rsidRDefault="00000000" w:rsidP="00FE31FE">
      <w:pPr>
        <w:spacing w:line="360" w:lineRule="auto"/>
        <w:ind w:firstLineChars="200" w:firstLine="480"/>
        <w:rPr>
          <w:rFonts w:ascii="宋体" w:hAnsi="宋体"/>
          <w:sz w:val="24"/>
        </w:rPr>
      </w:pPr>
      <w:r w:rsidRPr="00CB3171">
        <w:rPr>
          <w:rFonts w:ascii="宋体" w:hAnsi="宋体" w:hint="eastAsia"/>
          <w:sz w:val="24"/>
        </w:rPr>
        <w:t>所述每个单</w:t>
      </w:r>
      <w:proofErr w:type="gramStart"/>
      <w:r w:rsidRPr="00CB3171">
        <w:rPr>
          <w:rFonts w:ascii="宋体" w:hAnsi="宋体" w:hint="eastAsia"/>
          <w:sz w:val="24"/>
        </w:rPr>
        <w:t>桥包括</w:t>
      </w:r>
      <w:proofErr w:type="gramEnd"/>
      <w:r w:rsidRPr="00CB3171">
        <w:rPr>
          <w:rFonts w:ascii="宋体" w:hAnsi="宋体" w:hint="eastAsia"/>
          <w:sz w:val="24"/>
        </w:rPr>
        <w:t>独立设置的：第一段登车桥(114)、第二段登车桥(113)、第三段登车桥(112)、第四段登车桥(111)；</w:t>
      </w:r>
    </w:p>
    <w:p w14:paraId="756F2AF2" w14:textId="77777777" w:rsidR="00FE31FE" w:rsidRDefault="00000000" w:rsidP="00FE31FE">
      <w:pPr>
        <w:spacing w:line="360" w:lineRule="auto"/>
        <w:ind w:firstLineChars="200" w:firstLine="480"/>
        <w:rPr>
          <w:rFonts w:ascii="宋体" w:hAnsi="宋体"/>
          <w:sz w:val="24"/>
        </w:rPr>
      </w:pPr>
      <w:r w:rsidRPr="00CB3171">
        <w:rPr>
          <w:rFonts w:ascii="宋体" w:hAnsi="宋体" w:hint="eastAsia"/>
          <w:sz w:val="24"/>
        </w:rPr>
        <w:t>每段登车桥的首尾之间通过轴销(1104)进行横向限位实现固定、纵向通过锁钩(1106)进行限位实现固定；</w:t>
      </w:r>
    </w:p>
    <w:p w14:paraId="6689E68A" w14:textId="4EFCA502" w:rsidR="00FE31FE" w:rsidRDefault="00000000" w:rsidP="00FE31FE">
      <w:pPr>
        <w:spacing w:line="360" w:lineRule="auto"/>
        <w:ind w:firstLineChars="200" w:firstLine="480"/>
        <w:rPr>
          <w:rFonts w:ascii="宋体" w:hAnsi="宋体"/>
          <w:sz w:val="24"/>
        </w:rPr>
      </w:pPr>
      <w:r w:rsidRPr="00CB3171">
        <w:rPr>
          <w:rFonts w:ascii="宋体" w:hAnsi="宋体" w:hint="eastAsia"/>
          <w:sz w:val="24"/>
        </w:rPr>
        <w:t>所述第四段登车桥(111)由桥面(1)和支撑其的支撑框架构成，所述支撑框架包括横梁和纵梁；桥面(1)的右端底部与其中两个纵梁的顶部分别铰接连接，桥面(1)的左端底部通过高度调节机构实现其以桥面右端的铰接点为旋转点进行高度调节</w:t>
      </w:r>
      <w:del w:id="0" w:author="珊瑚" w:date="2024-02-26T11:28:00Z">
        <w:r w:rsidRPr="00CB3171" w:rsidDel="00E82B8B">
          <w:rPr>
            <w:rFonts w:ascii="宋体" w:hAnsi="宋体" w:hint="eastAsia"/>
            <w:sz w:val="24"/>
          </w:rPr>
          <w:delText>。</w:delText>
        </w:r>
      </w:del>
      <w:ins w:id="1" w:author="珊瑚" w:date="2024-02-26T11:28:00Z">
        <w:r w:rsidR="00E82B8B">
          <w:rPr>
            <w:rFonts w:ascii="宋体" w:hAnsi="宋体" w:hint="eastAsia"/>
            <w:sz w:val="24"/>
          </w:rPr>
          <w:t>；</w:t>
        </w:r>
      </w:ins>
      <w:del w:id="2" w:author="珊瑚" w:date="2024-02-26T11:28:00Z">
        <w:r w:rsidRPr="00CB3171" w:rsidDel="00E82B8B">
          <w:rPr>
            <w:rFonts w:ascii="宋体" w:hAnsi="宋体" w:hint="eastAsia"/>
            <w:sz w:val="24"/>
          </w:rPr>
          <w:br/>
        </w:r>
        <w:r w:rsidR="00FE31FE" w:rsidDel="00E82B8B">
          <w:rPr>
            <w:rFonts w:ascii="宋体" w:hAnsi="宋体"/>
            <w:sz w:val="24"/>
          </w:rPr>
          <w:delText xml:space="preserve">    </w:delText>
        </w:r>
        <w:r w:rsidRPr="00CB3171" w:rsidDel="00E82B8B">
          <w:rPr>
            <w:rFonts w:ascii="宋体" w:hAnsi="宋体" w:hint="eastAsia"/>
            <w:sz w:val="24"/>
          </w:rPr>
          <w:delText>2.根据权利要求1所述的折叠登车桥，其特征在于，</w:delText>
        </w:r>
      </w:del>
      <w:r w:rsidRPr="00CB3171">
        <w:rPr>
          <w:rFonts w:ascii="宋体" w:hAnsi="宋体" w:hint="eastAsia"/>
          <w:sz w:val="24"/>
        </w:rPr>
        <w:t>所述高度调节机构包括：带套筒手轮(18)、空心丝杠(19)、丝杠套杆、前支耳(2)、支架(4)、组合销(7)；</w:t>
      </w:r>
    </w:p>
    <w:p w14:paraId="24B0235D" w14:textId="77777777" w:rsidR="00FE31FE" w:rsidRDefault="00000000" w:rsidP="00FE31FE">
      <w:pPr>
        <w:spacing w:line="360" w:lineRule="auto"/>
        <w:ind w:firstLineChars="200" w:firstLine="480"/>
        <w:rPr>
          <w:rFonts w:ascii="宋体" w:hAnsi="宋体"/>
          <w:sz w:val="24"/>
        </w:rPr>
      </w:pPr>
      <w:r w:rsidRPr="00CB3171">
        <w:rPr>
          <w:rFonts w:ascii="宋体" w:hAnsi="宋体" w:hint="eastAsia"/>
          <w:sz w:val="24"/>
        </w:rPr>
        <w:t>所述空心丝杠(19)与丝杠套杆安装组合在一起构成上下调节装置，该上下调节装置的上端与桥面(1)的底部铰接连接，下部与底部通过连接杆与支撑框架固定连接，所述带套筒手轮(18)安装固定在空心丝杠(19)上；</w:t>
      </w:r>
    </w:p>
    <w:p w14:paraId="09E6CB8A" w14:textId="1E1C76F5" w:rsidR="00E22F0C" w:rsidRDefault="00000000" w:rsidP="00FE31FE">
      <w:pPr>
        <w:spacing w:line="360" w:lineRule="auto"/>
        <w:ind w:firstLineChars="200" w:firstLine="480"/>
        <w:rPr>
          <w:ins w:id="3" w:author="珊瑚" w:date="2024-02-27T10:45:00Z"/>
          <w:rFonts w:ascii="宋体" w:hAnsi="宋体"/>
          <w:sz w:val="24"/>
        </w:rPr>
      </w:pPr>
      <w:r w:rsidRPr="00CB3171">
        <w:rPr>
          <w:rFonts w:ascii="宋体" w:hAnsi="宋体" w:hint="eastAsia"/>
          <w:sz w:val="24"/>
        </w:rPr>
        <w:t>所述前支耳(2)与支架(4)构成桥面(1)右端底部的纵梁分别设置在上下调节装置的左右两侧，支架(4)作为一个导向筒将前支耳(2)安装在其内部上下移动；在所述前支耳(2)上设置有左右两排调节孔(A)，在支架(4)的对应位置上设置有一个过孔，所述组合销(7)同时穿过</w:t>
      </w:r>
      <w:proofErr w:type="gramStart"/>
      <w:r w:rsidRPr="00CB3171">
        <w:rPr>
          <w:rFonts w:ascii="宋体" w:hAnsi="宋体" w:hint="eastAsia"/>
          <w:sz w:val="24"/>
        </w:rPr>
        <w:t>过</w:t>
      </w:r>
      <w:proofErr w:type="gramEnd"/>
      <w:r w:rsidRPr="00CB3171">
        <w:rPr>
          <w:rFonts w:ascii="宋体" w:hAnsi="宋体" w:hint="eastAsia"/>
          <w:sz w:val="24"/>
        </w:rPr>
        <w:t>孔与其中一个调节孔(A)实现前支耳(2)与支架(4)的定位</w:t>
      </w:r>
      <w:del w:id="4" w:author="珊瑚" w:date="2024-02-27T10:45:00Z">
        <w:r w:rsidRPr="00CB3171" w:rsidDel="00E22F0C">
          <w:rPr>
            <w:rFonts w:ascii="宋体" w:hAnsi="宋体" w:hint="eastAsia"/>
            <w:sz w:val="24"/>
          </w:rPr>
          <w:delText>。</w:delText>
        </w:r>
      </w:del>
      <w:ins w:id="5" w:author="珊瑚" w:date="2024-02-27T10:45:00Z">
        <w:r w:rsidR="00E22F0C">
          <w:rPr>
            <w:rFonts w:ascii="宋体" w:hAnsi="宋体" w:hint="eastAsia"/>
            <w:sz w:val="24"/>
          </w:rPr>
          <w:t>；</w:t>
        </w:r>
      </w:ins>
    </w:p>
    <w:p w14:paraId="543B37D1" w14:textId="777689A8" w:rsidR="00D245FC" w:rsidRPr="00CB3171" w:rsidRDefault="00E22F0C" w:rsidP="00FE31FE">
      <w:pPr>
        <w:spacing w:line="360" w:lineRule="auto"/>
        <w:ind w:firstLineChars="200" w:firstLine="480"/>
        <w:rPr>
          <w:rFonts w:ascii="宋体" w:hAnsi="宋体"/>
          <w:sz w:val="24"/>
        </w:rPr>
      </w:pPr>
      <w:ins w:id="6" w:author="珊瑚" w:date="2024-02-27T10:45:00Z">
        <w:r>
          <w:rPr>
            <w:rFonts w:ascii="宋体" w:hAnsi="宋体" w:hint="eastAsia"/>
            <w:sz w:val="24"/>
          </w:rPr>
          <w:t>所述锁钩</w:t>
        </w:r>
      </w:ins>
      <w:ins w:id="7" w:author="珊瑚" w:date="2024-02-27T10:46:00Z">
        <w:r w:rsidRPr="00CB3171">
          <w:rPr>
            <w:rFonts w:ascii="宋体" w:hAnsi="宋体" w:hint="eastAsia"/>
            <w:sz w:val="24"/>
          </w:rPr>
          <w:t>(1106)</w:t>
        </w:r>
      </w:ins>
      <w:ins w:id="8" w:author="珊瑚" w:date="2024-02-27T10:47:00Z">
        <w:r w:rsidRPr="00E22F0C">
          <w:rPr>
            <w:rFonts w:hint="eastAsia"/>
          </w:rPr>
          <w:t xml:space="preserve"> </w:t>
        </w:r>
        <w:r w:rsidRPr="00E22F0C">
          <w:rPr>
            <w:rFonts w:ascii="宋体" w:hAnsi="宋体" w:hint="eastAsia"/>
            <w:sz w:val="24"/>
            <w:rPrChange w:id="9" w:author="珊瑚" w:date="2024-02-27T10:48:00Z">
              <w:rPr>
                <w:rFonts w:hint="eastAsia"/>
              </w:rPr>
            </w:rPrChange>
          </w:rPr>
          <w:t>一端设置有孔套，</w:t>
        </w:r>
        <w:r w:rsidRPr="00E22F0C">
          <w:rPr>
            <w:rFonts w:ascii="宋体" w:hAnsi="宋体" w:hint="eastAsia"/>
            <w:sz w:val="24"/>
          </w:rPr>
          <w:t>另一端设置有凹槽</w:t>
        </w:r>
      </w:ins>
      <w:ins w:id="10" w:author="珊瑚" w:date="2024-02-27T10:48:00Z">
        <w:r>
          <w:rPr>
            <w:rFonts w:ascii="宋体" w:hAnsi="宋体" w:hint="eastAsia"/>
            <w:sz w:val="24"/>
          </w:rPr>
          <w:t>，</w:t>
        </w:r>
      </w:ins>
      <w:ins w:id="11" w:author="珊瑚" w:date="2024-02-27T10:49:00Z">
        <w:r w:rsidRPr="00E22F0C">
          <w:rPr>
            <w:rFonts w:ascii="宋体" w:hAnsi="宋体" w:hint="eastAsia"/>
            <w:sz w:val="24"/>
          </w:rPr>
          <w:t>锁钩</w:t>
        </w:r>
        <w:r>
          <w:rPr>
            <w:rFonts w:ascii="宋体" w:hAnsi="宋体" w:hint="eastAsia"/>
            <w:sz w:val="24"/>
          </w:rPr>
          <w:t>的两端通过</w:t>
        </w:r>
        <w:r w:rsidRPr="00E22F0C">
          <w:rPr>
            <w:rFonts w:ascii="宋体" w:hAnsi="宋体" w:hint="eastAsia"/>
            <w:sz w:val="24"/>
          </w:rPr>
          <w:t>齿轮啮合</w:t>
        </w:r>
        <w:r>
          <w:rPr>
            <w:rFonts w:ascii="宋体" w:hAnsi="宋体" w:hint="eastAsia"/>
            <w:sz w:val="24"/>
          </w:rPr>
          <w:t>相连，</w:t>
        </w:r>
      </w:ins>
      <w:ins w:id="12" w:author="珊瑚" w:date="2024-02-27T10:53:00Z">
        <w:r>
          <w:rPr>
            <w:rFonts w:ascii="宋体" w:hAnsi="宋体" w:hint="eastAsia"/>
            <w:sz w:val="24"/>
          </w:rPr>
          <w:t>齿轮啮合处通过</w:t>
        </w:r>
      </w:ins>
      <w:ins w:id="13" w:author="珊瑚" w:date="2024-02-27T10:52:00Z">
        <w:r w:rsidRPr="00E22F0C">
          <w:rPr>
            <w:rFonts w:ascii="宋体" w:hAnsi="宋体" w:hint="eastAsia"/>
            <w:sz w:val="24"/>
          </w:rPr>
          <w:t>蝶形螺母</w:t>
        </w:r>
      </w:ins>
      <w:ins w:id="14" w:author="珊瑚" w:date="2024-02-27T10:53:00Z">
        <w:r>
          <w:rPr>
            <w:rFonts w:ascii="宋体" w:hAnsi="宋体" w:hint="eastAsia"/>
            <w:sz w:val="24"/>
          </w:rPr>
          <w:t>（</w:t>
        </w:r>
      </w:ins>
      <w:ins w:id="15" w:author="珊瑚" w:date="2024-02-27T10:52:00Z">
        <w:r w:rsidRPr="00E22F0C">
          <w:rPr>
            <w:rFonts w:ascii="宋体" w:hAnsi="宋体" w:hint="eastAsia"/>
            <w:sz w:val="24"/>
          </w:rPr>
          <w:t>1102</w:t>
        </w:r>
      </w:ins>
      <w:ins w:id="16" w:author="珊瑚" w:date="2024-02-27T10:53:00Z">
        <w:r>
          <w:rPr>
            <w:rFonts w:ascii="宋体" w:hAnsi="宋体" w:hint="eastAsia"/>
            <w:sz w:val="24"/>
          </w:rPr>
          <w:t>）</w:t>
        </w:r>
        <w:r w:rsidR="008417D3">
          <w:rPr>
            <w:rFonts w:ascii="宋体" w:hAnsi="宋体" w:hint="eastAsia"/>
            <w:sz w:val="24"/>
          </w:rPr>
          <w:t>可拆卸</w:t>
        </w:r>
        <w:r>
          <w:rPr>
            <w:rFonts w:ascii="宋体" w:hAnsi="宋体" w:hint="eastAsia"/>
            <w:sz w:val="24"/>
          </w:rPr>
          <w:t>连接。</w:t>
        </w:r>
      </w:ins>
      <w:r w:rsidRPr="00CB3171">
        <w:rPr>
          <w:rFonts w:ascii="宋体" w:hAnsi="宋体" w:hint="eastAsia"/>
          <w:sz w:val="24"/>
        </w:rPr>
        <w:br/>
      </w:r>
      <w:r w:rsidR="00FE31FE">
        <w:rPr>
          <w:rFonts w:ascii="宋体" w:hAnsi="宋体"/>
          <w:sz w:val="24"/>
        </w:rPr>
        <w:t xml:space="preserve">   </w:t>
      </w:r>
      <w:del w:id="17" w:author="珊瑚" w:date="2024-02-27T10:59:00Z">
        <w:r w:rsidR="00FE31FE" w:rsidDel="007018AF">
          <w:rPr>
            <w:rFonts w:ascii="宋体" w:hAnsi="宋体"/>
            <w:sz w:val="24"/>
          </w:rPr>
          <w:delText xml:space="preserve"> </w:delText>
        </w:r>
        <w:r w:rsidRPr="00CB3171" w:rsidDel="007018AF">
          <w:rPr>
            <w:rFonts w:ascii="宋体" w:hAnsi="宋体" w:hint="eastAsia"/>
            <w:sz w:val="24"/>
          </w:rPr>
          <w:delText>3</w:delText>
        </w:r>
      </w:del>
      <w:ins w:id="18" w:author="珊瑚" w:date="2024-02-27T10:59:00Z">
        <w:r w:rsidR="007018AF">
          <w:rPr>
            <w:rFonts w:ascii="宋体" w:hAnsi="宋体"/>
            <w:sz w:val="24"/>
          </w:rPr>
          <w:t>2</w:t>
        </w:r>
      </w:ins>
      <w:r w:rsidRPr="00CB3171">
        <w:rPr>
          <w:rFonts w:ascii="宋体" w:hAnsi="宋体" w:hint="eastAsia"/>
          <w:sz w:val="24"/>
        </w:rPr>
        <w:t>.根据权利要求</w:t>
      </w:r>
      <w:del w:id="19" w:author="珊瑚" w:date="2024-02-27T10:59:00Z">
        <w:r w:rsidRPr="00CB3171" w:rsidDel="007018AF">
          <w:rPr>
            <w:rFonts w:ascii="宋体" w:hAnsi="宋体" w:hint="eastAsia"/>
            <w:sz w:val="24"/>
          </w:rPr>
          <w:delText>2</w:delText>
        </w:r>
      </w:del>
      <w:ins w:id="20" w:author="珊瑚" w:date="2024-02-27T10:59:00Z">
        <w:r w:rsidR="007018AF">
          <w:rPr>
            <w:rFonts w:ascii="宋体" w:hAnsi="宋体"/>
            <w:sz w:val="24"/>
          </w:rPr>
          <w:t>1</w:t>
        </w:r>
      </w:ins>
      <w:r w:rsidRPr="00CB3171">
        <w:rPr>
          <w:rFonts w:ascii="宋体" w:hAnsi="宋体" w:hint="eastAsia"/>
          <w:sz w:val="24"/>
        </w:rPr>
        <w:t>所述的折叠登车桥，其特征在于，在所述支架(4)上设置有用于与外围部件实现固定镶嵌的地轨(3)。</w:t>
      </w:r>
      <w:r w:rsidRPr="00CB3171">
        <w:rPr>
          <w:rFonts w:ascii="宋体" w:hAnsi="宋体" w:hint="eastAsia"/>
          <w:sz w:val="24"/>
        </w:rPr>
        <w:br/>
      </w:r>
      <w:r w:rsidR="00FE31FE">
        <w:rPr>
          <w:rFonts w:ascii="宋体" w:hAnsi="宋体"/>
          <w:sz w:val="24"/>
        </w:rPr>
        <w:t xml:space="preserve">    </w:t>
      </w:r>
      <w:del w:id="21" w:author="珊瑚" w:date="2024-02-27T10:59:00Z">
        <w:r w:rsidRPr="00CB3171" w:rsidDel="007018AF">
          <w:rPr>
            <w:rFonts w:ascii="宋体" w:hAnsi="宋体" w:hint="eastAsia"/>
            <w:sz w:val="24"/>
          </w:rPr>
          <w:delText>4</w:delText>
        </w:r>
      </w:del>
      <w:ins w:id="22" w:author="珊瑚" w:date="2024-02-27T10:59:00Z">
        <w:r w:rsidR="007018AF">
          <w:rPr>
            <w:rFonts w:ascii="宋体" w:hAnsi="宋体"/>
            <w:sz w:val="24"/>
          </w:rPr>
          <w:t>3</w:t>
        </w:r>
      </w:ins>
      <w:r w:rsidRPr="00CB3171">
        <w:rPr>
          <w:rFonts w:ascii="宋体" w:hAnsi="宋体" w:hint="eastAsia"/>
          <w:sz w:val="24"/>
        </w:rPr>
        <w:t>.根据权利要求1所述的折叠登车桥，其特征在于，在第四段登车桥(111)的尾部还固定有尼龙板(115)。</w:t>
      </w:r>
      <w:r w:rsidRPr="00CB3171">
        <w:rPr>
          <w:rFonts w:ascii="宋体" w:hAnsi="宋体" w:hint="eastAsia"/>
          <w:sz w:val="24"/>
        </w:rPr>
        <w:br/>
      </w:r>
      <w:r w:rsidR="00FE31FE">
        <w:rPr>
          <w:rFonts w:ascii="宋体" w:hAnsi="宋体"/>
          <w:sz w:val="24"/>
        </w:rPr>
        <w:t xml:space="preserve">    </w:t>
      </w:r>
      <w:del w:id="23" w:author="珊瑚" w:date="2024-02-27T10:59:00Z">
        <w:r w:rsidRPr="00CB3171" w:rsidDel="007018AF">
          <w:rPr>
            <w:rFonts w:ascii="宋体" w:hAnsi="宋体" w:hint="eastAsia"/>
            <w:sz w:val="24"/>
          </w:rPr>
          <w:delText>5</w:delText>
        </w:r>
      </w:del>
      <w:ins w:id="24" w:author="珊瑚" w:date="2024-02-27T10:59:00Z">
        <w:r w:rsidR="007018AF">
          <w:rPr>
            <w:rFonts w:ascii="宋体" w:hAnsi="宋体"/>
            <w:sz w:val="24"/>
          </w:rPr>
          <w:t>4</w:t>
        </w:r>
      </w:ins>
      <w:r w:rsidRPr="00CB3171">
        <w:rPr>
          <w:rFonts w:ascii="宋体" w:hAnsi="宋体" w:hint="eastAsia"/>
          <w:sz w:val="24"/>
        </w:rPr>
        <w:t>.根据权利要求1所述的折叠登车桥，其特征在于，在第四段登车桥(111)上固定有固定销(1101)，所述锁钩(1106)上</w:t>
      </w:r>
      <w:proofErr w:type="gramStart"/>
      <w:r w:rsidRPr="00CB3171">
        <w:rPr>
          <w:rFonts w:ascii="宋体" w:hAnsi="宋体" w:hint="eastAsia"/>
          <w:sz w:val="24"/>
        </w:rPr>
        <w:t>的孔套设在</w:t>
      </w:r>
      <w:proofErr w:type="gramEnd"/>
      <w:r w:rsidRPr="00CB3171">
        <w:rPr>
          <w:rFonts w:ascii="宋体" w:hAnsi="宋体" w:hint="eastAsia"/>
          <w:sz w:val="24"/>
        </w:rPr>
        <w:t>该固定销(1101)上，锁钩(1106)另一端设置有凹槽，该凹槽用于与第三段登车桥(112)上的手环固定销(1103)镶嵌固定。</w:t>
      </w:r>
      <w:r w:rsidRPr="00CB3171">
        <w:rPr>
          <w:rFonts w:ascii="宋体" w:hAnsi="宋体" w:hint="eastAsia"/>
          <w:sz w:val="24"/>
        </w:rPr>
        <w:br/>
      </w:r>
      <w:r w:rsidR="00FE31FE">
        <w:rPr>
          <w:rFonts w:ascii="宋体" w:hAnsi="宋体"/>
          <w:sz w:val="24"/>
        </w:rPr>
        <w:t xml:space="preserve">   </w:t>
      </w:r>
      <w:del w:id="25" w:author="珊瑚" w:date="2024-02-27T10:59:00Z">
        <w:r w:rsidR="00FE31FE" w:rsidDel="007018AF">
          <w:rPr>
            <w:rFonts w:ascii="宋体" w:hAnsi="宋体"/>
            <w:sz w:val="24"/>
          </w:rPr>
          <w:delText xml:space="preserve"> </w:delText>
        </w:r>
        <w:r w:rsidRPr="00CB3171" w:rsidDel="007018AF">
          <w:rPr>
            <w:rFonts w:ascii="宋体" w:hAnsi="宋体" w:hint="eastAsia"/>
            <w:sz w:val="24"/>
          </w:rPr>
          <w:delText>6</w:delText>
        </w:r>
      </w:del>
      <w:ins w:id="26" w:author="珊瑚" w:date="2024-02-27T10:59:00Z">
        <w:r w:rsidR="007018AF">
          <w:rPr>
            <w:rFonts w:ascii="宋体" w:hAnsi="宋体"/>
            <w:sz w:val="24"/>
          </w:rPr>
          <w:t>5</w:t>
        </w:r>
      </w:ins>
      <w:r w:rsidRPr="00CB3171">
        <w:rPr>
          <w:rFonts w:ascii="宋体" w:hAnsi="宋体" w:hint="eastAsia"/>
          <w:sz w:val="24"/>
        </w:rPr>
        <w:t>.根据权利要求1所述的折叠登车桥，其特征在于，在每个单桥的前后尾部分别设置有防撞板(9)；在每个单桥的左右两侧分别设置有手环。</w:t>
      </w:r>
      <w:r w:rsidRPr="00CB3171">
        <w:rPr>
          <w:rFonts w:ascii="宋体" w:hAnsi="宋体" w:hint="eastAsia"/>
          <w:sz w:val="24"/>
        </w:rPr>
        <w:br/>
      </w:r>
      <w:r w:rsidR="00FE31FE">
        <w:rPr>
          <w:rFonts w:ascii="宋体" w:hAnsi="宋体"/>
          <w:sz w:val="24"/>
        </w:rPr>
        <w:lastRenderedPageBreak/>
        <w:t xml:space="preserve">    </w:t>
      </w:r>
      <w:del w:id="27" w:author="珊瑚" w:date="2024-02-27T10:59:00Z">
        <w:r w:rsidRPr="00CB3171" w:rsidDel="007018AF">
          <w:rPr>
            <w:rFonts w:ascii="宋体" w:hAnsi="宋体" w:hint="eastAsia"/>
            <w:sz w:val="24"/>
          </w:rPr>
          <w:delText>7</w:delText>
        </w:r>
      </w:del>
      <w:ins w:id="28" w:author="珊瑚" w:date="2024-02-27T10:59:00Z">
        <w:r w:rsidR="007018AF">
          <w:rPr>
            <w:rFonts w:ascii="宋体" w:hAnsi="宋体"/>
            <w:sz w:val="24"/>
          </w:rPr>
          <w:t>6</w:t>
        </w:r>
      </w:ins>
      <w:r w:rsidRPr="00CB3171">
        <w:rPr>
          <w:rFonts w:ascii="宋体" w:hAnsi="宋体" w:hint="eastAsia"/>
          <w:sz w:val="24"/>
        </w:rPr>
        <w:t>.根据权利要求1所述的折叠登车桥，其特征在于，所述连接杆可拆卸地安装在两个单桥之间。</w:t>
      </w:r>
      <w:r w:rsidRPr="00CB3171">
        <w:rPr>
          <w:rFonts w:ascii="宋体" w:hAnsi="宋体" w:hint="eastAsia"/>
          <w:sz w:val="24"/>
        </w:rPr>
        <w:br/>
      </w:r>
      <w:r w:rsidR="00FE31FE">
        <w:rPr>
          <w:rFonts w:ascii="宋体" w:hAnsi="宋体"/>
          <w:sz w:val="24"/>
        </w:rPr>
        <w:t xml:space="preserve">     </w:t>
      </w:r>
      <w:del w:id="29" w:author="珊瑚" w:date="2024-02-27T10:59:00Z">
        <w:r w:rsidRPr="00CB3171" w:rsidDel="007018AF">
          <w:rPr>
            <w:rFonts w:ascii="宋体" w:hAnsi="宋体" w:hint="eastAsia"/>
            <w:sz w:val="24"/>
          </w:rPr>
          <w:delText>8</w:delText>
        </w:r>
      </w:del>
      <w:ins w:id="30" w:author="珊瑚" w:date="2024-02-27T10:59:00Z">
        <w:r w:rsidR="007018AF">
          <w:rPr>
            <w:rFonts w:ascii="宋体" w:hAnsi="宋体"/>
            <w:sz w:val="24"/>
          </w:rPr>
          <w:t>7</w:t>
        </w:r>
      </w:ins>
      <w:r w:rsidRPr="00CB3171">
        <w:rPr>
          <w:rFonts w:ascii="宋体" w:hAnsi="宋体" w:hint="eastAsia"/>
          <w:sz w:val="24"/>
        </w:rPr>
        <w:t>.根据权利要求1所述的折叠登车桥，其特征在于，在两两单桥的对应位置处分别设置</w:t>
      </w:r>
      <w:proofErr w:type="gramStart"/>
      <w:r w:rsidRPr="00CB3171">
        <w:rPr>
          <w:rFonts w:ascii="宋体" w:hAnsi="宋体" w:hint="eastAsia"/>
          <w:sz w:val="24"/>
        </w:rPr>
        <w:t>有销孔</w:t>
      </w:r>
      <w:proofErr w:type="gramEnd"/>
      <w:r w:rsidRPr="00CB3171">
        <w:rPr>
          <w:rFonts w:ascii="宋体" w:hAnsi="宋体" w:hint="eastAsia"/>
          <w:sz w:val="24"/>
        </w:rPr>
        <w:t>(1105)，两个单桥之间通过销轴(1104)</w:t>
      </w:r>
      <w:proofErr w:type="gramStart"/>
      <w:r w:rsidRPr="00CB3171">
        <w:rPr>
          <w:rFonts w:ascii="宋体" w:hAnsi="宋体" w:hint="eastAsia"/>
          <w:sz w:val="24"/>
        </w:rPr>
        <w:t>与销孔</w:t>
      </w:r>
      <w:proofErr w:type="gramEnd"/>
      <w:r w:rsidRPr="00CB3171">
        <w:rPr>
          <w:rFonts w:ascii="宋体" w:hAnsi="宋体" w:hint="eastAsia"/>
          <w:sz w:val="24"/>
        </w:rPr>
        <w:t>(1105)实现横向限位固定。</w:t>
      </w:r>
      <w:r w:rsidRPr="00CB3171">
        <w:rPr>
          <w:rFonts w:ascii="宋体" w:hAnsi="宋体" w:hint="eastAsia"/>
          <w:sz w:val="24"/>
        </w:rPr>
        <w:br/>
      </w:r>
      <w:r w:rsidR="00FE31FE">
        <w:rPr>
          <w:rFonts w:ascii="宋体" w:hAnsi="宋体"/>
          <w:sz w:val="24"/>
        </w:rPr>
        <w:t xml:space="preserve">    </w:t>
      </w:r>
      <w:del w:id="31" w:author="珊瑚" w:date="2024-02-27T10:59:00Z">
        <w:r w:rsidR="00FE31FE" w:rsidDel="007018AF">
          <w:rPr>
            <w:rFonts w:ascii="宋体" w:hAnsi="宋体"/>
            <w:sz w:val="24"/>
          </w:rPr>
          <w:delText xml:space="preserve"> </w:delText>
        </w:r>
        <w:r w:rsidRPr="00CB3171" w:rsidDel="007018AF">
          <w:rPr>
            <w:rFonts w:ascii="宋体" w:hAnsi="宋体" w:hint="eastAsia"/>
            <w:sz w:val="24"/>
          </w:rPr>
          <w:delText>9</w:delText>
        </w:r>
      </w:del>
      <w:ins w:id="32" w:author="珊瑚" w:date="2024-02-27T10:59:00Z">
        <w:r w:rsidR="007018AF">
          <w:rPr>
            <w:rFonts w:ascii="宋体" w:hAnsi="宋体"/>
            <w:sz w:val="24"/>
          </w:rPr>
          <w:t>8</w:t>
        </w:r>
      </w:ins>
      <w:r w:rsidRPr="00CB3171">
        <w:rPr>
          <w:rFonts w:ascii="宋体" w:hAnsi="宋体" w:hint="eastAsia"/>
          <w:sz w:val="24"/>
        </w:rPr>
        <w:t>.根据权利要求1所述的折叠登车桥，其特征在于，所述桥面(1)上分布有防滑条纹；第一段登车桥(114)、第二段登车桥(113)、第三段登车桥(112)采用铝合金材质焊接构成；第四段登车桥(111)为钛合金支架结构。</w:t>
      </w:r>
      <w:r w:rsidRPr="00CB3171">
        <w:rPr>
          <w:rFonts w:ascii="宋体" w:hAnsi="宋体" w:hint="eastAsia"/>
          <w:sz w:val="24"/>
        </w:rPr>
        <w:br/>
      </w:r>
      <w:r w:rsidR="00FE31FE">
        <w:rPr>
          <w:rFonts w:ascii="宋体" w:hAnsi="宋体"/>
          <w:sz w:val="24"/>
        </w:rPr>
        <w:t xml:space="preserve">     </w:t>
      </w:r>
      <w:del w:id="33" w:author="珊瑚" w:date="2024-02-27T10:59:00Z">
        <w:r w:rsidRPr="00CB3171" w:rsidDel="007018AF">
          <w:rPr>
            <w:rFonts w:ascii="宋体" w:hAnsi="宋体" w:hint="eastAsia"/>
            <w:sz w:val="24"/>
          </w:rPr>
          <w:delText>10</w:delText>
        </w:r>
      </w:del>
      <w:ins w:id="34" w:author="珊瑚" w:date="2024-02-27T10:59:00Z">
        <w:r w:rsidR="007018AF">
          <w:rPr>
            <w:rFonts w:ascii="宋体" w:hAnsi="宋体"/>
            <w:sz w:val="24"/>
          </w:rPr>
          <w:t>9</w:t>
        </w:r>
      </w:ins>
      <w:r w:rsidRPr="00CB3171">
        <w:rPr>
          <w:rFonts w:ascii="宋体" w:hAnsi="宋体" w:hint="eastAsia"/>
          <w:sz w:val="24"/>
        </w:rPr>
        <w:t>.根据权利要求1所述的折叠登车桥，其特征在于，所述桥面(1)上表面凸出部位采用倒角设置；每段登车桥的框架底面用螺钉安装防滑尼龙垫块，</w:t>
      </w:r>
      <w:proofErr w:type="gramStart"/>
      <w:r w:rsidRPr="00CB3171">
        <w:rPr>
          <w:rFonts w:ascii="宋体" w:hAnsi="宋体" w:hint="eastAsia"/>
          <w:sz w:val="24"/>
        </w:rPr>
        <w:t>垫块上</w:t>
      </w:r>
      <w:proofErr w:type="gramEnd"/>
      <w:r w:rsidRPr="00CB3171">
        <w:rPr>
          <w:rFonts w:ascii="宋体" w:hAnsi="宋体" w:hint="eastAsia"/>
          <w:sz w:val="24"/>
        </w:rPr>
        <w:t>设置有防滑槽。</w:t>
      </w:r>
    </w:p>
    <w:sectPr w:rsidR="00D245FC" w:rsidRPr="00CB3171">
      <w:headerReference w:type="default" r:id="rId7"/>
      <w:footerReference w:type="default" r:id="rId8"/>
      <w:pgSz w:w="11906" w:h="16838"/>
      <w:pgMar w:top="1588" w:right="1021" w:bottom="1021" w:left="158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0FCBB" w14:textId="77777777" w:rsidR="00975B07" w:rsidRDefault="00975B07">
      <w:r>
        <w:separator/>
      </w:r>
    </w:p>
  </w:endnote>
  <w:endnote w:type="continuationSeparator" w:id="0">
    <w:p w14:paraId="2547F1D0" w14:textId="77777777" w:rsidR="00975B07" w:rsidRDefault="00975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方正宋三简体">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016F" w14:textId="77777777" w:rsidR="00D245FC" w:rsidRDefault="00000000">
    <w:pPr>
      <w:pStyle w:val="a5"/>
      <w:framePr w:w="612" w:h="374" w:hRule="exact" w:wrap="around" w:vAnchor="text" w:hAnchor="margin" w:xAlign="center" w:y="1"/>
      <w:jc w:val="center"/>
      <w:rPr>
        <w:rStyle w:val="a8"/>
      </w:rPr>
    </w:pPr>
    <w:r>
      <w:fldChar w:fldCharType="begin"/>
    </w:r>
    <w:r>
      <w:rPr>
        <w:rStyle w:val="a8"/>
      </w:rPr>
      <w:instrText xml:space="preserve">PAGE  </w:instrText>
    </w:r>
    <w:r>
      <w:fldChar w:fldCharType="separate"/>
    </w:r>
    <w:r>
      <w:rPr>
        <w:rStyle w:val="a8"/>
      </w:rPr>
      <w:t>3</w:t>
    </w:r>
    <w:r>
      <w:fldChar w:fldCharType="end"/>
    </w:r>
  </w:p>
  <w:p w14:paraId="1227BC52" w14:textId="77777777" w:rsidR="00D245FC" w:rsidRDefault="00D245FC">
    <w:pPr>
      <w:pStyle w:val="a5"/>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3B6EF" w14:textId="77777777" w:rsidR="00975B07" w:rsidRDefault="00975B07">
      <w:r>
        <w:separator/>
      </w:r>
    </w:p>
  </w:footnote>
  <w:footnote w:type="continuationSeparator" w:id="0">
    <w:p w14:paraId="7C555A06" w14:textId="77777777" w:rsidR="00975B07" w:rsidRDefault="00975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93158" w14:textId="564AAEF4" w:rsidR="00D245FC" w:rsidRDefault="00BA7F3A">
    <w:pPr>
      <w:pBdr>
        <w:bottom w:val="single" w:sz="6" w:space="2" w:color="auto"/>
      </w:pBdr>
      <w:tabs>
        <w:tab w:val="left" w:pos="2760"/>
        <w:tab w:val="left" w:pos="8280"/>
      </w:tabs>
      <w:adjustRightInd w:val="0"/>
      <w:spacing w:line="480" w:lineRule="atLeast"/>
      <w:jc w:val="center"/>
      <w:outlineLvl w:val="0"/>
      <w:rPr>
        <w:rFonts w:ascii="楷体" w:eastAsia="黑体" w:hAnsi="楷体"/>
        <w:sz w:val="30"/>
        <w:szCs w:val="30"/>
      </w:rPr>
    </w:pPr>
    <w:r>
      <w:rPr>
        <w:rFonts w:eastAsia="黑体" w:hint="eastAsia"/>
        <w:spacing w:val="90"/>
        <w:sz w:val="28"/>
      </w:rPr>
      <w:t>权利要求书</w:t>
    </w:r>
    <w:r w:rsidR="00000000">
      <w:rPr>
        <w:noProof/>
        <w:sz w:val="28"/>
      </w:rPr>
      <mc:AlternateContent>
        <mc:Choice Requires="wps">
          <w:drawing>
            <wp:anchor distT="0" distB="0" distL="114300" distR="114300" simplePos="0" relativeHeight="251667456" behindDoc="0" locked="0" layoutInCell="1" allowOverlap="1" wp14:anchorId="4E16E0E4" wp14:editId="5EBE5DEC">
              <wp:simplePos x="0" y="0"/>
              <wp:positionH relativeFrom="column">
                <wp:posOffset>-15240</wp:posOffset>
              </wp:positionH>
              <wp:positionV relativeFrom="paragraph">
                <wp:posOffset>110490</wp:posOffset>
              </wp:positionV>
              <wp:extent cx="1770380" cy="221615"/>
              <wp:effectExtent l="0" t="0" r="0" b="0"/>
              <wp:wrapNone/>
              <wp:docPr id="1600" name="文本框 11"/>
              <wp:cNvGraphicFramePr/>
              <a:graphic xmlns:a="http://schemas.openxmlformats.org/drawingml/2006/main">
                <a:graphicData uri="http://schemas.microsoft.com/office/word/2010/wordprocessingShape">
                  <wps:wsp>
                    <wps:cNvSpPr txBox="1"/>
                    <wps:spPr>
                      <a:xfrm>
                        <a:off x="0" y="0"/>
                        <a:ext cx="1770380" cy="221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D8F57A" w14:textId="77777777" w:rsidR="00D245FC" w:rsidRDefault="00D245F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E16E0E4" id="_x0000_t202" coordsize="21600,21600" o:spt="202" path="m,l,21600r21600,l21600,xe">
              <v:stroke joinstyle="miter"/>
              <v:path gradientshapeok="t" o:connecttype="rect"/>
            </v:shapetype>
            <v:shape id="文本框 11" o:spid="_x0000_s1026" type="#_x0000_t202" style="position:absolute;left:0;text-align:left;margin-left:-1.2pt;margin-top:8.7pt;width:139.4pt;height:17.4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" filled="f" stroked="f" strokeweight=".5pt">
              <v:textbox>
                <w:txbxContent>
                  <w:p w14:paraId="48D8F57A" w14:textId="77777777" w:rsidR="00D245FC" w:rsidRDefault="00D245FC"/>
                </w:txbxContent>
              </v:textbox>
            </v:shape>
          </w:pict>
        </mc:Fallback>
      </mc:AlternateContent>
    </w:r>
  </w:p>
  <w:p w14:paraId="58A6D35C" w14:textId="77777777" w:rsidR="00D245FC" w:rsidRDefault="00D245FC">
    <w:pPr>
      <w:pStyle w:val="a6"/>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珊瑚">
    <w15:presenceInfo w15:providerId="None" w15:userId="珊瑚"/>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cyZjliMjE2OWFlMmNmMjc3YWY1MmVmZmVlMmQzOGQifQ=="/>
  </w:docVars>
  <w:rsids>
    <w:rsidRoot w:val="00172A27"/>
    <w:rsid w:val="000A7CE9"/>
    <w:rsid w:val="00172A27"/>
    <w:rsid w:val="005272CF"/>
    <w:rsid w:val="005455E7"/>
    <w:rsid w:val="007018AF"/>
    <w:rsid w:val="00732248"/>
    <w:rsid w:val="008417D3"/>
    <w:rsid w:val="008F4FD5"/>
    <w:rsid w:val="00975B07"/>
    <w:rsid w:val="00BA7F3A"/>
    <w:rsid w:val="00CB3171"/>
    <w:rsid w:val="00D245FC"/>
    <w:rsid w:val="00E22F0C"/>
    <w:rsid w:val="00E82B8B"/>
    <w:rsid w:val="00E92417"/>
    <w:rsid w:val="00FE31FE"/>
    <w:rsid w:val="096B5D05"/>
    <w:rsid w:val="0F6F3036"/>
    <w:rsid w:val="10CE056F"/>
    <w:rsid w:val="11B84877"/>
    <w:rsid w:val="135F0E6B"/>
    <w:rsid w:val="20B37A63"/>
    <w:rsid w:val="2285725F"/>
    <w:rsid w:val="237B4847"/>
    <w:rsid w:val="24997371"/>
    <w:rsid w:val="25CF05D9"/>
    <w:rsid w:val="28652B04"/>
    <w:rsid w:val="291555B1"/>
    <w:rsid w:val="2A6766E2"/>
    <w:rsid w:val="2C6F66E0"/>
    <w:rsid w:val="2C9D50F3"/>
    <w:rsid w:val="2CB22074"/>
    <w:rsid w:val="34CD3704"/>
    <w:rsid w:val="3EB93298"/>
    <w:rsid w:val="3EFE2B97"/>
    <w:rsid w:val="3FFE3FE7"/>
    <w:rsid w:val="41B87231"/>
    <w:rsid w:val="43F50D64"/>
    <w:rsid w:val="44237BCF"/>
    <w:rsid w:val="56DA477F"/>
    <w:rsid w:val="65EF6824"/>
    <w:rsid w:val="6EAE421F"/>
    <w:rsid w:val="6F970618"/>
    <w:rsid w:val="70CB00DC"/>
    <w:rsid w:val="710A3C57"/>
    <w:rsid w:val="7197418B"/>
    <w:rsid w:val="74CA5407"/>
    <w:rsid w:val="76A12C18"/>
    <w:rsid w:val="77BB39D7"/>
    <w:rsid w:val="784D4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FAA732"/>
  <w15:docId w15:val="{F6824105-B0AF-4657-BA1D-8973AF6C2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uiPriority="99" w:qFormat="1"/>
    <w:lsdException w:name="page number" w:qFormat="1"/>
    <w:lsdException w:name="Title" w:qFormat="1"/>
    <w:lsdException w:name="Default Paragraph Font" w:semiHidden="1" w:qFormat="1"/>
    <w:lsdException w:name="Subtitl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widowControl/>
      <w:overflowPunct w:val="0"/>
      <w:autoSpaceDE w:val="0"/>
      <w:autoSpaceDN w:val="0"/>
      <w:adjustRightInd w:val="0"/>
      <w:jc w:val="left"/>
      <w:textAlignment w:val="baseline"/>
    </w:pPr>
    <w:rPr>
      <w:kern w:val="0"/>
      <w:sz w:val="20"/>
      <w:szCs w:val="20"/>
    </w:rPr>
  </w:style>
  <w:style w:type="paragraph" w:styleId="a4">
    <w:name w:val="Plain Text"/>
    <w:basedOn w:val="a"/>
    <w:qFormat/>
    <w:rPr>
      <w:rFonts w:ascii="宋体" w:hAnsi="Courier New" w:cs="方正宋三简体"/>
      <w:szCs w:val="21"/>
    </w:rPr>
  </w:style>
  <w:style w:type="paragraph" w:styleId="a5">
    <w:name w:val="footer"/>
    <w:basedOn w:val="a"/>
    <w:qFormat/>
    <w:pPr>
      <w:tabs>
        <w:tab w:val="center" w:pos="4153"/>
        <w:tab w:val="right" w:pos="8306"/>
      </w:tabs>
      <w:adjustRightInd w:val="0"/>
      <w:spacing w:line="240" w:lineRule="atLeast"/>
      <w:jc w:val="left"/>
    </w:pPr>
    <w:rPr>
      <w:kern w:val="0"/>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2"/>
    <w:basedOn w:val="a"/>
    <w:qFormat/>
    <w:pPr>
      <w:jc w:val="center"/>
    </w:pPr>
    <w:rPr>
      <w:rFonts w:ascii="宋体" w:hAnsi="宋体"/>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qFormat/>
  </w:style>
  <w:style w:type="character" w:styleId="a9">
    <w:name w:val="Emphasis"/>
    <w:basedOn w:val="a0"/>
    <w:qFormat/>
    <w:rPr>
      <w:i/>
    </w:rPr>
  </w:style>
  <w:style w:type="character" w:styleId="aa">
    <w:name w:val="annotation reference"/>
    <w:uiPriority w:val="99"/>
    <w:semiHidden/>
    <w:qFormat/>
    <w:rPr>
      <w:sz w:val="21"/>
      <w:szCs w:val="21"/>
    </w:rPr>
  </w:style>
  <w:style w:type="paragraph" w:customStyle="1" w:styleId="Style7">
    <w:name w:val="_Style 7"/>
    <w:basedOn w:val="a"/>
    <w:next w:val="a4"/>
    <w:qFormat/>
    <w:rPr>
      <w:rFonts w:ascii="宋体" w:hAnsi="Courier New"/>
    </w:rPr>
  </w:style>
  <w:style w:type="character" w:styleId="ab">
    <w:name w:val="line number"/>
    <w:basedOn w:val="a0"/>
    <w:rsid w:val="00CB3171"/>
  </w:style>
  <w:style w:type="paragraph" w:styleId="ac">
    <w:name w:val="List Paragraph"/>
    <w:basedOn w:val="a"/>
    <w:uiPriority w:val="99"/>
    <w:unhideWhenUsed/>
    <w:rsid w:val="00CB3171"/>
    <w:pPr>
      <w:ind w:firstLineChars="200" w:firstLine="420"/>
    </w:pPr>
  </w:style>
  <w:style w:type="paragraph" w:styleId="ad">
    <w:name w:val="Revision"/>
    <w:hidden/>
    <w:uiPriority w:val="99"/>
    <w:unhideWhenUsed/>
    <w:rsid w:val="00E82B8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s="http://www.wps.cn/officeDocument/2013/wpsCustomData" xmln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202</Words>
  <Characters>1154</Characters>
  <Application>Microsoft Office Word</Application>
  <DocSecurity>0</DocSecurity>
  <Lines>9</Lines>
  <Paragraphs>2</Paragraphs>
  <ScaleCrop>false</ScaleCrop>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fanjindou</dc:creator>
  <cp:lastModifiedBy>珊瑚</cp:lastModifiedBy>
  <cp:revision>20</cp:revision>
  <dcterms:created xsi:type="dcterms:W3CDTF">2021-01-27T03:00:00Z</dcterms:created>
  <dcterms:modified xsi:type="dcterms:W3CDTF">2024-02-27T14:14:00Z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B9497ED2CD10444EBF3C72B388A15535</vt:lpwstr>
  </property>
</Properties>
</file>