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32460" w14:textId="2BB94C24" w:rsidR="00A23419" w:rsidRPr="009F5ADE" w:rsidRDefault="00000000" w:rsidP="009F5ADE">
      <w:pPr>
        <w:spacing w:line="360" w:lineRule="auto"/>
        <w:ind w:firstLineChars="300" w:firstLine="720"/>
        <w:outlineLvl w:val="0"/>
        <w:rPr>
          <w:sz w:val="24"/>
        </w:rPr>
      </w:pPr>
      <w:r w:rsidRPr="009F5ADE">
        <w:rPr>
          <w:rFonts w:hint="eastAsia"/>
          <w:sz w:val="24"/>
        </w:rPr>
        <w:t>1</w:t>
      </w:r>
      <w:r w:rsidRPr="009F5ADE">
        <w:rPr>
          <w:rFonts w:ascii="宋体" w:hAnsi="宋体" w:cs="宋体" w:hint="eastAsia"/>
          <w:sz w:val="24"/>
        </w:rPr>
        <w:t>.一种用于野外条件下模拟气候变暖的装置，其特征在于，包括：开顶气室，置于野外地面上，底面边缘沿所述野外地面的地形设置，周边封闭且顶部透气，内部沿底部边缘铺</w:t>
      </w:r>
      <w:r w:rsidRPr="00431171">
        <w:rPr>
          <w:rFonts w:ascii="宋体" w:hAnsi="宋体" w:cs="宋体" w:hint="eastAsia"/>
          <w:sz w:val="24"/>
        </w:rPr>
        <w:t>设有空气输入管道</w:t>
      </w:r>
      <w:ins w:id="0" w:author="珊瑚" w:date="2024-02-24T15:33:00Z">
        <w:r w:rsidR="00F779AC">
          <w:rPr>
            <w:rFonts w:ascii="宋体" w:hAnsi="宋体" w:cs="宋体" w:hint="eastAsia"/>
            <w:sz w:val="24"/>
          </w:rPr>
          <w:t>，</w:t>
        </w:r>
        <w:r w:rsidR="00F779AC" w:rsidRPr="00F779AC">
          <w:rPr>
            <w:rFonts w:ascii="宋体" w:hAnsi="宋体" w:cs="宋体" w:hint="eastAsia"/>
            <w:sz w:val="24"/>
          </w:rPr>
          <w:t>所述空气输入管道上均匀设有排气孔</w:t>
        </w:r>
      </w:ins>
      <w:r w:rsidRPr="00431171">
        <w:rPr>
          <w:rFonts w:ascii="宋体" w:hAnsi="宋体" w:cs="宋体" w:hint="eastAsia"/>
          <w:sz w:val="24"/>
        </w:rPr>
        <w:t>；温度反馈控制系统，包括第一温度探头、第二温度探头和温差控制器，所述第一温度探头设置于所述开顶气室的内部，所述第二温度探头设置于所述开顶气室的外部，所述温差控制器连接所述第一温度探头和第二温度探头，并根据所述第一温度探头和第二温度探头检测的温度差判定是否向输入所述开顶气室内的气流加热；空气循环系统，用于在所述温差控制器的控制下通过空气输入管道向所述开顶气室内输入气流</w:t>
      </w:r>
      <w:del w:id="1" w:author="珊瑚" w:date="2024-02-24T12:01:00Z">
        <w:r w:rsidRPr="00431171" w:rsidDel="00431171">
          <w:rPr>
            <w:rFonts w:ascii="宋体" w:hAnsi="宋体" w:cs="宋体" w:hint="eastAsia"/>
            <w:sz w:val="24"/>
          </w:rPr>
          <w:delText>。</w:delText>
        </w:r>
      </w:del>
      <w:ins w:id="2" w:author="珊瑚" w:date="2024-02-24T12:01:00Z">
        <w:r w:rsidR="00431171">
          <w:rPr>
            <w:rFonts w:ascii="宋体" w:hAnsi="宋体" w:cs="宋体" w:hint="eastAsia"/>
            <w:sz w:val="24"/>
          </w:rPr>
          <w:t>；</w:t>
        </w:r>
      </w:ins>
      <w:ins w:id="3" w:author="珊瑚" w:date="2024-02-24T12:02:00Z">
        <w:r w:rsidR="00431171" w:rsidRPr="00431171">
          <w:rPr>
            <w:rFonts w:ascii="宋体" w:hAnsi="宋体" w:cs="宋体" w:hint="eastAsia"/>
            <w:sz w:val="24"/>
          </w:rPr>
          <w:t>所述金属框架的顶部固定有透气结构，所述透气结构包括六边形框架、钢丝网和纱网，所述钢丝网和纱网连接</w:t>
        </w:r>
      </w:ins>
      <w:ins w:id="4" w:author="珊瑚" w:date="2024-02-24T12:03:00Z">
        <w:r w:rsidR="00431171">
          <w:rPr>
            <w:rFonts w:ascii="宋体" w:hAnsi="宋体" w:cs="宋体" w:hint="eastAsia"/>
            <w:sz w:val="24"/>
          </w:rPr>
          <w:t>于</w:t>
        </w:r>
      </w:ins>
      <w:ins w:id="5" w:author="珊瑚" w:date="2024-02-24T12:02:00Z">
        <w:r w:rsidR="00431171" w:rsidRPr="00431171">
          <w:rPr>
            <w:rFonts w:ascii="宋体" w:hAnsi="宋体" w:cs="宋体" w:hint="eastAsia"/>
            <w:sz w:val="24"/>
          </w:rPr>
          <w:t>所述六边形框架的内部，所述钢丝网位于纱网的下部</w:t>
        </w:r>
      </w:ins>
      <w:ins w:id="6" w:author="珊瑚" w:date="2024-02-24T21:02:00Z">
        <w:r w:rsidR="004634DE">
          <w:rPr>
            <w:rFonts w:ascii="宋体" w:hAnsi="宋体" w:cs="宋体" w:hint="eastAsia"/>
            <w:sz w:val="24"/>
          </w:rPr>
          <w:t>，所述纱网为</w:t>
        </w:r>
        <w:r w:rsidR="004634DE" w:rsidRPr="004634DE">
          <w:rPr>
            <w:rFonts w:ascii="宋体" w:hAnsi="宋体" w:cs="宋体" w:hint="eastAsia"/>
            <w:sz w:val="24"/>
          </w:rPr>
          <w:t>透明薄纱</w:t>
        </w:r>
      </w:ins>
      <w:ins w:id="7" w:author="珊瑚" w:date="2024-02-24T12:04:00Z">
        <w:r w:rsidR="00431171">
          <w:rPr>
            <w:rFonts w:ascii="宋体" w:hAnsi="宋体" w:cs="宋体" w:hint="eastAsia"/>
            <w:sz w:val="24"/>
          </w:rPr>
          <w:t>。</w:t>
        </w:r>
      </w:ins>
      <w:r w:rsidRPr="00431171">
        <w:rPr>
          <w:rFonts w:hint="eastAsia"/>
          <w:sz w:val="24"/>
        </w:rPr>
        <w:br/>
      </w:r>
      <w:r w:rsidR="009F5ADE" w:rsidRPr="00431171">
        <w:rPr>
          <w:rFonts w:ascii="宋体" w:hAnsi="宋体" w:cs="宋体"/>
          <w:sz w:val="24"/>
        </w:rPr>
        <w:t xml:space="preserve">    </w:t>
      </w:r>
      <w:r w:rsidRPr="00431171">
        <w:rPr>
          <w:rFonts w:ascii="宋体" w:hAnsi="宋体" w:cs="宋体" w:hint="eastAsia"/>
          <w:sz w:val="24"/>
        </w:rPr>
        <w:t>2.根据权利要求1所述的一种用于野外条件下模拟气候变暖的装置，其特征在于，所述开顶气室为六边体结构，包括六个墙壁隔板，每个墙壁隔板为所述六边体结构的一面，墙壁隔板之间固定连接。</w:t>
      </w:r>
      <w:r w:rsidRPr="00431171">
        <w:rPr>
          <w:rFonts w:ascii="宋体" w:hAnsi="宋体" w:cs="宋体" w:hint="eastAsia"/>
          <w:sz w:val="24"/>
        </w:rPr>
        <w:br/>
      </w:r>
      <w:r w:rsidR="009F5ADE" w:rsidRPr="00431171">
        <w:rPr>
          <w:rFonts w:ascii="宋体" w:hAnsi="宋体" w:cs="宋体"/>
          <w:sz w:val="24"/>
        </w:rPr>
        <w:t xml:space="preserve">    </w:t>
      </w:r>
      <w:r w:rsidRPr="00431171">
        <w:rPr>
          <w:rFonts w:ascii="宋体" w:hAnsi="宋体" w:cs="宋体" w:hint="eastAsia"/>
          <w:sz w:val="24"/>
        </w:rPr>
        <w:t>3.根据权利要求2所述的一种用于野外条件下模拟气候变暖的装置，其特征在于，所述墙壁隔板的四周为金属框架，金属框架内固定透明PC空心阳光板。</w:t>
      </w:r>
      <w:r w:rsidRPr="00431171">
        <w:rPr>
          <w:rFonts w:ascii="宋体" w:hAnsi="宋体" w:cs="宋体" w:hint="eastAsia"/>
          <w:sz w:val="24"/>
        </w:rPr>
        <w:br/>
      </w:r>
      <w:r w:rsidR="009F5ADE" w:rsidRPr="00431171">
        <w:rPr>
          <w:rFonts w:ascii="宋体" w:hAnsi="宋体" w:cs="宋体"/>
          <w:sz w:val="24"/>
        </w:rPr>
        <w:t xml:space="preserve">   </w:t>
      </w:r>
      <w:del w:id="8" w:author="珊瑚" w:date="2024-02-24T12:01:00Z">
        <w:r w:rsidR="009F5ADE" w:rsidRPr="00431171" w:rsidDel="00431171">
          <w:rPr>
            <w:rFonts w:ascii="宋体" w:hAnsi="宋体" w:cs="宋体"/>
            <w:sz w:val="24"/>
          </w:rPr>
          <w:delText xml:space="preserve"> </w:delText>
        </w:r>
        <w:r w:rsidRPr="00431171" w:rsidDel="00431171">
          <w:rPr>
            <w:rFonts w:ascii="宋体" w:hAnsi="宋体" w:cs="宋体" w:hint="eastAsia"/>
            <w:sz w:val="24"/>
          </w:rPr>
          <w:delText>4.根据权利要求3所述的一种用于野外条件下模拟气候变暖的装置，其特征在于，所述金属框架的顶部固定有透气结构，所述透气结构包括六边形框架、钢丝网和纱网，所述钢丝网和纱网连接与所述六边形框架的内部，所述钢丝网位于纱网的下部。</w:delText>
        </w:r>
        <w:r w:rsidRPr="00431171" w:rsidDel="00431171">
          <w:rPr>
            <w:rFonts w:ascii="宋体" w:hAnsi="宋体" w:cs="宋体" w:hint="eastAsia"/>
            <w:sz w:val="24"/>
          </w:rPr>
          <w:br/>
        </w:r>
      </w:del>
      <w:r w:rsidR="009F5ADE" w:rsidRPr="00431171">
        <w:rPr>
          <w:rFonts w:ascii="宋体" w:hAnsi="宋体" w:cs="宋体"/>
          <w:sz w:val="24"/>
        </w:rPr>
        <w:t xml:space="preserve">   </w:t>
      </w:r>
      <w:del w:id="9" w:author="珊瑚" w:date="2024-02-24T15:36:00Z">
        <w:r w:rsidR="009F5ADE" w:rsidRPr="00431171" w:rsidDel="00F31374">
          <w:rPr>
            <w:rFonts w:ascii="宋体" w:hAnsi="宋体" w:cs="宋体"/>
            <w:sz w:val="24"/>
          </w:rPr>
          <w:delText xml:space="preserve"> </w:delText>
        </w:r>
        <w:r w:rsidRPr="00431171" w:rsidDel="00F31374">
          <w:rPr>
            <w:rFonts w:ascii="宋体" w:hAnsi="宋体" w:cs="宋体" w:hint="eastAsia"/>
            <w:sz w:val="24"/>
          </w:rPr>
          <w:delText>5</w:delText>
        </w:r>
      </w:del>
      <w:ins w:id="10" w:author="珊瑚" w:date="2024-02-24T15:36:00Z">
        <w:r w:rsidR="00F31374">
          <w:rPr>
            <w:rFonts w:ascii="宋体" w:hAnsi="宋体" w:cs="宋体"/>
            <w:sz w:val="24"/>
          </w:rPr>
          <w:t>4</w:t>
        </w:r>
      </w:ins>
      <w:r w:rsidRPr="00431171">
        <w:rPr>
          <w:rFonts w:ascii="宋体" w:hAnsi="宋体" w:cs="宋体" w:hint="eastAsia"/>
          <w:sz w:val="24"/>
        </w:rPr>
        <w:t>.根据权利要求1所述的一种用于野外条件下模拟气候变暖的装置，其特征在于，</w:t>
      </w:r>
      <w:r w:rsidRPr="009F5ADE">
        <w:rPr>
          <w:rFonts w:ascii="宋体" w:hAnsi="宋体" w:cs="宋体" w:hint="eastAsia"/>
          <w:sz w:val="24"/>
        </w:rPr>
        <w:t>所述空</w:t>
      </w:r>
      <w:r w:rsidRPr="00F13340">
        <w:rPr>
          <w:rFonts w:ascii="宋体" w:hAnsi="宋体" w:cs="宋体" w:hint="eastAsia"/>
          <w:sz w:val="24"/>
        </w:rPr>
        <w:t>气输入管道位于所述开顶气室的底部，且高于所述野外地面，所述空气输入管道上均匀设有排气孔。</w:t>
      </w:r>
      <w:r w:rsidRPr="00F13340">
        <w:rPr>
          <w:rFonts w:ascii="宋体" w:hAnsi="宋体" w:cs="宋体" w:hint="eastAsia"/>
          <w:sz w:val="24"/>
        </w:rPr>
        <w:br/>
      </w:r>
      <w:r w:rsidR="009F5ADE" w:rsidRPr="00F13340">
        <w:rPr>
          <w:rFonts w:ascii="宋体" w:hAnsi="宋体" w:cs="宋体"/>
          <w:sz w:val="24"/>
        </w:rPr>
        <w:t xml:space="preserve">    </w:t>
      </w:r>
      <w:del w:id="11" w:author="珊瑚" w:date="2024-02-24T15:36:00Z">
        <w:r w:rsidRPr="00F13340" w:rsidDel="00F31374">
          <w:rPr>
            <w:rFonts w:ascii="宋体" w:hAnsi="宋体" w:cs="宋体" w:hint="eastAsia"/>
            <w:sz w:val="24"/>
          </w:rPr>
          <w:delText>6</w:delText>
        </w:r>
      </w:del>
      <w:ins w:id="12" w:author="珊瑚" w:date="2024-02-24T15:36:00Z">
        <w:r w:rsidR="00F31374">
          <w:rPr>
            <w:rFonts w:ascii="宋体" w:hAnsi="宋体" w:cs="宋体"/>
            <w:sz w:val="24"/>
          </w:rPr>
          <w:t>5</w:t>
        </w:r>
      </w:ins>
      <w:r w:rsidRPr="00F13340">
        <w:rPr>
          <w:rFonts w:ascii="宋体" w:hAnsi="宋体" w:cs="宋体" w:hint="eastAsia"/>
          <w:sz w:val="24"/>
        </w:rPr>
        <w:t>.根据权利要求1所述的一种用于野外条件下模拟气候变暖的装置，其特征在于，所述野外地面在开顶气室的底面边缘设有沟槽作为地基。</w:t>
      </w:r>
      <w:r w:rsidRPr="00F13340">
        <w:rPr>
          <w:rFonts w:ascii="宋体" w:hAnsi="宋体" w:cs="宋体" w:hint="eastAsia"/>
          <w:sz w:val="24"/>
        </w:rPr>
        <w:br/>
      </w:r>
      <w:r w:rsidR="009F5ADE" w:rsidRPr="00F13340">
        <w:rPr>
          <w:rFonts w:ascii="宋体" w:hAnsi="宋体" w:cs="宋体"/>
          <w:sz w:val="24"/>
        </w:rPr>
        <w:t xml:space="preserve">    </w:t>
      </w:r>
      <w:del w:id="13" w:author="珊瑚" w:date="2024-02-24T15:36:00Z">
        <w:r w:rsidRPr="00F13340" w:rsidDel="00F31374">
          <w:rPr>
            <w:rFonts w:ascii="宋体" w:hAnsi="宋体" w:cs="宋体" w:hint="eastAsia"/>
            <w:sz w:val="24"/>
          </w:rPr>
          <w:delText>7</w:delText>
        </w:r>
      </w:del>
      <w:ins w:id="14" w:author="珊瑚" w:date="2024-02-24T15:36:00Z">
        <w:r w:rsidR="00F31374">
          <w:rPr>
            <w:rFonts w:ascii="宋体" w:hAnsi="宋体" w:cs="宋体"/>
            <w:sz w:val="24"/>
          </w:rPr>
          <w:t>6</w:t>
        </w:r>
      </w:ins>
      <w:r w:rsidRPr="00F13340">
        <w:rPr>
          <w:rFonts w:ascii="宋体" w:hAnsi="宋体" w:cs="宋体" w:hint="eastAsia"/>
          <w:sz w:val="24"/>
        </w:rPr>
        <w:t>.根据权利要求1所述的一种用于野外条件下模拟气候变暖的装置，其特征在于，所述第一温度探头位于所述开顶气室的底部或中部。</w:t>
      </w:r>
      <w:r w:rsidRPr="00F13340">
        <w:rPr>
          <w:rFonts w:ascii="宋体" w:hAnsi="宋体" w:cs="宋体" w:hint="eastAsia"/>
          <w:sz w:val="24"/>
        </w:rPr>
        <w:br/>
      </w:r>
      <w:r w:rsidR="009F5ADE" w:rsidRPr="00F13340">
        <w:rPr>
          <w:rFonts w:ascii="宋体" w:hAnsi="宋体" w:cs="宋体"/>
          <w:sz w:val="24"/>
        </w:rPr>
        <w:t xml:space="preserve">    </w:t>
      </w:r>
      <w:del w:id="15" w:author="珊瑚" w:date="2024-02-24T15:36:00Z">
        <w:r w:rsidRPr="00F13340" w:rsidDel="00F31374">
          <w:rPr>
            <w:rFonts w:ascii="宋体" w:hAnsi="宋体" w:cs="宋体" w:hint="eastAsia"/>
            <w:sz w:val="24"/>
          </w:rPr>
          <w:delText>8</w:delText>
        </w:r>
      </w:del>
      <w:ins w:id="16" w:author="珊瑚" w:date="2024-02-24T15:36:00Z">
        <w:r w:rsidR="00F31374">
          <w:rPr>
            <w:rFonts w:ascii="宋体" w:hAnsi="宋体" w:cs="宋体"/>
            <w:sz w:val="24"/>
          </w:rPr>
          <w:t>7</w:t>
        </w:r>
      </w:ins>
      <w:r w:rsidRPr="00F13340">
        <w:rPr>
          <w:rFonts w:ascii="宋体" w:hAnsi="宋体" w:cs="宋体" w:hint="eastAsia"/>
          <w:sz w:val="24"/>
        </w:rPr>
        <w:t>.根据权利要求1所述的一种用于野外条件下模拟气候变暖的装置，其特征在于，所述温差控制器包括单片机和继电器；所述单片机设置有预设的温差设定值，并实时检测所述第一温度探头和第二温度探头之间的温差值，当所述温差值小于或等于所述温差设定值时，控制所述继电器闭合，进而使空气循环系统给所述空气输入管道内的气流加热；当所述温差值大于所述温差设定值时，控制所述继电器断开，进而使所述空气循环系统停止</w:t>
      </w:r>
      <w:r w:rsidRPr="00F13340">
        <w:rPr>
          <w:rFonts w:ascii="宋体" w:hAnsi="宋体" w:cs="宋体" w:hint="eastAsia"/>
          <w:sz w:val="24"/>
        </w:rPr>
        <w:lastRenderedPageBreak/>
        <w:t>给所述空气输入管道内的气流加热。</w:t>
      </w:r>
      <w:r w:rsidRPr="00F13340">
        <w:rPr>
          <w:rFonts w:ascii="宋体" w:hAnsi="宋体" w:cs="宋体" w:hint="eastAsia"/>
          <w:sz w:val="24"/>
        </w:rPr>
        <w:br/>
      </w:r>
      <w:r w:rsidR="009F5ADE">
        <w:rPr>
          <w:rFonts w:ascii="宋体" w:hAnsi="宋体" w:cs="宋体"/>
          <w:sz w:val="24"/>
        </w:rPr>
        <w:t xml:space="preserve">    </w:t>
      </w:r>
      <w:del w:id="17" w:author="珊瑚" w:date="2024-02-24T15:36:00Z">
        <w:r w:rsidRPr="009F5ADE" w:rsidDel="00F31374">
          <w:rPr>
            <w:rFonts w:ascii="宋体" w:hAnsi="宋体" w:cs="宋体" w:hint="eastAsia"/>
            <w:sz w:val="24"/>
          </w:rPr>
          <w:delText>9</w:delText>
        </w:r>
      </w:del>
      <w:ins w:id="18" w:author="珊瑚" w:date="2024-02-24T15:36:00Z">
        <w:r w:rsidR="00F31374">
          <w:rPr>
            <w:rFonts w:ascii="宋体" w:hAnsi="宋体" w:cs="宋体"/>
            <w:sz w:val="24"/>
          </w:rPr>
          <w:t>8</w:t>
        </w:r>
      </w:ins>
      <w:r w:rsidRPr="009F5ADE">
        <w:rPr>
          <w:rFonts w:ascii="宋体" w:hAnsi="宋体" w:cs="宋体" w:hint="eastAsia"/>
          <w:sz w:val="24"/>
        </w:rPr>
        <w:t>.根据权利要求</w:t>
      </w:r>
      <w:del w:id="19" w:author="珊瑚" w:date="2024-02-24T15:36:00Z">
        <w:r w:rsidRPr="009F5ADE" w:rsidDel="00F31374">
          <w:rPr>
            <w:rFonts w:ascii="宋体" w:hAnsi="宋体" w:cs="宋体" w:hint="eastAsia"/>
            <w:sz w:val="24"/>
          </w:rPr>
          <w:delText>8</w:delText>
        </w:r>
      </w:del>
      <w:ins w:id="20" w:author="珊瑚" w:date="2024-02-24T15:36:00Z">
        <w:r w:rsidR="00F31374">
          <w:rPr>
            <w:rFonts w:ascii="宋体" w:hAnsi="宋体" w:cs="宋体"/>
            <w:sz w:val="24"/>
          </w:rPr>
          <w:t>7</w:t>
        </w:r>
      </w:ins>
      <w:r w:rsidRPr="009F5ADE">
        <w:rPr>
          <w:rFonts w:ascii="宋体" w:hAnsi="宋体" w:cs="宋体" w:hint="eastAsia"/>
          <w:sz w:val="24"/>
        </w:rPr>
        <w:t>所述的一种用于野外条件下模拟气候变暖的装置，其特征在于，所述空气循环系统包括风机、电热丝、三通管道通风接头和通风管道；所述风机的出气口连接通风管</w:t>
      </w:r>
      <w:r w:rsidRPr="00431171">
        <w:rPr>
          <w:rFonts w:ascii="宋体" w:hAnsi="宋体" w:cs="宋体" w:hint="eastAsia"/>
          <w:sz w:val="24"/>
        </w:rPr>
        <w:t>道，用于将室外空气输送至通风管道中；所述通风管道内部设置电热丝，所述电热丝连接温差控制器；所述通风管道连接三通道通风接头的一端，所述三通道通风接头的另外两端接入所述空气输入管道。</w:t>
      </w:r>
      <w:r w:rsidRPr="00431171">
        <w:rPr>
          <w:rFonts w:ascii="宋体" w:hAnsi="宋体" w:cs="宋体" w:hint="eastAsia"/>
          <w:sz w:val="24"/>
        </w:rPr>
        <w:br/>
      </w:r>
      <w:r w:rsidR="009F5ADE" w:rsidRPr="00431171">
        <w:rPr>
          <w:rFonts w:ascii="宋体" w:hAnsi="宋体" w:cs="宋体"/>
          <w:sz w:val="24"/>
        </w:rPr>
        <w:t xml:space="preserve">   </w:t>
      </w:r>
      <w:del w:id="21" w:author="珊瑚" w:date="2024-02-24T15:36:00Z">
        <w:r w:rsidR="009F5ADE" w:rsidRPr="00431171" w:rsidDel="00F31374">
          <w:rPr>
            <w:rFonts w:ascii="宋体" w:hAnsi="宋体" w:cs="宋体"/>
            <w:sz w:val="24"/>
          </w:rPr>
          <w:delText xml:space="preserve"> </w:delText>
        </w:r>
        <w:r w:rsidRPr="00431171" w:rsidDel="00F31374">
          <w:rPr>
            <w:rFonts w:ascii="宋体" w:hAnsi="宋体" w:cs="宋体" w:hint="eastAsia"/>
            <w:sz w:val="24"/>
          </w:rPr>
          <w:delText>10</w:delText>
        </w:r>
      </w:del>
      <w:ins w:id="22" w:author="珊瑚" w:date="2024-02-24T15:36:00Z">
        <w:r w:rsidR="00F31374">
          <w:rPr>
            <w:rFonts w:ascii="宋体" w:hAnsi="宋体" w:cs="宋体"/>
            <w:sz w:val="24"/>
          </w:rPr>
          <w:t>9</w:t>
        </w:r>
      </w:ins>
      <w:r w:rsidRPr="00431171">
        <w:rPr>
          <w:rFonts w:ascii="宋体" w:hAnsi="宋体" w:cs="宋体" w:hint="eastAsia"/>
          <w:sz w:val="24"/>
        </w:rPr>
        <w:t>.根据权利要求</w:t>
      </w:r>
      <w:del w:id="23" w:author="珊瑚" w:date="2024-02-24T15:36:00Z">
        <w:r w:rsidRPr="00431171" w:rsidDel="00F31374">
          <w:rPr>
            <w:rFonts w:ascii="宋体" w:hAnsi="宋体" w:cs="宋体" w:hint="eastAsia"/>
            <w:sz w:val="24"/>
          </w:rPr>
          <w:delText>9</w:delText>
        </w:r>
      </w:del>
      <w:ins w:id="24" w:author="珊瑚" w:date="2024-02-24T15:36:00Z">
        <w:r w:rsidR="00F31374">
          <w:rPr>
            <w:rFonts w:ascii="宋体" w:hAnsi="宋体" w:cs="宋体"/>
            <w:sz w:val="24"/>
          </w:rPr>
          <w:t>8</w:t>
        </w:r>
      </w:ins>
      <w:r w:rsidRPr="00431171">
        <w:rPr>
          <w:rFonts w:ascii="宋体" w:hAnsi="宋体" w:cs="宋体" w:hint="eastAsia"/>
          <w:sz w:val="24"/>
        </w:rPr>
        <w:t>所述的一种用于野外条件下模拟气候变暖的装置，其特征在于，所述电热丝通过所述继电器连接加热电源。</w:t>
      </w:r>
    </w:p>
    <w:sectPr w:rsidR="00A23419" w:rsidRPr="009F5ADE" w:rsidSect="009055B8">
      <w:headerReference w:type="default" r:id="rId7"/>
      <w:footerReference w:type="default" r:id="rId8"/>
      <w:pgSz w:w="11906" w:h="16838"/>
      <w:pgMar w:top="1588" w:right="1021" w:bottom="1021" w:left="1588" w:header="851" w:footer="992" w:gutter="0"/>
      <w:lnNumType w:countBy="5"/>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F7A0E" w14:textId="77777777" w:rsidR="009055B8" w:rsidRDefault="009055B8">
      <w:r>
        <w:separator/>
      </w:r>
    </w:p>
  </w:endnote>
  <w:endnote w:type="continuationSeparator" w:id="0">
    <w:p w14:paraId="617D24AB" w14:textId="77777777" w:rsidR="009055B8" w:rsidRDefault="00905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方正宋三简体">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5F3C2" w14:textId="77777777" w:rsidR="00A23419" w:rsidRDefault="00000000">
    <w:pPr>
      <w:pStyle w:val="a6"/>
      <w:framePr w:w="612" w:h="374" w:hRule="exact" w:wrap="around" w:vAnchor="text" w:hAnchor="margin" w:xAlign="center" w:y="1"/>
      <w:jc w:val="center"/>
      <w:rPr>
        <w:rStyle w:val="a9"/>
      </w:rPr>
    </w:pPr>
    <w:r>
      <w:fldChar w:fldCharType="begin"/>
    </w:r>
    <w:r>
      <w:rPr>
        <w:rStyle w:val="a9"/>
      </w:rPr>
      <w:instrText xml:space="preserve">PAGE  </w:instrText>
    </w:r>
    <w:r>
      <w:fldChar w:fldCharType="separate"/>
    </w:r>
    <w:r>
      <w:rPr>
        <w:rStyle w:val="a9"/>
      </w:rPr>
      <w:t>3</w:t>
    </w:r>
    <w:r>
      <w:fldChar w:fldCharType="end"/>
    </w:r>
  </w:p>
  <w:p w14:paraId="06253797" w14:textId="77777777" w:rsidR="00A23419" w:rsidRDefault="00A23419">
    <w:pPr>
      <w:pStyle w:val="a6"/>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07145" w14:textId="77777777" w:rsidR="009055B8" w:rsidRDefault="009055B8">
      <w:r>
        <w:separator/>
      </w:r>
    </w:p>
  </w:footnote>
  <w:footnote w:type="continuationSeparator" w:id="0">
    <w:p w14:paraId="54A03943" w14:textId="77777777" w:rsidR="009055B8" w:rsidRDefault="00905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90B4" w14:textId="3BC58614" w:rsidR="00A23419" w:rsidRDefault="00000000">
    <w:pPr>
      <w:pBdr>
        <w:bottom w:val="single" w:sz="6" w:space="2" w:color="auto"/>
      </w:pBdr>
      <w:tabs>
        <w:tab w:val="left" w:pos="2760"/>
        <w:tab w:val="left" w:pos="8280"/>
      </w:tabs>
      <w:adjustRightInd w:val="0"/>
      <w:spacing w:line="480" w:lineRule="atLeast"/>
      <w:jc w:val="center"/>
      <w:outlineLvl w:val="0"/>
      <w:rPr>
        <w:rFonts w:ascii="楷体" w:eastAsia="黑体" w:hAnsi="楷体"/>
        <w:sz w:val="30"/>
        <w:szCs w:val="30"/>
      </w:rPr>
    </w:pPr>
    <w:r>
      <w:rPr>
        <w:noProof/>
        <w:sz w:val="28"/>
      </w:rPr>
      <mc:AlternateContent>
        <mc:Choice Requires="wps">
          <w:drawing>
            <wp:anchor distT="0" distB="0" distL="114300" distR="114300" simplePos="0" relativeHeight="251657216" behindDoc="0" locked="0" layoutInCell="1" allowOverlap="1" wp14:anchorId="2DD0E2D2" wp14:editId="419A4C95">
              <wp:simplePos x="0" y="0"/>
              <wp:positionH relativeFrom="column">
                <wp:posOffset>-15240</wp:posOffset>
              </wp:positionH>
              <wp:positionV relativeFrom="paragraph">
                <wp:posOffset>110490</wp:posOffset>
              </wp:positionV>
              <wp:extent cx="1770380" cy="221615"/>
              <wp:effectExtent l="0" t="0" r="0" b="0"/>
              <wp:wrapNone/>
              <wp:docPr id="1600" name="文本框 11"/>
              <wp:cNvGraphicFramePr/>
              <a:graphic xmlns:a="http://schemas.openxmlformats.org/drawingml/2006/main">
                <a:graphicData uri="http://schemas.microsoft.com/office/word/2010/wordprocessingShape">
                  <wps:wsp>
                    <wps:cNvSpPr txBox="1"/>
                    <wps:spPr>
                      <a:xfrm>
                        <a:off x="0" y="0"/>
                        <a:ext cx="1770380" cy="221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FC43F2" w14:textId="77777777" w:rsidR="00A23419" w:rsidRDefault="00A23419"/>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2DD0E2D2" id="_x0000_t202" coordsize="21600,21600" o:spt="202" path="m,l,21600r21600,l21600,xe">
              <v:stroke joinstyle="miter"/>
              <v:path gradientshapeok="t" o:connecttype="rect"/>
            </v:shapetype>
            <v:shape id="文本框 11" o:spid="_x0000_s1026" type="#_x0000_t202" style="position:absolute;left:0;text-align:left;margin-left:-1.2pt;margin-top:8.7pt;width:139.4pt;height:17.4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" filled="f" stroked="f" strokeweight=".5pt">
              <v:textbox>
                <w:txbxContent>
                  <w:p w14:paraId="4FFC43F2" w14:textId="77777777" w:rsidR="00A23419" w:rsidRDefault="00A23419"/>
                </w:txbxContent>
              </v:textbox>
            </v:shape>
          </w:pict>
        </mc:Fallback>
      </mc:AlternateContent>
    </w:r>
    <w:r w:rsidR="009F5ADE">
      <w:rPr>
        <w:rFonts w:eastAsia="黑体" w:hint="eastAsia"/>
        <w:spacing w:val="90"/>
        <w:sz w:val="28"/>
      </w:rPr>
      <w:t>权利要求书</w:t>
    </w:r>
  </w:p>
  <w:p w14:paraId="37571EBC" w14:textId="77777777" w:rsidR="00A23419" w:rsidRDefault="00A23419">
    <w:pPr>
      <w:pStyle w:val="a7"/>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珊瑚">
    <w15:presenceInfo w15:providerId="None" w15:userId="珊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yZjliMjE2OWFlMmNmMjc3YWY1MmVmZmVlMmQzOGQifQ=="/>
  </w:docVars>
  <w:rsids>
    <w:rsidRoot w:val="00172A27"/>
    <w:rsid w:val="000A428B"/>
    <w:rsid w:val="0016698B"/>
    <w:rsid w:val="00172A27"/>
    <w:rsid w:val="00256E4C"/>
    <w:rsid w:val="003A7C0F"/>
    <w:rsid w:val="003B1720"/>
    <w:rsid w:val="00406C67"/>
    <w:rsid w:val="00431171"/>
    <w:rsid w:val="004634DE"/>
    <w:rsid w:val="00754934"/>
    <w:rsid w:val="007F156A"/>
    <w:rsid w:val="009055B8"/>
    <w:rsid w:val="00960CA3"/>
    <w:rsid w:val="009F5ADE"/>
    <w:rsid w:val="00A23419"/>
    <w:rsid w:val="00DC6734"/>
    <w:rsid w:val="00E06254"/>
    <w:rsid w:val="00EB570F"/>
    <w:rsid w:val="00F13340"/>
    <w:rsid w:val="00F30BD2"/>
    <w:rsid w:val="00F31374"/>
    <w:rsid w:val="00F779AC"/>
    <w:rsid w:val="096B5D05"/>
    <w:rsid w:val="0F6F3036"/>
    <w:rsid w:val="10CE056F"/>
    <w:rsid w:val="11B84877"/>
    <w:rsid w:val="135F0E6B"/>
    <w:rsid w:val="20B37A63"/>
    <w:rsid w:val="2285725F"/>
    <w:rsid w:val="237B4847"/>
    <w:rsid w:val="24997371"/>
    <w:rsid w:val="25CF05D9"/>
    <w:rsid w:val="28652B04"/>
    <w:rsid w:val="291555B1"/>
    <w:rsid w:val="2A6766E2"/>
    <w:rsid w:val="2C6F66E0"/>
    <w:rsid w:val="2C9D50F3"/>
    <w:rsid w:val="2CB22074"/>
    <w:rsid w:val="34CD3704"/>
    <w:rsid w:val="3EB93298"/>
    <w:rsid w:val="3EFE2B97"/>
    <w:rsid w:val="3FFE3FE7"/>
    <w:rsid w:val="41B87231"/>
    <w:rsid w:val="43F50D64"/>
    <w:rsid w:val="44237BCF"/>
    <w:rsid w:val="56DA477F"/>
    <w:rsid w:val="65EF6824"/>
    <w:rsid w:val="6EAE421F"/>
    <w:rsid w:val="6F970618"/>
    <w:rsid w:val="70CB00DC"/>
    <w:rsid w:val="710A3C57"/>
    <w:rsid w:val="7197418B"/>
    <w:rsid w:val="74CA5407"/>
    <w:rsid w:val="76A12C18"/>
    <w:rsid w:val="77BB39D7"/>
    <w:rsid w:val="784D4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8B56D3"/>
  <w15:docId w15:val="{AA1BC62E-C7BC-4F01-9DBD-910292D21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uiPriority="99" w:qFormat="1"/>
    <w:lsdException w:name="page number"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qFormat/>
    <w:pPr>
      <w:widowControl/>
      <w:overflowPunct w:val="0"/>
      <w:autoSpaceDE w:val="0"/>
      <w:autoSpaceDN w:val="0"/>
      <w:adjustRightInd w:val="0"/>
      <w:jc w:val="left"/>
      <w:textAlignment w:val="baseline"/>
    </w:pPr>
    <w:rPr>
      <w:kern w:val="0"/>
      <w:sz w:val="20"/>
      <w:szCs w:val="20"/>
    </w:rPr>
  </w:style>
  <w:style w:type="paragraph" w:styleId="a5">
    <w:name w:val="Plain Text"/>
    <w:basedOn w:val="a"/>
    <w:qFormat/>
    <w:rPr>
      <w:rFonts w:ascii="宋体" w:hAnsi="Courier New" w:cs="方正宋三简体"/>
      <w:szCs w:val="21"/>
    </w:rPr>
  </w:style>
  <w:style w:type="paragraph" w:styleId="a6">
    <w:name w:val="footer"/>
    <w:basedOn w:val="a"/>
    <w:qFormat/>
    <w:pPr>
      <w:tabs>
        <w:tab w:val="center" w:pos="4153"/>
        <w:tab w:val="right" w:pos="8306"/>
      </w:tabs>
      <w:adjustRightInd w:val="0"/>
      <w:spacing w:line="240" w:lineRule="atLeast"/>
      <w:jc w:val="left"/>
    </w:pPr>
    <w:rPr>
      <w:kern w:val="0"/>
      <w:sz w:val="18"/>
      <w:szCs w:val="20"/>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pPr>
      <w:jc w:val="center"/>
    </w:pPr>
    <w:rPr>
      <w:rFonts w:ascii="宋体" w:hAnsi="宋体"/>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qFormat/>
  </w:style>
  <w:style w:type="character" w:styleId="aa">
    <w:name w:val="Emphasis"/>
    <w:basedOn w:val="a0"/>
    <w:qFormat/>
    <w:rPr>
      <w:i/>
    </w:rPr>
  </w:style>
  <w:style w:type="character" w:styleId="ab">
    <w:name w:val="annotation reference"/>
    <w:uiPriority w:val="99"/>
    <w:semiHidden/>
    <w:qFormat/>
    <w:rPr>
      <w:sz w:val="21"/>
      <w:szCs w:val="21"/>
    </w:rPr>
  </w:style>
  <w:style w:type="paragraph" w:customStyle="1" w:styleId="Style7">
    <w:name w:val="_Style 7"/>
    <w:basedOn w:val="a"/>
    <w:next w:val="a5"/>
    <w:qFormat/>
    <w:rPr>
      <w:rFonts w:ascii="宋体" w:hAnsi="Courier New"/>
    </w:rPr>
  </w:style>
  <w:style w:type="character" w:styleId="ac">
    <w:name w:val="line number"/>
    <w:basedOn w:val="a0"/>
    <w:rsid w:val="009F5ADE"/>
  </w:style>
  <w:style w:type="paragraph" w:styleId="ad">
    <w:name w:val="annotation subject"/>
    <w:basedOn w:val="a3"/>
    <w:next w:val="a3"/>
    <w:link w:val="ae"/>
    <w:rsid w:val="00DC6734"/>
    <w:pPr>
      <w:widowControl w:val="0"/>
      <w:overflowPunct/>
      <w:autoSpaceDE/>
      <w:autoSpaceDN/>
      <w:adjustRightInd/>
      <w:textAlignment w:val="auto"/>
    </w:pPr>
    <w:rPr>
      <w:b/>
      <w:bCs/>
      <w:kern w:val="2"/>
      <w:sz w:val="21"/>
      <w:szCs w:val="24"/>
    </w:rPr>
  </w:style>
  <w:style w:type="character" w:customStyle="1" w:styleId="a4">
    <w:name w:val="批注文字 字符"/>
    <w:basedOn w:val="a0"/>
    <w:link w:val="a3"/>
    <w:semiHidden/>
    <w:rsid w:val="00DC6734"/>
  </w:style>
  <w:style w:type="character" w:customStyle="1" w:styleId="ae">
    <w:name w:val="批注主题 字符"/>
    <w:basedOn w:val="a4"/>
    <w:link w:val="ad"/>
    <w:rsid w:val="00DC6734"/>
    <w:rPr>
      <w:b/>
      <w:bCs/>
      <w:kern w:val="2"/>
      <w:sz w:val="21"/>
      <w:szCs w:val="24"/>
    </w:rPr>
  </w:style>
  <w:style w:type="paragraph" w:styleId="af">
    <w:name w:val="Revision"/>
    <w:hidden/>
    <w:uiPriority w:val="99"/>
    <w:unhideWhenUsed/>
    <w:rsid w:val="0043117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557397">
      <w:bodyDiv w:val="1"/>
      <w:marLeft w:val="0"/>
      <w:marRight w:val="0"/>
      <w:marTop w:val="0"/>
      <w:marBottom w:val="0"/>
      <w:divBdr>
        <w:top w:val="none" w:sz="0" w:space="0" w:color="auto"/>
        <w:left w:val="none" w:sz="0" w:space="0" w:color="auto"/>
        <w:bottom w:val="none" w:sz="0" w:space="0" w:color="auto"/>
        <w:right w:val="none" w:sz="0" w:space="0" w:color="auto"/>
      </w:divBdr>
    </w:div>
    <w:div w:id="1419592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fanjindou</dc:creator>
  <cp:lastModifiedBy>珊瑚</cp:lastModifiedBy>
  <cp:revision>18</cp:revision>
  <dcterms:created xsi:type="dcterms:W3CDTF">2021-01-27T03:00:00Z</dcterms:created>
  <dcterms:modified xsi:type="dcterms:W3CDTF">2024-02-24T13:02:00Z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B9497ED2CD10444EBF3C72B388A15535</vt:lpwstr>
  </property>
</Properties>
</file>