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5922C" w14:textId="77777777" w:rsidR="00000000" w:rsidRDefault="00000000">
      <w:pPr>
        <w:pageBreakBefore/>
        <w:pBdr>
          <w:bottom w:val="single" w:sz="12" w:space="1" w:color="auto"/>
        </w:pBdr>
        <w:spacing w:line="360" w:lineRule="auto"/>
        <w:jc w:val="center"/>
        <w:rPr>
          <w:rFonts w:eastAsia="楷体_GB2312" w:hint="eastAsia"/>
          <w:b/>
          <w:bCs/>
          <w:kern w:val="0"/>
          <w:sz w:val="30"/>
          <w:szCs w:val="28"/>
        </w:rPr>
      </w:pPr>
      <w:r>
        <w:rPr>
          <w:rFonts w:eastAsia="楷体_GB2312" w:hint="eastAsia"/>
          <w:b/>
          <w:bCs/>
          <w:kern w:val="0"/>
          <w:sz w:val="30"/>
          <w:szCs w:val="28"/>
        </w:rPr>
        <w:t>权</w:t>
      </w:r>
      <w:r>
        <w:rPr>
          <w:rFonts w:eastAsia="楷体_GB2312" w:hint="eastAsia"/>
          <w:b/>
          <w:bCs/>
          <w:kern w:val="0"/>
          <w:sz w:val="30"/>
          <w:szCs w:val="28"/>
        </w:rPr>
        <w:t xml:space="preserve">    </w:t>
      </w:r>
      <w:r>
        <w:rPr>
          <w:rFonts w:eastAsia="楷体_GB2312" w:hint="eastAsia"/>
          <w:b/>
          <w:bCs/>
          <w:kern w:val="0"/>
          <w:sz w:val="30"/>
          <w:szCs w:val="28"/>
        </w:rPr>
        <w:t>利</w:t>
      </w:r>
      <w:r>
        <w:rPr>
          <w:rFonts w:eastAsia="楷体_GB2312" w:hint="eastAsia"/>
          <w:b/>
          <w:bCs/>
          <w:kern w:val="0"/>
          <w:sz w:val="30"/>
          <w:szCs w:val="28"/>
        </w:rPr>
        <w:t xml:space="preserve">    </w:t>
      </w:r>
      <w:r>
        <w:rPr>
          <w:rFonts w:eastAsia="楷体_GB2312" w:hint="eastAsia"/>
          <w:b/>
          <w:bCs/>
          <w:kern w:val="0"/>
          <w:sz w:val="30"/>
          <w:szCs w:val="28"/>
        </w:rPr>
        <w:t>要</w:t>
      </w:r>
      <w:r>
        <w:rPr>
          <w:rFonts w:eastAsia="楷体_GB2312" w:hint="eastAsia"/>
          <w:b/>
          <w:bCs/>
          <w:kern w:val="0"/>
          <w:sz w:val="30"/>
          <w:szCs w:val="28"/>
        </w:rPr>
        <w:t xml:space="preserve">    </w:t>
      </w:r>
      <w:r>
        <w:rPr>
          <w:rFonts w:eastAsia="楷体_GB2312" w:hint="eastAsia"/>
          <w:b/>
          <w:bCs/>
          <w:kern w:val="0"/>
          <w:sz w:val="30"/>
          <w:szCs w:val="28"/>
        </w:rPr>
        <w:t>求</w:t>
      </w:r>
      <w:r>
        <w:rPr>
          <w:rFonts w:eastAsia="楷体_GB2312" w:hint="eastAsia"/>
          <w:b/>
          <w:bCs/>
          <w:kern w:val="0"/>
          <w:sz w:val="30"/>
          <w:szCs w:val="28"/>
        </w:rPr>
        <w:t xml:space="preserve">    </w:t>
      </w:r>
      <w:r>
        <w:rPr>
          <w:rFonts w:eastAsia="楷体_GB2312" w:hint="eastAsia"/>
          <w:b/>
          <w:bCs/>
          <w:kern w:val="0"/>
          <w:sz w:val="30"/>
          <w:szCs w:val="28"/>
        </w:rPr>
        <w:t>书</w:t>
      </w:r>
    </w:p>
    <w:p w14:paraId="5525955F" w14:textId="77777777" w:rsidR="00000000" w:rsidRDefault="00000000">
      <w:pPr>
        <w:snapToGrid w:val="0"/>
        <w:spacing w:line="360" w:lineRule="auto"/>
        <w:ind w:firstLine="560"/>
        <w:rPr>
          <w:rFonts w:eastAsia="楷体_GB2312" w:hint="eastAsia"/>
          <w:color w:val="000000"/>
          <w:sz w:val="28"/>
        </w:rPr>
      </w:pPr>
    </w:p>
    <w:p w14:paraId="42E53DA4" w14:textId="77777777" w:rsidR="00000000" w:rsidRDefault="00000000">
      <w:pPr>
        <w:adjustRightInd w:val="0"/>
        <w:snapToGrid w:val="0"/>
        <w:spacing w:line="360" w:lineRule="auto"/>
        <w:ind w:firstLine="561"/>
        <w:rPr>
          <w:moveFrom w:id="0" w:author="胡" w:date="2025-02-17T08:46:00Z" w16du:dateUtc="2025-02-17T00:46:00Z"/>
          <w:rFonts w:eastAsia="楷体_GB2312" w:hint="eastAsia"/>
          <w:color w:val="000000"/>
          <w:sz w:val="28"/>
          <w:szCs w:val="28"/>
        </w:rPr>
      </w:pPr>
      <w:r>
        <w:rPr>
          <w:rFonts w:eastAsia="楷体_GB2312" w:hint="eastAsia"/>
          <w:color w:val="000000"/>
          <w:sz w:val="28"/>
          <w:szCs w:val="28"/>
        </w:rPr>
        <w:t>1.</w:t>
      </w:r>
      <w:r>
        <w:rPr>
          <w:rFonts w:eastAsia="楷体_GB2312" w:hint="eastAsia"/>
          <w:color w:val="000000"/>
          <w:sz w:val="28"/>
          <w:szCs w:val="28"/>
        </w:rPr>
        <w:t>一种牦牛智能化养殖监控方法，其特征在于，包括</w:t>
      </w:r>
      <w:del w:id="1" w:author="胡" w:date="2025-02-17T08:46:00Z" w16du:dateUtc="2025-02-17T00:46:00Z">
        <w:r>
          <w:rPr>
            <w:rFonts w:eastAsia="楷体_GB2312" w:hint="eastAsia"/>
            <w:color w:val="000000"/>
            <w:sz w:val="28"/>
            <w:szCs w:val="28"/>
          </w:rPr>
          <w:delText>监控系统，</w:delText>
        </w:r>
      </w:del>
      <w:moveFromRangeStart w:id="2" w:author="胡" w:date="2025-02-17T08:46:00Z" w:name="move190674432"/>
      <w:moveFrom w:id="3" w:author="胡" w:date="2025-02-17T08:46:00Z" w16du:dateUtc="2025-02-17T00:46:00Z">
        <w:r>
          <w:rPr>
            <w:rFonts w:eastAsia="楷体_GB2312" w:hint="eastAsia"/>
            <w:color w:val="000000"/>
            <w:sz w:val="28"/>
            <w:szCs w:val="28"/>
          </w:rPr>
          <w:t>所述监控系统包括，红外温度检测模组</w:t>
        </w:r>
        <w:r>
          <w:rPr>
            <w:rFonts w:eastAsia="楷体_GB2312" w:hint="eastAsia"/>
            <w:color w:val="000000"/>
            <w:sz w:val="28"/>
            <w:szCs w:val="28"/>
          </w:rPr>
          <w:t>(1)</w:t>
        </w:r>
        <w:r>
          <w:rPr>
            <w:rFonts w:eastAsia="楷体_GB2312" w:hint="eastAsia"/>
            <w:color w:val="000000"/>
            <w:sz w:val="28"/>
            <w:szCs w:val="28"/>
          </w:rPr>
          <w:t>，用于在第一时刻拍摄目标养殖区的第一红外温度图像，在第二时刻拍摄目标养殖区的若干第二红外温度图像，其中第一时刻为目标养殖区启用前某一时间，所述第二时刻为目标养殖区启用后每天傍晚牦牛回栏后的某一时间；</w:t>
        </w:r>
      </w:moveFrom>
    </w:p>
    <w:p w14:paraId="6F7A9C8F" w14:textId="77777777" w:rsidR="00000000" w:rsidRDefault="00000000">
      <w:pPr>
        <w:adjustRightInd w:val="0"/>
        <w:snapToGrid w:val="0"/>
        <w:spacing w:line="360" w:lineRule="auto"/>
        <w:ind w:firstLine="561"/>
        <w:rPr>
          <w:moveFrom w:id="4" w:author="胡" w:date="2025-02-17T08:46:00Z" w16du:dateUtc="2025-02-17T00:46:00Z"/>
          <w:rFonts w:eastAsia="楷体_GB2312" w:hint="eastAsia"/>
          <w:color w:val="000000"/>
          <w:sz w:val="28"/>
          <w:szCs w:val="28"/>
        </w:rPr>
      </w:pPr>
      <w:moveFrom w:id="5" w:author="胡" w:date="2025-02-17T08:46:00Z" w16du:dateUtc="2025-02-17T00:46:00Z">
        <w:r>
          <w:rPr>
            <w:rFonts w:eastAsia="楷体_GB2312" w:hint="eastAsia"/>
            <w:color w:val="000000"/>
            <w:sz w:val="28"/>
            <w:szCs w:val="28"/>
          </w:rPr>
          <w:t>数据获取模块</w:t>
        </w:r>
        <w:r>
          <w:rPr>
            <w:rFonts w:eastAsia="楷体_GB2312" w:hint="eastAsia"/>
            <w:color w:val="000000"/>
            <w:sz w:val="28"/>
            <w:szCs w:val="28"/>
          </w:rPr>
          <w:t>(2)</w:t>
        </w:r>
        <w:r>
          <w:rPr>
            <w:rFonts w:eastAsia="楷体_GB2312" w:hint="eastAsia"/>
            <w:color w:val="000000"/>
            <w:sz w:val="28"/>
            <w:szCs w:val="28"/>
          </w:rPr>
          <w:t>，用于获取所述第一红外温度图像和各所述第二红外温度图像；</w:t>
        </w:r>
      </w:moveFrom>
    </w:p>
    <w:p w14:paraId="4DD50DF0" w14:textId="77777777" w:rsidR="00000000" w:rsidRDefault="00000000">
      <w:pPr>
        <w:adjustRightInd w:val="0"/>
        <w:snapToGrid w:val="0"/>
        <w:spacing w:line="360" w:lineRule="auto"/>
        <w:ind w:firstLine="561"/>
        <w:rPr>
          <w:moveFrom w:id="6" w:author="胡" w:date="2025-02-17T08:46:00Z" w16du:dateUtc="2025-02-17T00:46:00Z"/>
          <w:rFonts w:eastAsia="楷体_GB2312" w:hint="eastAsia"/>
          <w:color w:val="000000"/>
          <w:sz w:val="28"/>
          <w:szCs w:val="28"/>
        </w:rPr>
      </w:pPr>
      <w:moveFrom w:id="7" w:author="胡" w:date="2025-02-17T08:46:00Z" w16du:dateUtc="2025-02-17T00:46:00Z">
        <w:r>
          <w:rPr>
            <w:rFonts w:eastAsia="楷体_GB2312" w:hint="eastAsia"/>
            <w:color w:val="000000"/>
            <w:sz w:val="28"/>
            <w:szCs w:val="28"/>
          </w:rPr>
          <w:t>数据分析模块</w:t>
        </w:r>
        <w:r>
          <w:rPr>
            <w:rFonts w:eastAsia="楷体_GB2312" w:hint="eastAsia"/>
            <w:color w:val="000000"/>
            <w:sz w:val="28"/>
            <w:szCs w:val="28"/>
          </w:rPr>
          <w:t>(3)</w:t>
        </w:r>
        <w:r>
          <w:rPr>
            <w:rFonts w:eastAsia="楷体_GB2312" w:hint="eastAsia"/>
            <w:color w:val="000000"/>
            <w:sz w:val="28"/>
            <w:szCs w:val="28"/>
          </w:rPr>
          <w:t>，用于根据所述第一红外温度图像和第二红外图像为所述目标养殖区生成存量牧草预测模型；</w:t>
        </w:r>
      </w:moveFrom>
    </w:p>
    <w:p w14:paraId="55B87451" w14:textId="77777777" w:rsidR="00000000" w:rsidRDefault="00000000">
      <w:pPr>
        <w:adjustRightInd w:val="0"/>
        <w:snapToGrid w:val="0"/>
        <w:spacing w:line="360" w:lineRule="auto"/>
        <w:ind w:firstLine="561"/>
        <w:rPr>
          <w:del w:id="8" w:author="胡" w:date="2025-02-17T08:46:00Z" w16du:dateUtc="2025-02-17T00:46:00Z"/>
          <w:rFonts w:eastAsia="楷体_GB2312" w:hint="eastAsia"/>
          <w:color w:val="000000"/>
          <w:sz w:val="28"/>
          <w:szCs w:val="28"/>
        </w:rPr>
      </w:pPr>
      <w:moveFrom w:id="9" w:author="胡" w:date="2025-02-17T08:46:00Z" w16du:dateUtc="2025-02-17T00:46:00Z">
        <w:r>
          <w:rPr>
            <w:rFonts w:eastAsia="楷体_GB2312" w:hint="eastAsia"/>
            <w:color w:val="000000"/>
            <w:sz w:val="28"/>
            <w:szCs w:val="28"/>
          </w:rPr>
          <w:t>预警模块</w:t>
        </w:r>
        <w:r>
          <w:rPr>
            <w:rFonts w:eastAsia="楷体_GB2312" w:hint="eastAsia"/>
            <w:color w:val="000000"/>
            <w:sz w:val="28"/>
            <w:szCs w:val="28"/>
          </w:rPr>
          <w:t>(4)</w:t>
        </w:r>
        <w:r>
          <w:rPr>
            <w:rFonts w:eastAsia="楷体_GB2312" w:hint="eastAsia"/>
            <w:color w:val="000000"/>
            <w:sz w:val="28"/>
            <w:szCs w:val="28"/>
          </w:rPr>
          <w:t>，用于根据所述存量牧草预测模型为所述目标养殖区生成放牧预警信息</w:t>
        </w:r>
      </w:moveFrom>
      <w:moveFromRangeEnd w:id="2"/>
      <w:del w:id="10" w:author="胡" w:date="2025-02-17T08:46:00Z" w16du:dateUtc="2025-02-17T00:46:00Z">
        <w:r>
          <w:rPr>
            <w:rFonts w:eastAsia="楷体_GB2312" w:hint="eastAsia"/>
            <w:color w:val="000000"/>
            <w:sz w:val="28"/>
            <w:szCs w:val="28"/>
          </w:rPr>
          <w:delText>；</w:delText>
        </w:r>
      </w:del>
    </w:p>
    <w:p w14:paraId="20532550" w14:textId="77777777" w:rsidR="00000000" w:rsidRDefault="00000000">
      <w:pPr>
        <w:adjustRightInd w:val="0"/>
        <w:snapToGrid w:val="0"/>
        <w:spacing w:line="360" w:lineRule="auto"/>
        <w:ind w:firstLine="561"/>
        <w:rPr>
          <w:del w:id="11" w:author="胡" w:date="2025-02-17T08:46:00Z" w16du:dateUtc="2025-02-17T00:46:00Z"/>
          <w:rFonts w:eastAsia="楷体_GB2312" w:hint="eastAsia"/>
          <w:color w:val="000000"/>
          <w:sz w:val="28"/>
          <w:szCs w:val="28"/>
        </w:rPr>
      </w:pPr>
    </w:p>
    <w:p w14:paraId="1DE0533A" w14:textId="30CB43DB" w:rsidR="00000000" w:rsidRDefault="00000000">
      <w:pPr>
        <w:adjustRightInd w:val="0"/>
        <w:snapToGrid w:val="0"/>
        <w:spacing w:line="360" w:lineRule="auto"/>
        <w:ind w:firstLine="561"/>
        <w:rPr>
          <w:rFonts w:eastAsia="楷体_GB2312" w:hint="eastAsia"/>
          <w:color w:val="000000"/>
          <w:sz w:val="28"/>
          <w:szCs w:val="28"/>
        </w:rPr>
      </w:pPr>
      <w:del w:id="12" w:author="胡" w:date="2025-02-17T08:46:00Z" w16du:dateUtc="2025-02-17T00:46:00Z">
        <w:r>
          <w:rPr>
            <w:rFonts w:eastAsia="楷体_GB2312" w:hint="eastAsia"/>
            <w:color w:val="000000"/>
            <w:sz w:val="28"/>
            <w:szCs w:val="28"/>
          </w:rPr>
          <w:delText>所述监控方法包括</w:delText>
        </w:r>
      </w:del>
      <w:r>
        <w:rPr>
          <w:rFonts w:eastAsia="楷体_GB2312" w:hint="eastAsia"/>
          <w:color w:val="000000"/>
          <w:sz w:val="28"/>
          <w:szCs w:val="28"/>
        </w:rPr>
        <w:t>以下步骤：</w:t>
      </w:r>
    </w:p>
    <w:p w14:paraId="41E59942"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将牧场划分为若干养殖区，并在各所述养殖区中选择一个作为目标养殖区；</w:t>
      </w:r>
    </w:p>
    <w:p w14:paraId="203553DE"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在目标养殖区内选择第一标识区、第二标识区和第三标识区，其中所述第一标识区标识牧草全覆盖区，第二标识区位牧草半覆盖区，第三标识区位裸土区；</w:t>
      </w:r>
    </w:p>
    <w:p w14:paraId="38DF2BCA"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分别在所述第一标识区、第二标识区和第三标识区设置检测信标和用于保护检测信标的防护栏；</w:t>
      </w:r>
    </w:p>
    <w:p w14:paraId="649FAA70"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为目标养殖区设定数据采集路径及飞行参数；</w:t>
      </w:r>
    </w:p>
    <w:p w14:paraId="5C5A8485"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在第一时刻控制无人机按照所述数据采集路径和飞行参数获取所述目标养殖区的第一红外温度图像；</w:t>
      </w:r>
    </w:p>
    <w:p w14:paraId="179AC97F"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在第二时刻控制无人机按照所述数据采集路径和飞行参数获取所述目标养殖区的第二红外温度图像；其中第一时刻为目标养殖区启用前的某一时间，所述第二时刻为目标养殖区启用后每天傍晚牦牛回栏后的某一时间；</w:t>
      </w:r>
    </w:p>
    <w:p w14:paraId="2830C52F" w14:textId="77777777" w:rsidR="00000000" w:rsidRDefault="00000000">
      <w:pPr>
        <w:adjustRightInd w:val="0"/>
        <w:snapToGrid w:val="0"/>
        <w:spacing w:line="360" w:lineRule="auto"/>
        <w:ind w:firstLine="561"/>
        <w:rPr>
          <w:rFonts w:eastAsia="楷体_GB2312"/>
          <w:color w:val="000000"/>
          <w:sz w:val="28"/>
          <w:szCs w:val="28"/>
        </w:rPr>
      </w:pPr>
      <w:r>
        <w:rPr>
          <w:rFonts w:eastAsia="楷体_GB2312" w:hint="eastAsia"/>
          <w:color w:val="000000"/>
          <w:sz w:val="28"/>
          <w:szCs w:val="28"/>
        </w:rPr>
        <w:t>获取所述第一红外温度图像和各所述第二红外温度图像；</w:t>
      </w:r>
    </w:p>
    <w:p w14:paraId="720970D1"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根据检测信标分别在第一红外温度图像和各所述第二红外温度图像上识别第一标识区、第二标识区和第三标识区；</w:t>
      </w:r>
    </w:p>
    <w:p w14:paraId="6F39EC79" w14:textId="77777777" w:rsidR="00000000" w:rsidRDefault="00000000">
      <w:pPr>
        <w:adjustRightInd w:val="0"/>
        <w:snapToGrid w:val="0"/>
        <w:spacing w:line="360" w:lineRule="auto"/>
        <w:ind w:firstLine="561"/>
        <w:rPr>
          <w:rFonts w:eastAsia="楷体_GB2312"/>
          <w:color w:val="000000"/>
          <w:sz w:val="28"/>
          <w:szCs w:val="28"/>
        </w:rPr>
      </w:pPr>
      <w:r>
        <w:rPr>
          <w:rFonts w:eastAsia="楷体_GB2312" w:hint="eastAsia"/>
          <w:color w:val="000000"/>
          <w:sz w:val="28"/>
          <w:szCs w:val="28"/>
        </w:rPr>
        <w:t>获取第一红外温度图像的第一标准温度集</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hint="eastAsia"/>
          <w:color w:val="000000"/>
          <w:sz w:val="28"/>
          <w:szCs w:val="28"/>
        </w:rPr>
        <w:t>}</w:t>
      </w:r>
      <w:r>
        <w:rPr>
          <w:rFonts w:eastAsia="楷体_GB2312" w:hint="eastAsia"/>
          <w:color w:val="000000"/>
          <w:sz w:val="28"/>
          <w:szCs w:val="28"/>
        </w:rPr>
        <w:t>和各第二红外温度图像的第二标准温度集</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vertAlign w:val="subscript"/>
        </w:rPr>
        <w:t>n</w:t>
      </w:r>
      <w:r>
        <w:rPr>
          <w:rFonts w:eastAsia="楷体_GB2312" w:hint="eastAsia"/>
          <w:color w:val="000000"/>
          <w:sz w:val="28"/>
          <w:szCs w:val="28"/>
        </w:rPr>
        <w:t>；其中</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hint="eastAsia"/>
          <w:color w:val="000000"/>
          <w:sz w:val="28"/>
          <w:szCs w:val="28"/>
        </w:rPr>
        <w:t>分别表示第一红外温度图像中第一标识区、第二标识区和第三标识</w:t>
      </w:r>
      <w:r>
        <w:rPr>
          <w:rFonts w:eastAsia="楷体_GB2312" w:hint="eastAsia"/>
          <w:color w:val="000000"/>
          <w:sz w:val="28"/>
          <w:szCs w:val="28"/>
        </w:rPr>
        <w:lastRenderedPageBreak/>
        <w:t>区的标准温度；</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color w:val="000000"/>
          <w:sz w:val="28"/>
          <w:szCs w:val="28"/>
        </w:rPr>
        <w:t>'</w:t>
      </w:r>
      <w:r>
        <w:rPr>
          <w:rFonts w:eastAsia="楷体_GB2312" w:hint="eastAsia"/>
          <w:color w:val="000000"/>
          <w:sz w:val="28"/>
          <w:szCs w:val="28"/>
        </w:rPr>
        <w:t>分别表示第二红外温度图像中第一标识区、第二标识区和第三标识区的标准温度，</w:t>
      </w:r>
      <w:r>
        <w:rPr>
          <w:rFonts w:eastAsia="楷体_GB2312" w:hint="eastAsia"/>
          <w:color w:val="000000"/>
          <w:sz w:val="28"/>
          <w:szCs w:val="28"/>
        </w:rPr>
        <w:t>n</w:t>
      </w:r>
      <w:r>
        <w:rPr>
          <w:rFonts w:eastAsia="楷体_GB2312" w:hint="eastAsia"/>
          <w:color w:val="000000"/>
          <w:sz w:val="28"/>
          <w:szCs w:val="28"/>
        </w:rPr>
        <w:t>表示根据目标养殖区使用天数确定的第二标准温度集的编号；</w:t>
      </w:r>
    </w:p>
    <w:p w14:paraId="1C31C330"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调取第一标准温度集</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hint="eastAsia"/>
          <w:color w:val="000000"/>
          <w:sz w:val="28"/>
          <w:szCs w:val="28"/>
        </w:rPr>
        <w:t>}</w:t>
      </w:r>
      <w:r>
        <w:rPr>
          <w:rFonts w:eastAsia="楷体_GB2312" w:hint="eastAsia"/>
          <w:color w:val="000000"/>
          <w:sz w:val="28"/>
          <w:szCs w:val="28"/>
        </w:rPr>
        <w:t>；</w:t>
      </w:r>
    </w:p>
    <w:p w14:paraId="3C19CB33"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在第一红外温度图像上识别第一温度区、第二温度区和第三温度区，其中所述第一温度区的温度为</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hint="eastAsia"/>
          <w:color w:val="000000"/>
          <w:sz w:val="28"/>
          <w:szCs w:val="28"/>
        </w:rPr>
        <w:t>，所述第二温度区的温度为</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hint="eastAsia"/>
          <w:color w:val="000000"/>
          <w:sz w:val="28"/>
          <w:szCs w:val="28"/>
        </w:rPr>
        <w:t>，所述第二温度区的温度为</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hint="eastAsia"/>
          <w:color w:val="000000"/>
          <w:sz w:val="28"/>
          <w:szCs w:val="28"/>
        </w:rPr>
        <w:t>；</w:t>
      </w:r>
    </w:p>
    <w:p w14:paraId="4495374C"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分别为第一温度区、第二温度区和第三温度区生成轮廓曲线；</w:t>
      </w:r>
    </w:p>
    <w:p w14:paraId="2B773B4C"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计算第一温度区的第一面积</w:t>
      </w:r>
      <w:r>
        <w:rPr>
          <w:rFonts w:eastAsia="楷体_GB2312" w:hint="eastAsia"/>
          <w:color w:val="000000"/>
          <w:sz w:val="28"/>
          <w:szCs w:val="28"/>
        </w:rPr>
        <w:t>S</w:t>
      </w:r>
      <w:r>
        <w:rPr>
          <w:rFonts w:eastAsia="楷体_GB2312" w:hint="eastAsia"/>
          <w:color w:val="000000"/>
          <w:sz w:val="28"/>
          <w:szCs w:val="28"/>
          <w:vertAlign w:val="subscript"/>
        </w:rPr>
        <w:t>1</w:t>
      </w:r>
      <w:r>
        <w:rPr>
          <w:rFonts w:eastAsia="楷体_GB2312" w:hint="eastAsia"/>
          <w:color w:val="000000"/>
          <w:sz w:val="28"/>
          <w:szCs w:val="28"/>
        </w:rPr>
        <w:t>，第二温度区的第二面积</w:t>
      </w:r>
      <w:r>
        <w:rPr>
          <w:rFonts w:eastAsia="楷体_GB2312" w:hint="eastAsia"/>
          <w:color w:val="000000"/>
          <w:sz w:val="28"/>
          <w:szCs w:val="28"/>
        </w:rPr>
        <w:t>S</w:t>
      </w:r>
      <w:r>
        <w:rPr>
          <w:rFonts w:eastAsia="楷体_GB2312" w:hint="eastAsia"/>
          <w:color w:val="000000"/>
          <w:sz w:val="28"/>
          <w:szCs w:val="28"/>
          <w:vertAlign w:val="subscript"/>
        </w:rPr>
        <w:t>2</w:t>
      </w:r>
      <w:r>
        <w:rPr>
          <w:rFonts w:eastAsia="楷体_GB2312" w:hint="eastAsia"/>
          <w:color w:val="000000"/>
          <w:sz w:val="28"/>
          <w:szCs w:val="28"/>
        </w:rPr>
        <w:t>和第三温度区的第三面积</w:t>
      </w:r>
      <w:r>
        <w:rPr>
          <w:rFonts w:eastAsia="楷体_GB2312" w:hint="eastAsia"/>
          <w:color w:val="000000"/>
          <w:sz w:val="28"/>
          <w:szCs w:val="28"/>
        </w:rPr>
        <w:t>S</w:t>
      </w:r>
      <w:r>
        <w:rPr>
          <w:rFonts w:eastAsia="楷体_GB2312" w:hint="eastAsia"/>
          <w:color w:val="000000"/>
          <w:sz w:val="28"/>
          <w:szCs w:val="28"/>
          <w:vertAlign w:val="subscript"/>
        </w:rPr>
        <w:t>3</w:t>
      </w:r>
      <w:r>
        <w:rPr>
          <w:rFonts w:eastAsia="楷体_GB2312" w:hint="eastAsia"/>
          <w:color w:val="000000"/>
          <w:sz w:val="28"/>
          <w:szCs w:val="28"/>
        </w:rPr>
        <w:t>；</w:t>
      </w:r>
    </w:p>
    <w:p w14:paraId="182AA08A"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根据初始牧草量计算公式计算初始牧草量，其中所述初始牧草量的计算公式为</w:t>
      </w:r>
      <w:r>
        <w:rPr>
          <w:rFonts w:eastAsia="楷体_GB2312" w:hint="eastAsia"/>
          <w:color w:val="000000"/>
          <w:sz w:val="28"/>
          <w:szCs w:val="28"/>
        </w:rPr>
        <w:t>Q</w:t>
      </w:r>
      <w:r>
        <w:rPr>
          <w:rFonts w:eastAsia="楷体_GB2312" w:hint="eastAsia"/>
          <w:color w:val="000000"/>
          <w:sz w:val="28"/>
          <w:szCs w:val="28"/>
          <w:vertAlign w:val="subscript"/>
        </w:rPr>
        <w:t>0</w:t>
      </w:r>
      <w:r>
        <w:rPr>
          <w:rFonts w:eastAsia="楷体_GB2312" w:hint="eastAsia"/>
          <w:color w:val="000000"/>
          <w:sz w:val="28"/>
          <w:szCs w:val="28"/>
        </w:rPr>
        <w:t>=aS</w:t>
      </w:r>
      <w:r>
        <w:rPr>
          <w:rFonts w:eastAsia="楷体_GB2312" w:hint="eastAsia"/>
          <w:color w:val="000000"/>
          <w:sz w:val="28"/>
          <w:szCs w:val="28"/>
          <w:vertAlign w:val="subscript"/>
        </w:rPr>
        <w:t>1</w:t>
      </w:r>
      <w:r>
        <w:rPr>
          <w:rFonts w:eastAsia="楷体_GB2312" w:hint="eastAsia"/>
          <w:color w:val="000000"/>
          <w:sz w:val="28"/>
          <w:szCs w:val="28"/>
        </w:rPr>
        <w:t>+bS</w:t>
      </w:r>
      <w:r>
        <w:rPr>
          <w:rFonts w:eastAsia="楷体_GB2312" w:hint="eastAsia"/>
          <w:color w:val="000000"/>
          <w:sz w:val="28"/>
          <w:szCs w:val="28"/>
          <w:vertAlign w:val="subscript"/>
        </w:rPr>
        <w:t>2</w:t>
      </w:r>
      <w:r>
        <w:rPr>
          <w:rFonts w:eastAsia="楷体_GB2312" w:hint="eastAsia"/>
          <w:color w:val="000000"/>
          <w:sz w:val="28"/>
          <w:szCs w:val="28"/>
        </w:rPr>
        <w:t>+cS</w:t>
      </w:r>
      <w:r>
        <w:rPr>
          <w:rFonts w:eastAsia="楷体_GB2312" w:hint="eastAsia"/>
          <w:color w:val="000000"/>
          <w:sz w:val="28"/>
          <w:szCs w:val="28"/>
          <w:vertAlign w:val="subscript"/>
        </w:rPr>
        <w:t>3</w:t>
      </w:r>
      <w:r>
        <w:rPr>
          <w:rFonts w:eastAsia="楷体_GB2312" w:hint="eastAsia"/>
          <w:color w:val="000000"/>
          <w:sz w:val="28"/>
          <w:szCs w:val="28"/>
        </w:rPr>
        <w:t>；其中</w:t>
      </w:r>
      <w:r>
        <w:rPr>
          <w:rFonts w:eastAsia="楷体_GB2312" w:hint="eastAsia"/>
          <w:color w:val="000000"/>
          <w:sz w:val="28"/>
          <w:szCs w:val="28"/>
        </w:rPr>
        <w:t>a</w:t>
      </w:r>
      <w:r>
        <w:rPr>
          <w:rFonts w:eastAsia="楷体_GB2312" w:hint="eastAsia"/>
          <w:color w:val="000000"/>
          <w:sz w:val="28"/>
          <w:szCs w:val="28"/>
        </w:rPr>
        <w:t>、</w:t>
      </w:r>
      <w:r>
        <w:rPr>
          <w:rFonts w:eastAsia="楷体_GB2312" w:hint="eastAsia"/>
          <w:color w:val="000000"/>
          <w:sz w:val="28"/>
          <w:szCs w:val="28"/>
        </w:rPr>
        <w:t>b</w:t>
      </w:r>
      <w:r>
        <w:rPr>
          <w:rFonts w:eastAsia="楷体_GB2312" w:hint="eastAsia"/>
          <w:color w:val="000000"/>
          <w:sz w:val="28"/>
          <w:szCs w:val="28"/>
        </w:rPr>
        <w:t>和</w:t>
      </w:r>
      <w:r>
        <w:rPr>
          <w:rFonts w:eastAsia="楷体_GB2312" w:hint="eastAsia"/>
          <w:color w:val="000000"/>
          <w:sz w:val="28"/>
          <w:szCs w:val="28"/>
        </w:rPr>
        <w:t>c</w:t>
      </w:r>
      <w:r>
        <w:rPr>
          <w:rFonts w:eastAsia="楷体_GB2312" w:hint="eastAsia"/>
          <w:color w:val="000000"/>
          <w:sz w:val="28"/>
          <w:szCs w:val="28"/>
        </w:rPr>
        <w:t>表示计算系数；</w:t>
      </w:r>
    </w:p>
    <w:p w14:paraId="365D7E03" w14:textId="77777777" w:rsidR="00000000" w:rsidRDefault="00000000">
      <w:pPr>
        <w:adjustRightInd w:val="0"/>
        <w:snapToGrid w:val="0"/>
        <w:spacing w:line="360" w:lineRule="auto"/>
        <w:ind w:firstLine="561"/>
        <w:rPr>
          <w:rFonts w:eastAsia="楷体_GB2312"/>
          <w:color w:val="000000"/>
          <w:sz w:val="28"/>
          <w:szCs w:val="28"/>
        </w:rPr>
      </w:pPr>
      <w:r>
        <w:rPr>
          <w:rFonts w:eastAsia="楷体_GB2312" w:hint="eastAsia"/>
          <w:color w:val="000000"/>
          <w:sz w:val="28"/>
          <w:szCs w:val="28"/>
        </w:rPr>
        <w:t>分别调取各个第二标准温度集</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1</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2</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rPr>
        <w:t>T</w:t>
      </w:r>
      <w:r>
        <w:rPr>
          <w:rFonts w:eastAsia="楷体_GB2312" w:hint="eastAsia"/>
          <w:color w:val="000000"/>
          <w:sz w:val="28"/>
          <w:szCs w:val="28"/>
          <w:vertAlign w:val="subscript"/>
        </w:rPr>
        <w:t>3</w:t>
      </w:r>
      <w:r>
        <w:rPr>
          <w:rFonts w:eastAsia="楷体_GB2312"/>
          <w:color w:val="000000"/>
          <w:sz w:val="28"/>
          <w:szCs w:val="28"/>
        </w:rPr>
        <w:t>'</w:t>
      </w:r>
      <w:r>
        <w:rPr>
          <w:rFonts w:eastAsia="楷体_GB2312" w:hint="eastAsia"/>
          <w:color w:val="000000"/>
          <w:sz w:val="28"/>
          <w:szCs w:val="28"/>
        </w:rPr>
        <w:t>}</w:t>
      </w:r>
      <w:r>
        <w:rPr>
          <w:rFonts w:eastAsia="楷体_GB2312" w:hint="eastAsia"/>
          <w:color w:val="000000"/>
          <w:sz w:val="28"/>
          <w:szCs w:val="28"/>
          <w:vertAlign w:val="subscript"/>
        </w:rPr>
        <w:t>n</w:t>
      </w:r>
      <w:r>
        <w:rPr>
          <w:rFonts w:eastAsia="楷体_GB2312" w:hint="eastAsia"/>
          <w:color w:val="000000"/>
          <w:sz w:val="28"/>
          <w:szCs w:val="28"/>
        </w:rPr>
        <w:t>，采用与所述初始牧草量相同的计算方法分别计算目标养殖区的若干存量牧草量</w:t>
      </w:r>
      <w:r>
        <w:rPr>
          <w:rFonts w:eastAsia="楷体_GB2312" w:hint="eastAsia"/>
          <w:color w:val="000000"/>
          <w:sz w:val="28"/>
          <w:szCs w:val="28"/>
        </w:rPr>
        <w:t>Q</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n</w:t>
      </w:r>
      <w:r>
        <w:rPr>
          <w:rFonts w:eastAsia="楷体_GB2312" w:hint="eastAsia"/>
          <w:color w:val="000000"/>
          <w:sz w:val="28"/>
          <w:szCs w:val="28"/>
        </w:rPr>
        <w:t>；</w:t>
      </w:r>
    </w:p>
    <w:p w14:paraId="3BB8158D"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根据所述初始牧草量</w:t>
      </w:r>
      <w:r>
        <w:rPr>
          <w:rFonts w:eastAsia="楷体_GB2312" w:hint="eastAsia"/>
          <w:color w:val="000000"/>
          <w:sz w:val="28"/>
          <w:szCs w:val="28"/>
        </w:rPr>
        <w:t>Q</w:t>
      </w:r>
      <w:r>
        <w:rPr>
          <w:rFonts w:eastAsia="楷体_GB2312" w:hint="eastAsia"/>
          <w:color w:val="000000"/>
          <w:sz w:val="28"/>
          <w:szCs w:val="28"/>
          <w:vertAlign w:val="subscript"/>
        </w:rPr>
        <w:t>0</w:t>
      </w:r>
      <w:r>
        <w:rPr>
          <w:rFonts w:eastAsia="楷体_GB2312" w:hint="eastAsia"/>
          <w:color w:val="000000"/>
          <w:sz w:val="28"/>
          <w:szCs w:val="28"/>
        </w:rPr>
        <w:t>和各存量牧草量</w:t>
      </w:r>
      <w:r>
        <w:rPr>
          <w:rFonts w:eastAsia="楷体_GB2312" w:hint="eastAsia"/>
          <w:color w:val="000000"/>
          <w:sz w:val="28"/>
          <w:szCs w:val="28"/>
        </w:rPr>
        <w:t>Q</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n</w:t>
      </w:r>
      <w:r>
        <w:rPr>
          <w:rFonts w:eastAsia="楷体_GB2312" w:hint="eastAsia"/>
          <w:color w:val="000000"/>
          <w:sz w:val="28"/>
          <w:szCs w:val="28"/>
        </w:rPr>
        <w:t>拟合生成存量牧草预测模型；</w:t>
      </w:r>
    </w:p>
    <w:p w14:paraId="201FA19C" w14:textId="77777777" w:rsidR="00000000" w:rsidRDefault="00000000">
      <w:pPr>
        <w:adjustRightInd w:val="0"/>
        <w:snapToGrid w:val="0"/>
        <w:spacing w:line="360" w:lineRule="auto"/>
        <w:ind w:firstLine="561"/>
        <w:rPr>
          <w:rFonts w:eastAsia="楷体_GB2312"/>
          <w:color w:val="000000"/>
          <w:sz w:val="28"/>
          <w:szCs w:val="28"/>
        </w:rPr>
      </w:pPr>
      <w:r>
        <w:rPr>
          <w:rFonts w:eastAsia="楷体_GB2312" w:hint="eastAsia"/>
          <w:color w:val="000000"/>
          <w:sz w:val="28"/>
          <w:szCs w:val="28"/>
        </w:rPr>
        <w:t>根据所述存量牧草预测模型为所述目标养殖区生成放牧预警信息。</w:t>
      </w:r>
    </w:p>
    <w:p w14:paraId="788799E9" w14:textId="77777777" w:rsidR="00000000" w:rsidRDefault="00000000">
      <w:pPr>
        <w:adjustRightInd w:val="0"/>
        <w:snapToGrid w:val="0"/>
        <w:spacing w:line="360" w:lineRule="auto"/>
        <w:ind w:firstLineChars="200" w:firstLine="560"/>
        <w:rPr>
          <w:rFonts w:hint="eastAsia"/>
          <w:color w:val="000000"/>
          <w:sz w:val="28"/>
          <w:highlight w:val="yellow"/>
          <w:rPrChange w:id="13" w:author="胡" w:date="2025-02-17T08:46:00Z" w16du:dateUtc="2025-02-17T00:46:00Z">
            <w:rPr>
              <w:rFonts w:hint="eastAsia"/>
              <w:color w:val="000000"/>
              <w:sz w:val="28"/>
            </w:rPr>
          </w:rPrChange>
        </w:rPr>
        <w:pPrChange w:id="14" w:author="胡" w:date="2025-02-17T08:46:00Z" w16du:dateUtc="2025-02-17T00:46:00Z">
          <w:pPr>
            <w:adjustRightInd w:val="0"/>
            <w:snapToGrid w:val="0"/>
            <w:spacing w:line="360" w:lineRule="auto"/>
            <w:ind w:firstLine="561"/>
          </w:pPr>
        </w:pPrChange>
      </w:pPr>
    </w:p>
    <w:p w14:paraId="00F70194" w14:textId="77777777" w:rsidR="00000000" w:rsidRDefault="00000000">
      <w:pPr>
        <w:numPr>
          <w:ilvl w:val="0"/>
          <w:numId w:val="3"/>
        </w:numPr>
        <w:tabs>
          <w:tab w:val="left" w:pos="312"/>
        </w:tabs>
        <w:adjustRightInd w:val="0"/>
        <w:snapToGrid w:val="0"/>
        <w:spacing w:line="360" w:lineRule="auto"/>
        <w:ind w:firstLine="561"/>
        <w:rPr>
          <w:del w:id="15" w:author="胡" w:date="2025-02-17T08:46:00Z" w16du:dateUtc="2025-02-17T00:46:00Z"/>
          <w:rFonts w:eastAsia="楷体_GB2312" w:hint="eastAsia"/>
          <w:color w:val="000000"/>
          <w:sz w:val="28"/>
          <w:szCs w:val="28"/>
        </w:rPr>
      </w:pPr>
      <w:del w:id="16" w:author="胡" w:date="2025-02-17T08:46:00Z" w16du:dateUtc="2025-02-17T00:46:00Z">
        <w:r>
          <w:rPr>
            <w:rFonts w:eastAsia="楷体_GB2312" w:hint="eastAsia"/>
            <w:color w:val="000000"/>
            <w:sz w:val="28"/>
            <w:szCs w:val="28"/>
          </w:rPr>
          <w:delText>根据权利要求</w:delText>
        </w:r>
        <w:r>
          <w:rPr>
            <w:rFonts w:eastAsia="楷体_GB2312" w:hint="eastAsia"/>
            <w:color w:val="000000"/>
            <w:sz w:val="28"/>
            <w:szCs w:val="28"/>
          </w:rPr>
          <w:delText>1</w:delText>
        </w:r>
        <w:r>
          <w:rPr>
            <w:rFonts w:eastAsia="楷体_GB2312" w:hint="eastAsia"/>
            <w:color w:val="000000"/>
            <w:sz w:val="28"/>
            <w:szCs w:val="28"/>
          </w:rPr>
          <w:delText>所述的一种牦牛智能化养殖监控方法，其特征在于，所述养殖监控系统还包括若干检测信标</w:delText>
        </w:r>
        <w:r>
          <w:rPr>
            <w:rFonts w:eastAsia="楷体_GB2312" w:hint="eastAsia"/>
            <w:color w:val="000000"/>
            <w:sz w:val="28"/>
            <w:szCs w:val="28"/>
          </w:rPr>
          <w:delText>(5)</w:delText>
        </w:r>
        <w:r>
          <w:rPr>
            <w:rFonts w:eastAsia="楷体_GB2312" w:hint="eastAsia"/>
            <w:color w:val="000000"/>
            <w:sz w:val="28"/>
            <w:szCs w:val="28"/>
          </w:rPr>
          <w:delText>，各所述检测信标</w:delText>
        </w:r>
        <w:r>
          <w:rPr>
            <w:rFonts w:eastAsia="楷体_GB2312" w:hint="eastAsia"/>
            <w:color w:val="000000"/>
            <w:sz w:val="28"/>
            <w:szCs w:val="28"/>
          </w:rPr>
          <w:delText>(5)</w:delText>
        </w:r>
        <w:r>
          <w:rPr>
            <w:rFonts w:eastAsia="楷体_GB2312" w:hint="eastAsia"/>
            <w:color w:val="000000"/>
            <w:sz w:val="28"/>
            <w:szCs w:val="28"/>
          </w:rPr>
          <w:delText>分置于牧草全覆盖区、牧草半覆盖区和裸土区；所述红外温度检测模组</w:delText>
        </w:r>
        <w:r>
          <w:rPr>
            <w:rFonts w:eastAsia="楷体_GB2312" w:hint="eastAsia"/>
            <w:color w:val="000000"/>
            <w:sz w:val="28"/>
            <w:szCs w:val="28"/>
          </w:rPr>
          <w:delText>(1)</w:delText>
        </w:r>
        <w:r>
          <w:rPr>
            <w:rFonts w:eastAsia="楷体_GB2312" w:hint="eastAsia"/>
            <w:color w:val="000000"/>
            <w:sz w:val="28"/>
            <w:szCs w:val="28"/>
          </w:rPr>
          <w:delText>包括无人机</w:delText>
        </w:r>
        <w:r>
          <w:rPr>
            <w:rFonts w:eastAsia="楷体_GB2312" w:hint="eastAsia"/>
            <w:color w:val="000000"/>
            <w:sz w:val="28"/>
            <w:szCs w:val="28"/>
          </w:rPr>
          <w:delText>(101)</w:delText>
        </w:r>
        <w:r>
          <w:rPr>
            <w:rFonts w:eastAsia="楷体_GB2312" w:hint="eastAsia"/>
            <w:color w:val="000000"/>
            <w:sz w:val="28"/>
            <w:szCs w:val="28"/>
          </w:rPr>
          <w:delText>和红外热成像仪，所述红外热成像仪设置于所述无人机</w:delText>
        </w:r>
        <w:r>
          <w:rPr>
            <w:rFonts w:eastAsia="楷体_GB2312" w:hint="eastAsia"/>
            <w:color w:val="000000"/>
            <w:sz w:val="28"/>
            <w:szCs w:val="28"/>
          </w:rPr>
          <w:delText>(101)</w:delText>
        </w:r>
        <w:r>
          <w:rPr>
            <w:rFonts w:eastAsia="楷体_GB2312" w:hint="eastAsia"/>
            <w:color w:val="000000"/>
            <w:sz w:val="28"/>
            <w:szCs w:val="28"/>
          </w:rPr>
          <w:delText>上。</w:delText>
        </w:r>
      </w:del>
    </w:p>
    <w:p w14:paraId="1F043627" w14:textId="77777777" w:rsidR="00000000" w:rsidRDefault="00000000">
      <w:pPr>
        <w:adjustRightInd w:val="0"/>
        <w:snapToGrid w:val="0"/>
        <w:spacing w:line="360" w:lineRule="auto"/>
        <w:ind w:firstLineChars="200" w:firstLine="560"/>
        <w:rPr>
          <w:del w:id="17" w:author="胡" w:date="2025-02-17T08:46:00Z" w16du:dateUtc="2025-02-17T00:46:00Z"/>
          <w:rFonts w:eastAsia="楷体_GB2312" w:hint="eastAsia"/>
          <w:color w:val="000000"/>
          <w:sz w:val="28"/>
          <w:szCs w:val="28"/>
          <w:highlight w:val="yellow"/>
        </w:rPr>
      </w:pPr>
    </w:p>
    <w:p w14:paraId="05288159" w14:textId="7F9E3029" w:rsidR="00000000" w:rsidRDefault="00000000">
      <w:pPr>
        <w:adjustRightInd w:val="0"/>
        <w:snapToGrid w:val="0"/>
        <w:spacing w:line="360" w:lineRule="auto"/>
        <w:ind w:firstLine="561"/>
        <w:rPr>
          <w:rFonts w:eastAsia="楷体_GB2312" w:hint="eastAsia"/>
          <w:color w:val="000000"/>
          <w:sz w:val="28"/>
          <w:szCs w:val="28"/>
        </w:rPr>
      </w:pPr>
      <w:del w:id="18" w:author="胡" w:date="2025-02-17T08:46:00Z" w16du:dateUtc="2025-02-17T00:46:00Z">
        <w:r>
          <w:rPr>
            <w:rFonts w:eastAsia="楷体_GB2312" w:hint="eastAsia"/>
            <w:color w:val="000000"/>
            <w:sz w:val="28"/>
            <w:szCs w:val="28"/>
          </w:rPr>
          <w:delText>3</w:delText>
        </w:r>
      </w:del>
      <w:ins w:id="19" w:author="胡" w:date="2025-02-17T08:46:00Z" w16du:dateUtc="2025-02-17T00:46:00Z">
        <w:r>
          <w:rPr>
            <w:rFonts w:eastAsia="楷体_GB2312" w:hint="eastAsia"/>
            <w:color w:val="000000"/>
            <w:sz w:val="28"/>
            <w:szCs w:val="28"/>
          </w:rPr>
          <w:t>2</w:t>
        </w:r>
      </w:ins>
      <w:r>
        <w:rPr>
          <w:rFonts w:eastAsia="楷体_GB2312" w:hint="eastAsia"/>
          <w:color w:val="000000"/>
          <w:sz w:val="28"/>
          <w:szCs w:val="28"/>
        </w:rPr>
        <w:t>.</w:t>
      </w:r>
      <w:r>
        <w:rPr>
          <w:rFonts w:eastAsia="楷体_GB2312" w:hint="eastAsia"/>
          <w:color w:val="000000"/>
          <w:sz w:val="28"/>
          <w:szCs w:val="28"/>
        </w:rPr>
        <w:t>根据权利要求</w:t>
      </w:r>
      <w:r>
        <w:rPr>
          <w:rFonts w:eastAsia="楷体_GB2312" w:hint="eastAsia"/>
          <w:color w:val="000000"/>
          <w:sz w:val="28"/>
          <w:szCs w:val="28"/>
        </w:rPr>
        <w:t>1</w:t>
      </w:r>
      <w:r>
        <w:rPr>
          <w:rFonts w:eastAsia="楷体_GB2312" w:hint="eastAsia"/>
          <w:color w:val="000000"/>
          <w:sz w:val="28"/>
          <w:szCs w:val="28"/>
        </w:rPr>
        <w:t>所述的一种牦牛智能化养殖监控方法，其特征在于，所述将牧场划分为若干养殖区，并在各所述养殖区中选择一个作为目标养殖区，包括以下步骤；</w:t>
      </w:r>
    </w:p>
    <w:p w14:paraId="7DF6F6FD"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人工调查牧场各个区域的牧草蓄养量；</w:t>
      </w:r>
    </w:p>
    <w:p w14:paraId="066E48F1" w14:textId="77777777" w:rsidR="00000000" w:rsidRDefault="00000000">
      <w:pPr>
        <w:adjustRightInd w:val="0"/>
        <w:snapToGrid w:val="0"/>
        <w:spacing w:line="360" w:lineRule="auto"/>
        <w:ind w:firstLine="561"/>
        <w:rPr>
          <w:rFonts w:eastAsia="楷体_GB2312"/>
          <w:color w:val="000000"/>
          <w:sz w:val="28"/>
          <w:szCs w:val="28"/>
        </w:rPr>
      </w:pPr>
      <w:r>
        <w:rPr>
          <w:rFonts w:eastAsia="楷体_GB2312" w:hint="eastAsia"/>
          <w:color w:val="000000"/>
          <w:sz w:val="28"/>
          <w:szCs w:val="28"/>
        </w:rPr>
        <w:t>获取牧场的三维地形图；</w:t>
      </w:r>
    </w:p>
    <w:p w14:paraId="4FF0F0EF"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根据牧草蓄养量和牧场的三维地形图将牧场划分为若干养殖区，其中各个养殖区的牧草总量偏差不超过</w:t>
      </w:r>
      <w:r>
        <w:rPr>
          <w:rFonts w:eastAsia="楷体_GB2312" w:hint="eastAsia"/>
          <w:color w:val="000000"/>
          <w:sz w:val="28"/>
          <w:szCs w:val="28"/>
        </w:rPr>
        <w:t>5%</w:t>
      </w:r>
      <w:r>
        <w:rPr>
          <w:rFonts w:eastAsia="楷体_GB2312" w:hint="eastAsia"/>
          <w:color w:val="000000"/>
          <w:sz w:val="28"/>
          <w:szCs w:val="28"/>
        </w:rPr>
        <w:t>；</w:t>
      </w:r>
    </w:p>
    <w:p w14:paraId="6957E12E"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在各所述养殖区中随机选择一个作为目标养殖区。</w:t>
      </w:r>
    </w:p>
    <w:p w14:paraId="6B66922D" w14:textId="715DDBE9" w:rsidR="00000000" w:rsidRDefault="00000000">
      <w:pPr>
        <w:adjustRightInd w:val="0"/>
        <w:snapToGrid w:val="0"/>
        <w:spacing w:line="360" w:lineRule="auto"/>
        <w:ind w:firstLine="561"/>
        <w:rPr>
          <w:rFonts w:eastAsia="楷体_GB2312" w:hint="eastAsia"/>
          <w:color w:val="000000"/>
          <w:sz w:val="28"/>
          <w:szCs w:val="28"/>
        </w:rPr>
      </w:pPr>
      <w:del w:id="20" w:author="胡" w:date="2025-02-17T08:46:00Z" w16du:dateUtc="2025-02-17T00:46:00Z">
        <w:r>
          <w:rPr>
            <w:rFonts w:eastAsia="楷体_GB2312" w:hint="eastAsia"/>
            <w:color w:val="000000"/>
            <w:sz w:val="28"/>
            <w:szCs w:val="28"/>
          </w:rPr>
          <w:delText>4</w:delText>
        </w:r>
      </w:del>
      <w:ins w:id="21" w:author="胡" w:date="2025-02-17T08:46:00Z" w16du:dateUtc="2025-02-17T00:46:00Z">
        <w:r>
          <w:rPr>
            <w:rFonts w:eastAsia="楷体_GB2312" w:hint="eastAsia"/>
            <w:color w:val="000000"/>
            <w:sz w:val="28"/>
            <w:szCs w:val="28"/>
          </w:rPr>
          <w:t>3</w:t>
        </w:r>
      </w:ins>
      <w:r>
        <w:rPr>
          <w:rFonts w:eastAsia="楷体_GB2312" w:hint="eastAsia"/>
          <w:color w:val="000000"/>
          <w:sz w:val="28"/>
          <w:szCs w:val="28"/>
        </w:rPr>
        <w:t>.</w:t>
      </w:r>
      <w:r>
        <w:rPr>
          <w:rFonts w:eastAsia="楷体_GB2312" w:hint="eastAsia"/>
          <w:color w:val="000000"/>
          <w:sz w:val="28"/>
          <w:szCs w:val="28"/>
        </w:rPr>
        <w:t>根据权利要求</w:t>
      </w:r>
      <w:del w:id="22" w:author="胡" w:date="2025-02-17T08:46:00Z" w16du:dateUtc="2025-02-17T00:46:00Z">
        <w:r>
          <w:rPr>
            <w:rFonts w:eastAsia="楷体_GB2312" w:hint="eastAsia"/>
            <w:color w:val="000000"/>
            <w:sz w:val="28"/>
            <w:szCs w:val="28"/>
          </w:rPr>
          <w:delText>3</w:delText>
        </w:r>
      </w:del>
      <w:ins w:id="23" w:author="胡" w:date="2025-02-17T08:46:00Z" w16du:dateUtc="2025-02-17T00:46:00Z">
        <w:r>
          <w:rPr>
            <w:rFonts w:eastAsia="楷体_GB2312" w:hint="eastAsia"/>
            <w:color w:val="000000"/>
            <w:sz w:val="28"/>
            <w:szCs w:val="28"/>
          </w:rPr>
          <w:t>2</w:t>
        </w:r>
      </w:ins>
      <w:r>
        <w:rPr>
          <w:rFonts w:eastAsia="楷体_GB2312" w:hint="eastAsia"/>
          <w:color w:val="000000"/>
          <w:sz w:val="28"/>
          <w:szCs w:val="28"/>
        </w:rPr>
        <w:t>所述的一种牦牛智能化养殖监控方法，其特征在于，所述计算第一温度区的第一面积</w:t>
      </w:r>
      <w:r>
        <w:rPr>
          <w:rFonts w:eastAsia="楷体_GB2312" w:hint="eastAsia"/>
          <w:color w:val="000000"/>
          <w:sz w:val="28"/>
          <w:szCs w:val="28"/>
        </w:rPr>
        <w:t>S</w:t>
      </w:r>
      <w:r>
        <w:rPr>
          <w:rFonts w:eastAsia="楷体_GB2312" w:hint="eastAsia"/>
          <w:color w:val="000000"/>
          <w:sz w:val="28"/>
          <w:szCs w:val="28"/>
          <w:vertAlign w:val="subscript"/>
        </w:rPr>
        <w:t>1</w:t>
      </w:r>
      <w:r>
        <w:rPr>
          <w:rFonts w:eastAsia="楷体_GB2312" w:hint="eastAsia"/>
          <w:color w:val="000000"/>
          <w:sz w:val="28"/>
          <w:szCs w:val="28"/>
        </w:rPr>
        <w:t>，第二温度区的第二面积</w:t>
      </w:r>
      <w:r>
        <w:rPr>
          <w:rFonts w:eastAsia="楷体_GB2312" w:hint="eastAsia"/>
          <w:color w:val="000000"/>
          <w:sz w:val="28"/>
          <w:szCs w:val="28"/>
        </w:rPr>
        <w:t>S</w:t>
      </w:r>
      <w:r>
        <w:rPr>
          <w:rFonts w:eastAsia="楷体_GB2312" w:hint="eastAsia"/>
          <w:color w:val="000000"/>
          <w:sz w:val="28"/>
          <w:szCs w:val="28"/>
          <w:vertAlign w:val="subscript"/>
        </w:rPr>
        <w:t>2</w:t>
      </w:r>
      <w:r>
        <w:rPr>
          <w:rFonts w:eastAsia="楷体_GB2312" w:hint="eastAsia"/>
          <w:color w:val="000000"/>
          <w:sz w:val="28"/>
          <w:szCs w:val="28"/>
        </w:rPr>
        <w:t>和第三温度区的第三面积</w:t>
      </w:r>
      <w:r>
        <w:rPr>
          <w:rFonts w:eastAsia="楷体_GB2312" w:hint="eastAsia"/>
          <w:color w:val="000000"/>
          <w:sz w:val="28"/>
          <w:szCs w:val="28"/>
        </w:rPr>
        <w:t>S</w:t>
      </w:r>
      <w:r>
        <w:rPr>
          <w:rFonts w:eastAsia="楷体_GB2312" w:hint="eastAsia"/>
          <w:color w:val="000000"/>
          <w:sz w:val="28"/>
          <w:szCs w:val="28"/>
          <w:vertAlign w:val="subscript"/>
        </w:rPr>
        <w:t>3</w:t>
      </w:r>
      <w:r>
        <w:rPr>
          <w:rFonts w:eastAsia="楷体_GB2312" w:hint="eastAsia"/>
          <w:color w:val="000000"/>
          <w:sz w:val="28"/>
          <w:szCs w:val="28"/>
        </w:rPr>
        <w:t>，包括以下步骤：</w:t>
      </w:r>
    </w:p>
    <w:p w14:paraId="5902BAD6" w14:textId="77777777" w:rsidR="00000000" w:rsidRDefault="00000000">
      <w:pPr>
        <w:adjustRightInd w:val="0"/>
        <w:snapToGrid w:val="0"/>
        <w:spacing w:line="360" w:lineRule="auto"/>
        <w:ind w:firstLine="561"/>
        <w:rPr>
          <w:rFonts w:eastAsia="楷体_GB2312"/>
          <w:color w:val="000000"/>
          <w:sz w:val="28"/>
          <w:szCs w:val="28"/>
        </w:rPr>
      </w:pPr>
      <w:r>
        <w:rPr>
          <w:rFonts w:eastAsia="楷体_GB2312" w:hint="eastAsia"/>
          <w:color w:val="000000"/>
          <w:sz w:val="28"/>
          <w:szCs w:val="28"/>
        </w:rPr>
        <w:t>生成分割网，其中所述分割网具有若干单位面积的标准网格；</w:t>
      </w:r>
    </w:p>
    <w:p w14:paraId="58C6928F"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通过所述分割网对生成有轮廓曲线的第一红外温度图像进行分割，生成若干计算单元；</w:t>
      </w:r>
    </w:p>
    <w:p w14:paraId="54F16A97"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分别调取各计算单元，对各所述计算单元中的轮廓曲线进行圆整或拉直；</w:t>
      </w:r>
    </w:p>
    <w:p w14:paraId="4C92F93F" w14:textId="77777777" w:rsidR="00000000" w:rsidRDefault="00000000">
      <w:pPr>
        <w:adjustRightInd w:val="0"/>
        <w:snapToGrid w:val="0"/>
        <w:spacing w:line="360" w:lineRule="auto"/>
        <w:ind w:firstLine="561"/>
        <w:rPr>
          <w:rFonts w:eastAsia="楷体_GB2312"/>
          <w:color w:val="000000"/>
          <w:sz w:val="28"/>
          <w:szCs w:val="28"/>
        </w:rPr>
      </w:pPr>
      <w:r>
        <w:rPr>
          <w:rFonts w:eastAsia="楷体_GB2312" w:hint="eastAsia"/>
          <w:color w:val="000000"/>
          <w:sz w:val="28"/>
          <w:szCs w:val="28"/>
        </w:rPr>
        <w:t>根据圆整或拉直后的轮廓曲线分别计算各计算单元的第一分区面积</w:t>
      </w:r>
      <w:r>
        <w:rPr>
          <w:rFonts w:eastAsia="楷体_GB2312" w:hint="eastAsia"/>
          <w:color w:val="000000"/>
          <w:sz w:val="28"/>
          <w:szCs w:val="28"/>
        </w:rPr>
        <w:t>s</w:t>
      </w:r>
      <w:r>
        <w:rPr>
          <w:rFonts w:eastAsia="楷体_GB2312" w:hint="eastAsia"/>
          <w:color w:val="000000"/>
          <w:sz w:val="28"/>
          <w:szCs w:val="28"/>
          <w:vertAlign w:val="subscript"/>
        </w:rPr>
        <w:t>1i</w:t>
      </w:r>
      <w:r>
        <w:rPr>
          <w:rFonts w:eastAsia="楷体_GB2312" w:hint="eastAsia"/>
          <w:color w:val="000000"/>
          <w:sz w:val="28"/>
          <w:szCs w:val="28"/>
        </w:rPr>
        <w:t>、第二分区面积</w:t>
      </w:r>
      <w:r>
        <w:rPr>
          <w:rFonts w:eastAsia="楷体_GB2312" w:hint="eastAsia"/>
          <w:color w:val="000000"/>
          <w:sz w:val="28"/>
          <w:szCs w:val="28"/>
        </w:rPr>
        <w:t>s</w:t>
      </w:r>
      <w:r>
        <w:rPr>
          <w:rFonts w:eastAsia="楷体_GB2312" w:hint="eastAsia"/>
          <w:color w:val="000000"/>
          <w:sz w:val="28"/>
          <w:szCs w:val="28"/>
          <w:vertAlign w:val="subscript"/>
        </w:rPr>
        <w:t>2i</w:t>
      </w:r>
      <w:r>
        <w:rPr>
          <w:rFonts w:eastAsia="楷体_GB2312" w:hint="eastAsia"/>
          <w:color w:val="000000"/>
          <w:sz w:val="28"/>
          <w:szCs w:val="28"/>
        </w:rPr>
        <w:t>和第三分区面积</w:t>
      </w:r>
      <w:r>
        <w:rPr>
          <w:rFonts w:eastAsia="楷体_GB2312" w:hint="eastAsia"/>
          <w:color w:val="000000"/>
          <w:sz w:val="28"/>
          <w:szCs w:val="28"/>
        </w:rPr>
        <w:t>s</w:t>
      </w:r>
      <w:r>
        <w:rPr>
          <w:rFonts w:eastAsia="楷体_GB2312" w:hint="eastAsia"/>
          <w:color w:val="000000"/>
          <w:sz w:val="28"/>
          <w:szCs w:val="28"/>
          <w:vertAlign w:val="subscript"/>
        </w:rPr>
        <w:t>3i</w:t>
      </w:r>
      <w:r>
        <w:rPr>
          <w:rFonts w:eastAsia="楷体_GB2312" w:hint="eastAsia"/>
          <w:color w:val="000000"/>
          <w:sz w:val="28"/>
          <w:szCs w:val="28"/>
        </w:rPr>
        <w:t>，其中</w:t>
      </w:r>
      <w:r>
        <w:rPr>
          <w:rFonts w:eastAsia="楷体_GB2312" w:hint="eastAsia"/>
          <w:color w:val="000000"/>
          <w:sz w:val="28"/>
          <w:szCs w:val="28"/>
        </w:rPr>
        <w:t>i</w:t>
      </w:r>
      <w:r>
        <w:rPr>
          <w:rFonts w:eastAsia="楷体_GB2312" w:hint="eastAsia"/>
          <w:color w:val="000000"/>
          <w:sz w:val="28"/>
          <w:szCs w:val="28"/>
        </w:rPr>
        <w:t>表示计算单元的编号；</w:t>
      </w:r>
    </w:p>
    <w:p w14:paraId="3D70D049" w14:textId="778EFF48"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根据各所述第一分区面积计算第一面积</w:t>
      </w:r>
      <w:r>
        <w:rPr>
          <w:rFonts w:eastAsia="楷体_GB2312" w:hint="eastAsia"/>
          <w:color w:val="000000"/>
          <w:sz w:val="28"/>
          <w:szCs w:val="28"/>
        </w:rPr>
        <w:t>S</w:t>
      </w:r>
      <w:r>
        <w:rPr>
          <w:rFonts w:eastAsia="楷体_GB2312" w:hint="eastAsia"/>
          <w:color w:val="000000"/>
          <w:sz w:val="28"/>
          <w:szCs w:val="28"/>
          <w:vertAlign w:val="subscript"/>
        </w:rPr>
        <w:t>1</w:t>
      </w:r>
      <w:r>
        <w:rPr>
          <w:rFonts w:eastAsia="楷体_GB2312" w:hint="eastAsia"/>
          <w:color w:val="000000"/>
          <w:sz w:val="28"/>
          <w:szCs w:val="28"/>
        </w:rPr>
        <w:t>；根据各第二分区面积计算第二面积</w:t>
      </w:r>
      <w:r>
        <w:rPr>
          <w:rFonts w:eastAsia="楷体_GB2312" w:hint="eastAsia"/>
          <w:color w:val="000000"/>
          <w:sz w:val="28"/>
          <w:szCs w:val="28"/>
        </w:rPr>
        <w:t>S</w:t>
      </w:r>
      <w:r>
        <w:rPr>
          <w:rFonts w:eastAsia="楷体_GB2312" w:hint="eastAsia"/>
          <w:color w:val="000000"/>
          <w:sz w:val="28"/>
          <w:szCs w:val="28"/>
          <w:vertAlign w:val="subscript"/>
        </w:rPr>
        <w:t>2</w:t>
      </w:r>
      <w:r>
        <w:rPr>
          <w:rFonts w:eastAsia="楷体_GB2312" w:hint="eastAsia"/>
          <w:color w:val="000000"/>
          <w:sz w:val="28"/>
          <w:szCs w:val="28"/>
        </w:rPr>
        <w:t>；根据各第三分区面积计算第三面积</w:t>
      </w:r>
      <w:r>
        <w:rPr>
          <w:rFonts w:eastAsia="楷体_GB2312" w:hint="eastAsia"/>
          <w:color w:val="000000"/>
          <w:sz w:val="28"/>
          <w:szCs w:val="28"/>
        </w:rPr>
        <w:t>S</w:t>
      </w:r>
      <w:r>
        <w:rPr>
          <w:rFonts w:eastAsia="楷体_GB2312" w:hint="eastAsia"/>
          <w:color w:val="000000"/>
          <w:sz w:val="28"/>
          <w:szCs w:val="28"/>
          <w:vertAlign w:val="subscript"/>
        </w:rPr>
        <w:t>3</w:t>
      </w:r>
      <w:r>
        <w:rPr>
          <w:rFonts w:eastAsia="楷体_GB2312" w:hint="eastAsia"/>
          <w:color w:val="000000"/>
          <w:sz w:val="28"/>
          <w:szCs w:val="28"/>
        </w:rPr>
        <w:t>，其中</w:t>
      </w:r>
      <w:r w:rsidR="000B654C">
        <w:rPr>
          <w:rFonts w:eastAsia="楷体_GB2312" w:hint="eastAsia"/>
          <w:noProof/>
          <w:color w:val="000000"/>
          <w:sz w:val="28"/>
          <w:szCs w:val="28"/>
        </w:rPr>
        <w:drawing>
          <wp:inline distT="0" distB="0" distL="0" distR="0" wp14:anchorId="45E3EC66" wp14:editId="4C05049E">
            <wp:extent cx="635000" cy="431800"/>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000" cy="431800"/>
                    </a:xfrm>
                    <a:prstGeom prst="rect">
                      <a:avLst/>
                    </a:prstGeom>
                    <a:noFill/>
                    <a:ln>
                      <a:noFill/>
                    </a:ln>
                  </pic:spPr>
                </pic:pic>
              </a:graphicData>
            </a:graphic>
          </wp:inline>
        </w:drawing>
      </w:r>
      <w:r>
        <w:rPr>
          <w:rFonts w:eastAsia="楷体_GB2312" w:hint="eastAsia"/>
          <w:color w:val="000000"/>
          <w:sz w:val="28"/>
          <w:szCs w:val="28"/>
        </w:rPr>
        <w:t>，</w:t>
      </w:r>
      <w:r w:rsidR="000B654C">
        <w:rPr>
          <w:rFonts w:eastAsia="楷体_GB2312" w:hint="eastAsia"/>
          <w:noProof/>
          <w:color w:val="000000"/>
          <w:sz w:val="28"/>
          <w:szCs w:val="28"/>
        </w:rPr>
        <w:drawing>
          <wp:inline distT="0" distB="0" distL="0" distR="0" wp14:anchorId="53F0E809" wp14:editId="1AC55360">
            <wp:extent cx="685800" cy="431800"/>
            <wp:effectExtent l="0" t="0" r="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431800"/>
                    </a:xfrm>
                    <a:prstGeom prst="rect">
                      <a:avLst/>
                    </a:prstGeom>
                    <a:noFill/>
                    <a:ln>
                      <a:noFill/>
                    </a:ln>
                  </pic:spPr>
                </pic:pic>
              </a:graphicData>
            </a:graphic>
          </wp:inline>
        </w:drawing>
      </w:r>
      <w:r>
        <w:rPr>
          <w:rFonts w:eastAsia="楷体_GB2312" w:hint="eastAsia"/>
          <w:color w:val="000000"/>
          <w:sz w:val="28"/>
          <w:szCs w:val="28"/>
        </w:rPr>
        <w:t>，</w:t>
      </w:r>
      <w:r w:rsidR="000B654C">
        <w:rPr>
          <w:rFonts w:eastAsia="楷体_GB2312" w:hint="eastAsia"/>
          <w:noProof/>
          <w:color w:val="000000"/>
          <w:sz w:val="28"/>
          <w:szCs w:val="28"/>
        </w:rPr>
        <w:drawing>
          <wp:inline distT="0" distB="0" distL="0" distR="0" wp14:anchorId="5C027916" wp14:editId="5C1142E5">
            <wp:extent cx="668655" cy="431800"/>
            <wp:effectExtent l="0" t="0" r="0" b="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655" cy="431800"/>
                    </a:xfrm>
                    <a:prstGeom prst="rect">
                      <a:avLst/>
                    </a:prstGeom>
                    <a:noFill/>
                    <a:ln>
                      <a:noFill/>
                    </a:ln>
                  </pic:spPr>
                </pic:pic>
              </a:graphicData>
            </a:graphic>
          </wp:inline>
        </w:drawing>
      </w:r>
      <w:r>
        <w:rPr>
          <w:rFonts w:eastAsia="楷体_GB2312" w:hint="eastAsia"/>
          <w:color w:val="000000"/>
          <w:sz w:val="28"/>
          <w:szCs w:val="28"/>
        </w:rPr>
        <w:t>，其中</w:t>
      </w:r>
      <w:r>
        <w:rPr>
          <w:rFonts w:eastAsia="楷体_GB2312" w:hint="eastAsia"/>
          <w:color w:val="000000"/>
          <w:sz w:val="28"/>
          <w:szCs w:val="28"/>
        </w:rPr>
        <w:t>m</w:t>
      </w:r>
      <w:r>
        <w:rPr>
          <w:rFonts w:eastAsia="楷体_GB2312" w:hint="eastAsia"/>
          <w:color w:val="000000"/>
          <w:sz w:val="28"/>
          <w:szCs w:val="28"/>
        </w:rPr>
        <w:t>表示计算单元的个数，</w:t>
      </w:r>
      <w:r>
        <w:rPr>
          <w:rFonts w:eastAsia="楷体_GB2312" w:hint="eastAsia"/>
          <w:color w:val="000000"/>
          <w:sz w:val="28"/>
          <w:szCs w:val="28"/>
        </w:rPr>
        <w:t>i</w:t>
      </w:r>
      <w:r>
        <w:rPr>
          <w:rFonts w:eastAsia="楷体_GB2312" w:hint="eastAsia"/>
          <w:color w:val="000000"/>
          <w:sz w:val="28"/>
          <w:szCs w:val="28"/>
        </w:rPr>
        <w:t>表示计算单元的编号。</w:t>
      </w:r>
    </w:p>
    <w:p w14:paraId="2BF357AA" w14:textId="38CA78CC" w:rsidR="00000000" w:rsidRDefault="00000000">
      <w:pPr>
        <w:adjustRightInd w:val="0"/>
        <w:snapToGrid w:val="0"/>
        <w:spacing w:line="360" w:lineRule="auto"/>
        <w:ind w:firstLine="561"/>
        <w:rPr>
          <w:rFonts w:eastAsia="楷体_GB2312" w:hint="eastAsia"/>
          <w:color w:val="000000"/>
          <w:sz w:val="28"/>
          <w:szCs w:val="28"/>
        </w:rPr>
      </w:pPr>
      <w:del w:id="24" w:author="胡" w:date="2025-02-17T08:46:00Z" w16du:dateUtc="2025-02-17T00:46:00Z">
        <w:r>
          <w:rPr>
            <w:rFonts w:eastAsia="楷体_GB2312" w:hint="eastAsia"/>
            <w:color w:val="000000"/>
            <w:sz w:val="28"/>
            <w:szCs w:val="28"/>
          </w:rPr>
          <w:delText>5</w:delText>
        </w:r>
      </w:del>
      <w:ins w:id="25" w:author="胡" w:date="2025-02-17T08:46:00Z" w16du:dateUtc="2025-02-17T00:46:00Z">
        <w:r>
          <w:rPr>
            <w:rFonts w:eastAsia="楷体_GB2312" w:hint="eastAsia"/>
            <w:color w:val="000000"/>
            <w:sz w:val="28"/>
            <w:szCs w:val="28"/>
          </w:rPr>
          <w:t>4</w:t>
        </w:r>
      </w:ins>
      <w:r>
        <w:rPr>
          <w:rFonts w:eastAsia="楷体_GB2312" w:hint="eastAsia"/>
          <w:color w:val="000000"/>
          <w:sz w:val="28"/>
          <w:szCs w:val="28"/>
        </w:rPr>
        <w:t>.</w:t>
      </w:r>
      <w:r>
        <w:rPr>
          <w:rFonts w:eastAsia="楷体_GB2312" w:hint="eastAsia"/>
          <w:color w:val="000000"/>
          <w:sz w:val="28"/>
          <w:szCs w:val="28"/>
        </w:rPr>
        <w:t>根据权利要求</w:t>
      </w:r>
      <w:r>
        <w:rPr>
          <w:rFonts w:eastAsia="楷体_GB2312" w:hint="eastAsia"/>
          <w:color w:val="000000"/>
          <w:sz w:val="28"/>
          <w:szCs w:val="28"/>
        </w:rPr>
        <w:t>1</w:t>
      </w:r>
      <w:r>
        <w:rPr>
          <w:rFonts w:eastAsia="楷体_GB2312" w:hint="eastAsia"/>
          <w:color w:val="000000"/>
          <w:sz w:val="28"/>
          <w:szCs w:val="28"/>
        </w:rPr>
        <w:t>所述的一种牦牛智能化养殖监控方法，其特征在于，所述根据所述初始牧草量</w:t>
      </w:r>
      <w:r>
        <w:rPr>
          <w:rFonts w:eastAsia="楷体_GB2312" w:hint="eastAsia"/>
          <w:color w:val="000000"/>
          <w:sz w:val="28"/>
          <w:szCs w:val="28"/>
        </w:rPr>
        <w:t>Q</w:t>
      </w:r>
      <w:r>
        <w:rPr>
          <w:rFonts w:eastAsia="楷体_GB2312" w:hint="eastAsia"/>
          <w:color w:val="000000"/>
          <w:sz w:val="28"/>
          <w:szCs w:val="28"/>
          <w:vertAlign w:val="subscript"/>
        </w:rPr>
        <w:t>0</w:t>
      </w:r>
      <w:r>
        <w:rPr>
          <w:rFonts w:eastAsia="楷体_GB2312" w:hint="eastAsia"/>
          <w:color w:val="000000"/>
          <w:sz w:val="28"/>
          <w:szCs w:val="28"/>
        </w:rPr>
        <w:t>和各存量牧草量</w:t>
      </w:r>
      <w:r>
        <w:rPr>
          <w:rFonts w:eastAsia="楷体_GB2312" w:hint="eastAsia"/>
          <w:color w:val="000000"/>
          <w:sz w:val="28"/>
          <w:szCs w:val="28"/>
        </w:rPr>
        <w:t>Q</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n</w:t>
      </w:r>
      <w:r>
        <w:rPr>
          <w:rFonts w:eastAsia="楷体_GB2312" w:hint="eastAsia"/>
          <w:color w:val="000000"/>
          <w:sz w:val="28"/>
          <w:szCs w:val="28"/>
        </w:rPr>
        <w:t>拟合生成存量牧草预测模型，其特征在于：</w:t>
      </w:r>
    </w:p>
    <w:p w14:paraId="3176D1C0" w14:textId="77777777" w:rsidR="00000000" w:rsidRDefault="00000000">
      <w:pPr>
        <w:adjustRightInd w:val="0"/>
        <w:snapToGrid w:val="0"/>
        <w:spacing w:line="360" w:lineRule="auto"/>
        <w:ind w:firstLine="561"/>
        <w:rPr>
          <w:rFonts w:eastAsia="楷体_GB2312"/>
          <w:color w:val="000000"/>
          <w:sz w:val="28"/>
          <w:szCs w:val="28"/>
        </w:rPr>
      </w:pPr>
      <w:r>
        <w:rPr>
          <w:rFonts w:eastAsia="楷体_GB2312" w:hint="eastAsia"/>
          <w:color w:val="000000"/>
          <w:sz w:val="28"/>
          <w:szCs w:val="28"/>
        </w:rPr>
        <w:t>建立标准坐标系，其中所述标准坐标系的横轴表示目标养殖区使用天数，纵轴表示牧草量；</w:t>
      </w:r>
    </w:p>
    <w:p w14:paraId="3659870C"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获取初始牧草量</w:t>
      </w:r>
      <w:r>
        <w:rPr>
          <w:rFonts w:eastAsia="楷体_GB2312" w:hint="eastAsia"/>
          <w:color w:val="000000"/>
          <w:sz w:val="28"/>
          <w:szCs w:val="28"/>
        </w:rPr>
        <w:t>Q</w:t>
      </w:r>
      <w:r>
        <w:rPr>
          <w:rFonts w:eastAsia="楷体_GB2312" w:hint="eastAsia"/>
          <w:color w:val="000000"/>
          <w:sz w:val="28"/>
          <w:szCs w:val="28"/>
          <w:vertAlign w:val="subscript"/>
        </w:rPr>
        <w:t>0</w:t>
      </w:r>
      <w:r>
        <w:rPr>
          <w:rFonts w:eastAsia="楷体_GB2312" w:hint="eastAsia"/>
          <w:color w:val="000000"/>
          <w:sz w:val="28"/>
          <w:szCs w:val="28"/>
        </w:rPr>
        <w:t>和各存量牧草量</w:t>
      </w:r>
      <w:r>
        <w:rPr>
          <w:rFonts w:eastAsia="楷体_GB2312" w:hint="eastAsia"/>
          <w:color w:val="000000"/>
          <w:sz w:val="28"/>
          <w:szCs w:val="28"/>
        </w:rPr>
        <w:t>Q</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n</w:t>
      </w:r>
      <w:r>
        <w:rPr>
          <w:rFonts w:eastAsia="楷体_GB2312" w:hint="eastAsia"/>
          <w:color w:val="000000"/>
          <w:sz w:val="28"/>
          <w:szCs w:val="28"/>
        </w:rPr>
        <w:t>；</w:t>
      </w:r>
    </w:p>
    <w:p w14:paraId="239E9819"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结合目标养殖区使用天数生成计算坐标（</w:t>
      </w:r>
      <w:r>
        <w:rPr>
          <w:rFonts w:eastAsia="楷体_GB2312" w:hint="eastAsia"/>
          <w:color w:val="000000"/>
          <w:sz w:val="28"/>
          <w:szCs w:val="28"/>
        </w:rPr>
        <w:t>Q</w:t>
      </w:r>
      <w:r>
        <w:rPr>
          <w:rFonts w:eastAsia="楷体_GB2312" w:hint="eastAsia"/>
          <w:color w:val="000000"/>
          <w:sz w:val="28"/>
          <w:szCs w:val="28"/>
          <w:vertAlign w:val="subscript"/>
        </w:rPr>
        <w:t>0</w:t>
      </w:r>
      <w:r>
        <w:rPr>
          <w:rFonts w:eastAsia="楷体_GB2312" w:hint="eastAsia"/>
          <w:color w:val="000000"/>
          <w:sz w:val="28"/>
          <w:szCs w:val="28"/>
        </w:rPr>
        <w:t>、</w:t>
      </w:r>
      <w:r>
        <w:rPr>
          <w:rFonts w:eastAsia="楷体_GB2312" w:hint="eastAsia"/>
          <w:color w:val="000000"/>
          <w:sz w:val="28"/>
          <w:szCs w:val="28"/>
        </w:rPr>
        <w:t>0</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1</w:t>
      </w:r>
      <w:r>
        <w:rPr>
          <w:rFonts w:eastAsia="楷体_GB2312" w:hint="eastAsia"/>
          <w:color w:val="000000"/>
          <w:sz w:val="28"/>
          <w:szCs w:val="28"/>
        </w:rPr>
        <w:t>、</w:t>
      </w:r>
      <w:r>
        <w:rPr>
          <w:rFonts w:eastAsia="楷体_GB2312" w:hint="eastAsia"/>
          <w:color w:val="000000"/>
          <w:sz w:val="28"/>
          <w:szCs w:val="28"/>
        </w:rPr>
        <w:t>1</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2</w:t>
      </w:r>
      <w:r>
        <w:rPr>
          <w:rFonts w:eastAsia="楷体_GB2312" w:hint="eastAsia"/>
          <w:color w:val="000000"/>
          <w:sz w:val="28"/>
          <w:szCs w:val="28"/>
        </w:rPr>
        <w:t>、</w:t>
      </w:r>
      <w:r>
        <w:rPr>
          <w:rFonts w:eastAsia="楷体_GB2312" w:hint="eastAsia"/>
          <w:color w:val="000000"/>
          <w:sz w:val="28"/>
          <w:szCs w:val="28"/>
        </w:rPr>
        <w:t>2</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w:t>
      </w:r>
      <w:r>
        <w:rPr>
          <w:rFonts w:eastAsia="楷体_GB2312" w:hint="eastAsia"/>
          <w:color w:val="000000"/>
          <w:sz w:val="28"/>
          <w:szCs w:val="28"/>
        </w:rPr>
        <w:t>Q</w:t>
      </w:r>
      <w:r>
        <w:rPr>
          <w:rFonts w:eastAsia="楷体_GB2312" w:hint="eastAsia"/>
          <w:color w:val="000000"/>
          <w:sz w:val="28"/>
          <w:szCs w:val="28"/>
          <w:vertAlign w:val="subscript"/>
        </w:rPr>
        <w:t>n</w:t>
      </w:r>
      <w:r>
        <w:rPr>
          <w:rFonts w:eastAsia="楷体_GB2312" w:hint="eastAsia"/>
          <w:color w:val="000000"/>
          <w:sz w:val="28"/>
          <w:szCs w:val="28"/>
        </w:rPr>
        <w:t>、</w:t>
      </w:r>
      <w:r>
        <w:rPr>
          <w:rFonts w:eastAsia="楷体_GB2312" w:hint="eastAsia"/>
          <w:color w:val="000000"/>
          <w:sz w:val="28"/>
          <w:szCs w:val="28"/>
        </w:rPr>
        <w:t>n</w:t>
      </w:r>
      <w:r>
        <w:rPr>
          <w:rFonts w:eastAsia="楷体_GB2312" w:hint="eastAsia"/>
          <w:color w:val="000000"/>
          <w:sz w:val="28"/>
          <w:szCs w:val="28"/>
        </w:rPr>
        <w:t>）；</w:t>
      </w:r>
    </w:p>
    <w:p w14:paraId="163DCE87"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根据所述计算坐标在标准坐标系中获取计算点；</w:t>
      </w:r>
    </w:p>
    <w:p w14:paraId="5C28C38B" w14:textId="77777777" w:rsidR="00000000" w:rsidRDefault="00000000">
      <w:pPr>
        <w:adjustRightInd w:val="0"/>
        <w:snapToGrid w:val="0"/>
        <w:spacing w:line="360" w:lineRule="auto"/>
        <w:ind w:firstLine="561"/>
        <w:rPr>
          <w:rFonts w:eastAsia="楷体_GB2312"/>
          <w:color w:val="000000"/>
          <w:sz w:val="28"/>
          <w:szCs w:val="28"/>
        </w:rPr>
      </w:pPr>
      <w:r>
        <w:rPr>
          <w:rFonts w:eastAsia="楷体_GB2312" w:hint="eastAsia"/>
          <w:color w:val="000000"/>
          <w:sz w:val="28"/>
          <w:szCs w:val="28"/>
        </w:rPr>
        <w:t>根据各所述计算点进行拟合计算获取存量牧草变化曲线，将所述存量牧草变化曲线作为存量牧草预测模型。</w:t>
      </w:r>
    </w:p>
    <w:p w14:paraId="22E295AC" w14:textId="4A890D64" w:rsidR="00000000" w:rsidRDefault="00000000">
      <w:pPr>
        <w:adjustRightInd w:val="0"/>
        <w:snapToGrid w:val="0"/>
        <w:spacing w:line="360" w:lineRule="auto"/>
        <w:ind w:firstLine="561"/>
        <w:rPr>
          <w:rFonts w:eastAsia="楷体_GB2312" w:hint="eastAsia"/>
          <w:color w:val="000000"/>
          <w:sz w:val="28"/>
          <w:szCs w:val="28"/>
        </w:rPr>
      </w:pPr>
      <w:del w:id="26" w:author="胡" w:date="2025-02-17T08:46:00Z" w16du:dateUtc="2025-02-17T00:46:00Z">
        <w:r>
          <w:rPr>
            <w:rFonts w:eastAsia="楷体_GB2312" w:hint="eastAsia"/>
            <w:color w:val="000000"/>
            <w:sz w:val="28"/>
            <w:szCs w:val="28"/>
          </w:rPr>
          <w:delText>6</w:delText>
        </w:r>
      </w:del>
      <w:ins w:id="27" w:author="胡" w:date="2025-02-17T08:46:00Z" w16du:dateUtc="2025-02-17T00:46:00Z">
        <w:r>
          <w:rPr>
            <w:rFonts w:eastAsia="楷体_GB2312" w:hint="eastAsia"/>
            <w:color w:val="000000"/>
            <w:sz w:val="28"/>
            <w:szCs w:val="28"/>
          </w:rPr>
          <w:t>5</w:t>
        </w:r>
      </w:ins>
      <w:r>
        <w:rPr>
          <w:rFonts w:eastAsia="楷体_GB2312" w:hint="eastAsia"/>
          <w:color w:val="000000"/>
          <w:sz w:val="28"/>
          <w:szCs w:val="28"/>
        </w:rPr>
        <w:t>.</w:t>
      </w:r>
      <w:r>
        <w:rPr>
          <w:rFonts w:eastAsia="楷体_GB2312" w:hint="eastAsia"/>
          <w:color w:val="000000"/>
          <w:sz w:val="28"/>
          <w:szCs w:val="28"/>
        </w:rPr>
        <w:t>根据权利要求</w:t>
      </w:r>
      <w:r>
        <w:rPr>
          <w:rFonts w:eastAsia="楷体_GB2312" w:hint="eastAsia"/>
          <w:color w:val="000000"/>
          <w:sz w:val="28"/>
          <w:szCs w:val="28"/>
        </w:rPr>
        <w:t>1</w:t>
      </w:r>
      <w:r>
        <w:rPr>
          <w:rFonts w:eastAsia="楷体_GB2312" w:hint="eastAsia"/>
          <w:color w:val="000000"/>
          <w:sz w:val="28"/>
          <w:szCs w:val="28"/>
        </w:rPr>
        <w:t>所述的一种牦牛智能化养殖监控方法，其特征在于，所述根据所述存量牧草预测模型为所述目标养殖区生成放牧预警信息，包括以下步骤：</w:t>
      </w:r>
    </w:p>
    <w:p w14:paraId="6994A9B8"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设定预警阈值；</w:t>
      </w:r>
    </w:p>
    <w:p w14:paraId="073FE791"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调取存量牧草预测模型；</w:t>
      </w:r>
    </w:p>
    <w:p w14:paraId="39A3527C" w14:textId="77777777" w:rsidR="00000000" w:rsidRDefault="00000000">
      <w:pPr>
        <w:adjustRightInd w:val="0"/>
        <w:snapToGrid w:val="0"/>
        <w:spacing w:line="360" w:lineRule="auto"/>
        <w:ind w:firstLine="561"/>
        <w:rPr>
          <w:rFonts w:eastAsia="楷体_GB2312" w:hint="eastAsia"/>
          <w:color w:val="000000"/>
          <w:sz w:val="28"/>
          <w:szCs w:val="28"/>
        </w:rPr>
      </w:pPr>
      <w:r>
        <w:rPr>
          <w:rFonts w:eastAsia="楷体_GB2312" w:hint="eastAsia"/>
          <w:color w:val="000000"/>
          <w:sz w:val="28"/>
          <w:szCs w:val="28"/>
        </w:rPr>
        <w:t>将所述预警阈值导入到所述存量牧草预测模型内，计算剩余畜牧天数；</w:t>
      </w:r>
    </w:p>
    <w:p w14:paraId="49A02A59" w14:textId="77777777" w:rsidR="00000000" w:rsidRDefault="00000000">
      <w:pPr>
        <w:snapToGrid w:val="0"/>
        <w:spacing w:line="360" w:lineRule="auto"/>
        <w:ind w:firstLine="560"/>
        <w:rPr>
          <w:ins w:id="28" w:author="胡" w:date="2025-02-17T08:46:00Z" w16du:dateUtc="2025-02-17T00:46:00Z"/>
          <w:rFonts w:eastAsia="楷体_GB2312" w:hint="eastAsia"/>
          <w:color w:val="000000"/>
          <w:sz w:val="28"/>
          <w:szCs w:val="28"/>
        </w:rPr>
      </w:pPr>
      <w:r>
        <w:rPr>
          <w:rFonts w:eastAsia="楷体_GB2312" w:hint="eastAsia"/>
          <w:color w:val="000000"/>
          <w:sz w:val="28"/>
          <w:szCs w:val="28"/>
        </w:rPr>
        <w:t>根据计算得到的剩余畜牧天数生成放牧预警信息。</w:t>
      </w:r>
    </w:p>
    <w:p w14:paraId="2085873A" w14:textId="77777777" w:rsidR="00000000" w:rsidRDefault="00000000">
      <w:pPr>
        <w:adjustRightInd w:val="0"/>
        <w:snapToGrid w:val="0"/>
        <w:spacing w:line="360" w:lineRule="auto"/>
        <w:ind w:firstLine="561"/>
        <w:rPr>
          <w:moveTo w:id="29" w:author="胡" w:date="2025-02-17T08:46:00Z" w16du:dateUtc="2025-02-17T00:46:00Z"/>
          <w:rFonts w:eastAsia="楷体_GB2312" w:hint="eastAsia"/>
          <w:color w:val="000000"/>
          <w:sz w:val="28"/>
          <w:szCs w:val="28"/>
        </w:rPr>
      </w:pPr>
      <w:ins w:id="30" w:author="胡" w:date="2025-02-17T08:46:00Z" w16du:dateUtc="2025-02-17T00:46:00Z">
        <w:r>
          <w:rPr>
            <w:rFonts w:eastAsia="楷体_GB2312" w:hint="eastAsia"/>
            <w:color w:val="000000"/>
            <w:sz w:val="28"/>
            <w:szCs w:val="28"/>
          </w:rPr>
          <w:t>6.</w:t>
        </w:r>
        <w:r>
          <w:rPr>
            <w:rFonts w:eastAsia="楷体_GB2312" w:hint="eastAsia"/>
            <w:color w:val="000000"/>
            <w:sz w:val="28"/>
            <w:szCs w:val="28"/>
          </w:rPr>
          <w:t>一种牦牛智能化养殖监控系统，其特征在于，所述监控系统用于实现权利要求</w:t>
        </w:r>
        <w:r>
          <w:rPr>
            <w:rFonts w:eastAsia="楷体_GB2312" w:hint="eastAsia"/>
            <w:color w:val="000000"/>
            <w:sz w:val="28"/>
            <w:szCs w:val="28"/>
          </w:rPr>
          <w:t>1-5</w:t>
        </w:r>
        <w:r>
          <w:rPr>
            <w:rFonts w:eastAsia="楷体_GB2312" w:hint="eastAsia"/>
            <w:color w:val="000000"/>
            <w:sz w:val="28"/>
            <w:szCs w:val="28"/>
          </w:rPr>
          <w:t>中任意一项所述的监控方法；</w:t>
        </w:r>
      </w:ins>
      <w:moveToRangeStart w:id="31" w:author="胡" w:date="2025-02-17T08:46:00Z" w:name="move190674432"/>
      <w:moveTo w:id="32" w:author="胡" w:date="2025-02-17T08:46:00Z" w16du:dateUtc="2025-02-17T00:46:00Z">
        <w:r>
          <w:rPr>
            <w:rFonts w:eastAsia="楷体_GB2312" w:hint="eastAsia"/>
            <w:color w:val="000000"/>
            <w:sz w:val="28"/>
            <w:szCs w:val="28"/>
          </w:rPr>
          <w:t>所述监控系统包括，红外温度检测模组</w:t>
        </w:r>
        <w:r>
          <w:rPr>
            <w:rFonts w:eastAsia="楷体_GB2312" w:hint="eastAsia"/>
            <w:color w:val="000000"/>
            <w:sz w:val="28"/>
            <w:szCs w:val="28"/>
          </w:rPr>
          <w:t>(1)</w:t>
        </w:r>
        <w:r>
          <w:rPr>
            <w:rFonts w:eastAsia="楷体_GB2312" w:hint="eastAsia"/>
            <w:color w:val="000000"/>
            <w:sz w:val="28"/>
            <w:szCs w:val="28"/>
          </w:rPr>
          <w:t>，用于在第一时刻拍摄目标养殖区的第一红外温度图像，在第二时刻拍摄目标养殖区的若干第二红外温度图像，其中第一时刻为目标养殖区启用前某一时间，所述第二时刻为目标养殖区启用后每天傍晚牦牛回栏后的某一时间；</w:t>
        </w:r>
      </w:moveTo>
    </w:p>
    <w:p w14:paraId="3DA18F51" w14:textId="77777777" w:rsidR="00000000" w:rsidRDefault="00000000">
      <w:pPr>
        <w:adjustRightInd w:val="0"/>
        <w:snapToGrid w:val="0"/>
        <w:spacing w:line="360" w:lineRule="auto"/>
        <w:ind w:firstLine="561"/>
        <w:rPr>
          <w:moveTo w:id="33" w:author="胡" w:date="2025-02-17T08:46:00Z" w16du:dateUtc="2025-02-17T00:46:00Z"/>
          <w:rFonts w:eastAsia="楷体_GB2312" w:hint="eastAsia"/>
          <w:color w:val="000000"/>
          <w:sz w:val="28"/>
          <w:szCs w:val="28"/>
        </w:rPr>
      </w:pPr>
      <w:moveTo w:id="34" w:author="胡" w:date="2025-02-17T08:46:00Z" w16du:dateUtc="2025-02-17T00:46:00Z">
        <w:r>
          <w:rPr>
            <w:rFonts w:eastAsia="楷体_GB2312" w:hint="eastAsia"/>
            <w:color w:val="000000"/>
            <w:sz w:val="28"/>
            <w:szCs w:val="28"/>
          </w:rPr>
          <w:t>数据获取模块</w:t>
        </w:r>
        <w:r>
          <w:rPr>
            <w:rFonts w:eastAsia="楷体_GB2312" w:hint="eastAsia"/>
            <w:color w:val="000000"/>
            <w:sz w:val="28"/>
            <w:szCs w:val="28"/>
          </w:rPr>
          <w:t>(2)</w:t>
        </w:r>
        <w:r>
          <w:rPr>
            <w:rFonts w:eastAsia="楷体_GB2312" w:hint="eastAsia"/>
            <w:color w:val="000000"/>
            <w:sz w:val="28"/>
            <w:szCs w:val="28"/>
          </w:rPr>
          <w:t>，用于获取所述第一红外温度图像和各所述第二红外温度图像；</w:t>
        </w:r>
      </w:moveTo>
    </w:p>
    <w:p w14:paraId="7A03E8B2" w14:textId="77777777" w:rsidR="00000000" w:rsidRDefault="00000000">
      <w:pPr>
        <w:adjustRightInd w:val="0"/>
        <w:snapToGrid w:val="0"/>
        <w:spacing w:line="360" w:lineRule="auto"/>
        <w:ind w:firstLine="561"/>
        <w:rPr>
          <w:moveTo w:id="35" w:author="胡" w:date="2025-02-17T08:46:00Z" w16du:dateUtc="2025-02-17T00:46:00Z"/>
          <w:rFonts w:eastAsia="楷体_GB2312" w:hint="eastAsia"/>
          <w:color w:val="000000"/>
          <w:sz w:val="28"/>
          <w:szCs w:val="28"/>
        </w:rPr>
      </w:pPr>
      <w:moveTo w:id="36" w:author="胡" w:date="2025-02-17T08:46:00Z" w16du:dateUtc="2025-02-17T00:46:00Z">
        <w:r>
          <w:rPr>
            <w:rFonts w:eastAsia="楷体_GB2312" w:hint="eastAsia"/>
            <w:color w:val="000000"/>
            <w:sz w:val="28"/>
            <w:szCs w:val="28"/>
          </w:rPr>
          <w:t>数据分析模块</w:t>
        </w:r>
        <w:r>
          <w:rPr>
            <w:rFonts w:eastAsia="楷体_GB2312" w:hint="eastAsia"/>
            <w:color w:val="000000"/>
            <w:sz w:val="28"/>
            <w:szCs w:val="28"/>
          </w:rPr>
          <w:t>(3)</w:t>
        </w:r>
        <w:r>
          <w:rPr>
            <w:rFonts w:eastAsia="楷体_GB2312" w:hint="eastAsia"/>
            <w:color w:val="000000"/>
            <w:sz w:val="28"/>
            <w:szCs w:val="28"/>
          </w:rPr>
          <w:t>，用于根据所述第一红外温度图像和第二红外图像为所述目标养殖区生成存量牧草预测模型；</w:t>
        </w:r>
      </w:moveTo>
    </w:p>
    <w:p w14:paraId="0302DF71" w14:textId="77777777" w:rsidR="00000000" w:rsidRDefault="00000000">
      <w:pPr>
        <w:adjustRightInd w:val="0"/>
        <w:snapToGrid w:val="0"/>
        <w:spacing w:line="360" w:lineRule="auto"/>
        <w:ind w:firstLine="561"/>
        <w:rPr>
          <w:ins w:id="37" w:author="胡" w:date="2025-02-17T08:46:00Z" w16du:dateUtc="2025-02-17T00:46:00Z"/>
          <w:rFonts w:eastAsia="楷体_GB2312" w:hint="eastAsia"/>
          <w:color w:val="000000"/>
          <w:sz w:val="28"/>
          <w:szCs w:val="28"/>
        </w:rPr>
      </w:pPr>
      <w:moveTo w:id="38" w:author="胡" w:date="2025-02-17T08:46:00Z" w16du:dateUtc="2025-02-17T00:46:00Z">
        <w:r>
          <w:rPr>
            <w:rFonts w:eastAsia="楷体_GB2312" w:hint="eastAsia"/>
            <w:color w:val="000000"/>
            <w:sz w:val="28"/>
            <w:szCs w:val="28"/>
          </w:rPr>
          <w:t>预警模块</w:t>
        </w:r>
        <w:r>
          <w:rPr>
            <w:rFonts w:eastAsia="楷体_GB2312" w:hint="eastAsia"/>
            <w:color w:val="000000"/>
            <w:sz w:val="28"/>
            <w:szCs w:val="28"/>
          </w:rPr>
          <w:t>(4)</w:t>
        </w:r>
        <w:r>
          <w:rPr>
            <w:rFonts w:eastAsia="楷体_GB2312" w:hint="eastAsia"/>
            <w:color w:val="000000"/>
            <w:sz w:val="28"/>
            <w:szCs w:val="28"/>
          </w:rPr>
          <w:t>，用于根据所述存量牧草预测模型为所述目标养殖区生成放牧预警信息</w:t>
        </w:r>
      </w:moveTo>
      <w:moveToRangeEnd w:id="31"/>
      <w:ins w:id="39" w:author="胡" w:date="2025-02-17T08:46:00Z" w16du:dateUtc="2025-02-17T00:46:00Z">
        <w:r>
          <w:rPr>
            <w:rFonts w:eastAsia="楷体_GB2312" w:hint="eastAsia"/>
            <w:color w:val="000000"/>
            <w:sz w:val="28"/>
            <w:szCs w:val="28"/>
          </w:rPr>
          <w:t>。</w:t>
        </w:r>
      </w:ins>
    </w:p>
    <w:p w14:paraId="20429F62" w14:textId="77777777" w:rsidR="00000000" w:rsidRDefault="00000000">
      <w:pPr>
        <w:adjustRightInd w:val="0"/>
        <w:snapToGrid w:val="0"/>
        <w:spacing w:line="360" w:lineRule="auto"/>
        <w:ind w:left="69" w:firstLine="561"/>
        <w:rPr>
          <w:ins w:id="40" w:author="胡" w:date="2025-02-17T08:46:00Z" w16du:dateUtc="2025-02-17T00:46:00Z"/>
          <w:rFonts w:eastAsia="楷体_GB2312" w:hint="eastAsia"/>
          <w:color w:val="000000"/>
          <w:sz w:val="28"/>
          <w:szCs w:val="28"/>
        </w:rPr>
      </w:pPr>
      <w:ins w:id="41" w:author="胡" w:date="2025-02-17T08:46:00Z" w16du:dateUtc="2025-02-17T00:46:00Z">
        <w:r>
          <w:rPr>
            <w:rFonts w:eastAsia="楷体_GB2312" w:hint="eastAsia"/>
            <w:color w:val="000000"/>
            <w:sz w:val="28"/>
            <w:szCs w:val="28"/>
          </w:rPr>
          <w:t>7.</w:t>
        </w:r>
        <w:r>
          <w:rPr>
            <w:rFonts w:eastAsia="楷体_GB2312" w:hint="eastAsia"/>
            <w:color w:val="000000"/>
            <w:sz w:val="28"/>
            <w:szCs w:val="28"/>
          </w:rPr>
          <w:t>根据权利要求</w:t>
        </w:r>
        <w:r>
          <w:rPr>
            <w:rFonts w:eastAsia="楷体_GB2312" w:hint="eastAsia"/>
            <w:color w:val="000000"/>
            <w:sz w:val="28"/>
            <w:szCs w:val="28"/>
          </w:rPr>
          <w:t>1</w:t>
        </w:r>
        <w:r>
          <w:rPr>
            <w:rFonts w:eastAsia="楷体_GB2312" w:hint="eastAsia"/>
            <w:color w:val="000000"/>
            <w:sz w:val="28"/>
            <w:szCs w:val="28"/>
          </w:rPr>
          <w:t>所述的一种牦牛智能化养殖监控系统，其特征在于，所述养殖监控系统还包括若干检测信标</w:t>
        </w:r>
        <w:r>
          <w:rPr>
            <w:rFonts w:eastAsia="楷体_GB2312" w:hint="eastAsia"/>
            <w:color w:val="000000"/>
            <w:sz w:val="28"/>
            <w:szCs w:val="28"/>
          </w:rPr>
          <w:t>(5)</w:t>
        </w:r>
        <w:r>
          <w:rPr>
            <w:rFonts w:eastAsia="楷体_GB2312" w:hint="eastAsia"/>
            <w:color w:val="000000"/>
            <w:sz w:val="28"/>
            <w:szCs w:val="28"/>
          </w:rPr>
          <w:t>，各所述检测信标</w:t>
        </w:r>
        <w:r>
          <w:rPr>
            <w:rFonts w:eastAsia="楷体_GB2312" w:hint="eastAsia"/>
            <w:color w:val="000000"/>
            <w:sz w:val="28"/>
            <w:szCs w:val="28"/>
          </w:rPr>
          <w:t>(5)</w:t>
        </w:r>
        <w:r>
          <w:rPr>
            <w:rFonts w:eastAsia="楷体_GB2312" w:hint="eastAsia"/>
            <w:color w:val="000000"/>
            <w:sz w:val="28"/>
            <w:szCs w:val="28"/>
          </w:rPr>
          <w:t>分置于牧草全覆盖区、牧草半覆盖区和裸土区；所述红外温度检测模组</w:t>
        </w:r>
        <w:r>
          <w:rPr>
            <w:rFonts w:eastAsia="楷体_GB2312" w:hint="eastAsia"/>
            <w:color w:val="000000"/>
            <w:sz w:val="28"/>
            <w:szCs w:val="28"/>
          </w:rPr>
          <w:t>(1)</w:t>
        </w:r>
        <w:r>
          <w:rPr>
            <w:rFonts w:eastAsia="楷体_GB2312" w:hint="eastAsia"/>
            <w:color w:val="000000"/>
            <w:sz w:val="28"/>
            <w:szCs w:val="28"/>
          </w:rPr>
          <w:t>包括无人机</w:t>
        </w:r>
        <w:r>
          <w:rPr>
            <w:rFonts w:eastAsia="楷体_GB2312" w:hint="eastAsia"/>
            <w:color w:val="000000"/>
            <w:sz w:val="28"/>
            <w:szCs w:val="28"/>
          </w:rPr>
          <w:t>(101)</w:t>
        </w:r>
        <w:r>
          <w:rPr>
            <w:rFonts w:eastAsia="楷体_GB2312" w:hint="eastAsia"/>
            <w:color w:val="000000"/>
            <w:sz w:val="28"/>
            <w:szCs w:val="28"/>
          </w:rPr>
          <w:t>和红外热成像仪，所述红外热成像仪设置于所述无人机</w:t>
        </w:r>
        <w:r>
          <w:rPr>
            <w:rFonts w:eastAsia="楷体_GB2312" w:hint="eastAsia"/>
            <w:color w:val="000000"/>
            <w:sz w:val="28"/>
            <w:szCs w:val="28"/>
          </w:rPr>
          <w:t>(101)</w:t>
        </w:r>
        <w:r>
          <w:rPr>
            <w:rFonts w:eastAsia="楷体_GB2312" w:hint="eastAsia"/>
            <w:color w:val="000000"/>
            <w:sz w:val="28"/>
            <w:szCs w:val="28"/>
          </w:rPr>
          <w:t>上。</w:t>
        </w:r>
      </w:ins>
    </w:p>
    <w:p w14:paraId="36E94853" w14:textId="77777777" w:rsidR="00000000" w:rsidRDefault="00000000">
      <w:pPr>
        <w:adjustRightInd w:val="0"/>
        <w:snapToGrid w:val="0"/>
        <w:spacing w:line="360" w:lineRule="auto"/>
        <w:ind w:firstLine="561"/>
        <w:rPr>
          <w:ins w:id="42" w:author="胡" w:date="2025-02-17T08:46:00Z" w16du:dateUtc="2025-02-17T00:46:00Z"/>
          <w:rFonts w:eastAsia="楷体_GB2312" w:hint="eastAsia"/>
          <w:color w:val="000000"/>
          <w:sz w:val="28"/>
          <w:szCs w:val="28"/>
        </w:rPr>
      </w:pPr>
    </w:p>
    <w:p w14:paraId="2E885AD7" w14:textId="77777777" w:rsidR="000B654C" w:rsidRDefault="000B654C">
      <w:pPr>
        <w:snapToGrid w:val="0"/>
        <w:spacing w:line="360" w:lineRule="auto"/>
        <w:ind w:firstLine="560"/>
        <w:rPr>
          <w:rFonts w:eastAsia="楷体_GB2312" w:hint="eastAsia"/>
          <w:color w:val="000000"/>
          <w:sz w:val="28"/>
          <w:szCs w:val="28"/>
        </w:rPr>
      </w:pPr>
    </w:p>
    <w:sectPr w:rsidR="000B654C">
      <w:headerReference w:type="default" r:id="rId10"/>
      <w:footerReference w:type="default" r:id="rId11"/>
      <w:type w:val="oddPage"/>
      <w:pgSz w:w="11907" w:h="16840"/>
      <w:pgMar w:top="1418" w:right="947" w:bottom="851" w:left="1418" w:header="0" w:footer="851" w:gutter="0"/>
      <w:pgNumType w:start="1"/>
      <w:cols w:space="720"/>
      <w:docGrid w:linePitch="4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7375D" w14:textId="77777777" w:rsidR="00CC57A3" w:rsidRDefault="00CC57A3">
      <w:r>
        <w:separator/>
      </w:r>
    </w:p>
  </w:endnote>
  <w:endnote w:type="continuationSeparator" w:id="0">
    <w:p w14:paraId="029FD757" w14:textId="77777777" w:rsidR="00CC57A3" w:rsidRDefault="00CC57A3">
      <w:r>
        <w:continuationSeparator/>
      </w:r>
    </w:p>
  </w:endnote>
  <w:endnote w:type="continuationNotice" w:id="1">
    <w:p w14:paraId="3D0C0DD3" w14:textId="77777777" w:rsidR="00CC57A3" w:rsidRDefault="00CC57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5F366" w14:textId="77777777" w:rsidR="00000000" w:rsidRDefault="00000000">
    <w:pPr>
      <w:pStyle w:val="a8"/>
      <w:jc w:val="center"/>
    </w:pPr>
    <w:r>
      <w:rPr>
        <w:rStyle w:val="ad"/>
      </w:rPr>
      <w:fldChar w:fldCharType="begin"/>
    </w:r>
    <w:r>
      <w:rPr>
        <w:rStyle w:val="ad"/>
      </w:rPr>
      <w:instrText xml:space="preserve"> PAGE </w:instrText>
    </w:r>
    <w:r>
      <w:rPr>
        <w:rStyle w:val="ad"/>
      </w:rPr>
      <w:fldChar w:fldCharType="separate"/>
    </w:r>
    <w:r>
      <w:rPr>
        <w:rStyle w:val="ad"/>
        <w:lang w:val="en-US" w:eastAsia="zh-CN"/>
      </w:rPr>
      <w:t>1</w:t>
    </w:r>
    <w:r>
      <w:rPr>
        <w:rStyle w:val="a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9A76B" w14:textId="77777777" w:rsidR="00CC57A3" w:rsidRDefault="00CC57A3">
      <w:r>
        <w:separator/>
      </w:r>
    </w:p>
  </w:footnote>
  <w:footnote w:type="continuationSeparator" w:id="0">
    <w:p w14:paraId="468BD784" w14:textId="77777777" w:rsidR="00CC57A3" w:rsidRDefault="00CC57A3">
      <w:r>
        <w:continuationSeparator/>
      </w:r>
    </w:p>
  </w:footnote>
  <w:footnote w:type="continuationNotice" w:id="1">
    <w:p w14:paraId="55FFE59C" w14:textId="77777777" w:rsidR="00CC57A3" w:rsidRDefault="00CC57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22ADC" w14:textId="77777777" w:rsidR="000B654C" w:rsidRDefault="000B654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7FB4E2"/>
    <w:multiLevelType w:val="singleLevel"/>
    <w:tmpl w:val="CF7FB4E2"/>
    <w:lvl w:ilvl="0">
      <w:start w:val="2"/>
      <w:numFmt w:val="decimal"/>
      <w:lvlText w:val="%1."/>
      <w:lvlJc w:val="left"/>
      <w:pPr>
        <w:tabs>
          <w:tab w:val="num" w:pos="312"/>
        </w:tabs>
      </w:pPr>
    </w:lvl>
  </w:abstractNum>
  <w:abstractNum w:abstractNumId="1" w15:restartNumberingAfterBreak="0">
    <w:nsid w:val="42FE570A"/>
    <w:multiLevelType w:val="multilevel"/>
    <w:tmpl w:val="42FE570A"/>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suff w:val="space"/>
      <w:lvlText w:val="图%8"/>
      <w:lvlJc w:val="center"/>
      <w:pPr>
        <w:ind w:left="0" w:firstLine="0"/>
      </w:pPr>
      <w:rPr>
        <w:rFonts w:ascii="Arial" w:eastAsia="黑体" w:hAnsi="Arial" w:hint="default"/>
        <w:b w:val="0"/>
        <w:i w:val="0"/>
        <w:sz w:val="18"/>
        <w:szCs w:val="18"/>
      </w:rPr>
    </w:lvl>
    <w:lvl w:ilvl="8">
      <w:start w:val="1"/>
      <w:numFmt w:val="decimal"/>
      <w:lvlRestart w:val="0"/>
      <w:suff w:val="space"/>
      <w:lvlText w:val="表%9"/>
      <w:lvlJc w:val="center"/>
      <w:pPr>
        <w:ind w:left="0" w:firstLine="0"/>
      </w:pPr>
      <w:rPr>
        <w:rFonts w:ascii="Arial" w:eastAsia="黑体" w:hAnsi="Arial" w:hint="default"/>
        <w:b w:val="0"/>
        <w:i w:val="0"/>
        <w:sz w:val="18"/>
        <w:szCs w:val="18"/>
      </w:rPr>
    </w:lvl>
  </w:abstractNum>
  <w:abstractNum w:abstractNumId="2" w15:restartNumberingAfterBreak="0">
    <w:nsid w:val="63546429"/>
    <w:multiLevelType w:val="multilevel"/>
    <w:tmpl w:val="63546429"/>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16cid:durableId="1089303842">
    <w:abstractNumId w:val="2"/>
  </w:num>
  <w:num w:numId="2" w16cid:durableId="1932473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7242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05"/>
  <w:drawingGridVerticalSpacing w:val="216"/>
  <w:displayHorizontalDrawingGridEvery w:val="0"/>
  <w:displayVerticalDrawingGridEvery w:val="2"/>
  <w:characterSpacingControl w:val="compressPunctuation"/>
  <w:savePreviewPicture/>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RiNWI4YThjNDg5MmQwMjk1OWUxYjMyZThmY2U2YTAifQ=="/>
  </w:docVars>
  <w:rsids>
    <w:rsidRoot w:val="007A3A71"/>
    <w:rsid w:val="00000BB1"/>
    <w:rsid w:val="000047F6"/>
    <w:rsid w:val="00021260"/>
    <w:rsid w:val="0002716E"/>
    <w:rsid w:val="00030351"/>
    <w:rsid w:val="0003696F"/>
    <w:rsid w:val="00043654"/>
    <w:rsid w:val="00056B17"/>
    <w:rsid w:val="00057D8E"/>
    <w:rsid w:val="00075E7B"/>
    <w:rsid w:val="00095639"/>
    <w:rsid w:val="00097A94"/>
    <w:rsid w:val="000A24A9"/>
    <w:rsid w:val="000A563A"/>
    <w:rsid w:val="000B1CCF"/>
    <w:rsid w:val="000B654C"/>
    <w:rsid w:val="000C20D2"/>
    <w:rsid w:val="000D179F"/>
    <w:rsid w:val="000D1B41"/>
    <w:rsid w:val="000D557B"/>
    <w:rsid w:val="000F2054"/>
    <w:rsid w:val="000F32A6"/>
    <w:rsid w:val="00100500"/>
    <w:rsid w:val="00106637"/>
    <w:rsid w:val="001115B7"/>
    <w:rsid w:val="00126935"/>
    <w:rsid w:val="00131F4B"/>
    <w:rsid w:val="0013318C"/>
    <w:rsid w:val="00137109"/>
    <w:rsid w:val="00140AB2"/>
    <w:rsid w:val="00141C2B"/>
    <w:rsid w:val="00144495"/>
    <w:rsid w:val="00155736"/>
    <w:rsid w:val="00163899"/>
    <w:rsid w:val="00164F6F"/>
    <w:rsid w:val="00172602"/>
    <w:rsid w:val="001812D8"/>
    <w:rsid w:val="00181C1A"/>
    <w:rsid w:val="00191BE1"/>
    <w:rsid w:val="0019469D"/>
    <w:rsid w:val="001A61B5"/>
    <w:rsid w:val="001A6301"/>
    <w:rsid w:val="001A75AE"/>
    <w:rsid w:val="001C000A"/>
    <w:rsid w:val="001C58B5"/>
    <w:rsid w:val="001C7821"/>
    <w:rsid w:val="001D22C0"/>
    <w:rsid w:val="001E1639"/>
    <w:rsid w:val="001F0503"/>
    <w:rsid w:val="001F0BF6"/>
    <w:rsid w:val="0020384A"/>
    <w:rsid w:val="00203D2F"/>
    <w:rsid w:val="00207B1C"/>
    <w:rsid w:val="0021156E"/>
    <w:rsid w:val="00213698"/>
    <w:rsid w:val="002153B0"/>
    <w:rsid w:val="002320EA"/>
    <w:rsid w:val="002371BD"/>
    <w:rsid w:val="002426BE"/>
    <w:rsid w:val="00247A3A"/>
    <w:rsid w:val="002505A7"/>
    <w:rsid w:val="00252B64"/>
    <w:rsid w:val="00253322"/>
    <w:rsid w:val="00254DF2"/>
    <w:rsid w:val="00256352"/>
    <w:rsid w:val="002618FB"/>
    <w:rsid w:val="00263F13"/>
    <w:rsid w:val="002774ED"/>
    <w:rsid w:val="00280C83"/>
    <w:rsid w:val="0028786A"/>
    <w:rsid w:val="002A0946"/>
    <w:rsid w:val="002B4D0C"/>
    <w:rsid w:val="002B6D64"/>
    <w:rsid w:val="002C348C"/>
    <w:rsid w:val="002D545F"/>
    <w:rsid w:val="002D6A28"/>
    <w:rsid w:val="002E1F7B"/>
    <w:rsid w:val="002E5C3E"/>
    <w:rsid w:val="002E6215"/>
    <w:rsid w:val="002F61F1"/>
    <w:rsid w:val="00315FE7"/>
    <w:rsid w:val="0031760A"/>
    <w:rsid w:val="00321702"/>
    <w:rsid w:val="003438E2"/>
    <w:rsid w:val="003467B3"/>
    <w:rsid w:val="00363F91"/>
    <w:rsid w:val="00364445"/>
    <w:rsid w:val="00367C00"/>
    <w:rsid w:val="003829DC"/>
    <w:rsid w:val="0038706A"/>
    <w:rsid w:val="003874E1"/>
    <w:rsid w:val="003940FD"/>
    <w:rsid w:val="00394521"/>
    <w:rsid w:val="0039659E"/>
    <w:rsid w:val="003C518F"/>
    <w:rsid w:val="003C610D"/>
    <w:rsid w:val="003D0954"/>
    <w:rsid w:val="003E3F18"/>
    <w:rsid w:val="00405D2A"/>
    <w:rsid w:val="004130C1"/>
    <w:rsid w:val="004153E8"/>
    <w:rsid w:val="004320D8"/>
    <w:rsid w:val="00434836"/>
    <w:rsid w:val="00435924"/>
    <w:rsid w:val="00440BC1"/>
    <w:rsid w:val="0044703C"/>
    <w:rsid w:val="004534BD"/>
    <w:rsid w:val="00464A54"/>
    <w:rsid w:val="00481667"/>
    <w:rsid w:val="004A5C1B"/>
    <w:rsid w:val="004C12D6"/>
    <w:rsid w:val="004D004D"/>
    <w:rsid w:val="004D5366"/>
    <w:rsid w:val="004D5C44"/>
    <w:rsid w:val="004D7ED4"/>
    <w:rsid w:val="004E058F"/>
    <w:rsid w:val="004E1F91"/>
    <w:rsid w:val="004E1FAE"/>
    <w:rsid w:val="004E4F42"/>
    <w:rsid w:val="004E634E"/>
    <w:rsid w:val="004E6CD3"/>
    <w:rsid w:val="004F4014"/>
    <w:rsid w:val="004F52FE"/>
    <w:rsid w:val="00503EE7"/>
    <w:rsid w:val="0050557E"/>
    <w:rsid w:val="00514F8F"/>
    <w:rsid w:val="0052148C"/>
    <w:rsid w:val="0053248A"/>
    <w:rsid w:val="005370C4"/>
    <w:rsid w:val="0054352B"/>
    <w:rsid w:val="0055358A"/>
    <w:rsid w:val="0055549F"/>
    <w:rsid w:val="00557FB6"/>
    <w:rsid w:val="005602E7"/>
    <w:rsid w:val="005618A4"/>
    <w:rsid w:val="005712EB"/>
    <w:rsid w:val="00581578"/>
    <w:rsid w:val="0059579A"/>
    <w:rsid w:val="005975E9"/>
    <w:rsid w:val="005A191C"/>
    <w:rsid w:val="005A430D"/>
    <w:rsid w:val="005A707E"/>
    <w:rsid w:val="005B001A"/>
    <w:rsid w:val="005B0810"/>
    <w:rsid w:val="005D52DF"/>
    <w:rsid w:val="005E335F"/>
    <w:rsid w:val="005E3896"/>
    <w:rsid w:val="00604FDC"/>
    <w:rsid w:val="00617539"/>
    <w:rsid w:val="0062668D"/>
    <w:rsid w:val="006414A4"/>
    <w:rsid w:val="006427EC"/>
    <w:rsid w:val="006428B9"/>
    <w:rsid w:val="006463A6"/>
    <w:rsid w:val="00651D89"/>
    <w:rsid w:val="006520FC"/>
    <w:rsid w:val="00663656"/>
    <w:rsid w:val="006653D5"/>
    <w:rsid w:val="00665D24"/>
    <w:rsid w:val="006714C2"/>
    <w:rsid w:val="0067596B"/>
    <w:rsid w:val="00676DDE"/>
    <w:rsid w:val="00684207"/>
    <w:rsid w:val="006A7F80"/>
    <w:rsid w:val="006C1261"/>
    <w:rsid w:val="006D0BDB"/>
    <w:rsid w:val="006E13B9"/>
    <w:rsid w:val="0070119F"/>
    <w:rsid w:val="007058F0"/>
    <w:rsid w:val="007152E4"/>
    <w:rsid w:val="00735E9C"/>
    <w:rsid w:val="00750CD0"/>
    <w:rsid w:val="00753066"/>
    <w:rsid w:val="0076013C"/>
    <w:rsid w:val="0076144A"/>
    <w:rsid w:val="00762DAC"/>
    <w:rsid w:val="00766C8F"/>
    <w:rsid w:val="00772B9F"/>
    <w:rsid w:val="00783BB9"/>
    <w:rsid w:val="00791368"/>
    <w:rsid w:val="007933D3"/>
    <w:rsid w:val="007A3A71"/>
    <w:rsid w:val="007A4718"/>
    <w:rsid w:val="007B0147"/>
    <w:rsid w:val="007B279D"/>
    <w:rsid w:val="007B5474"/>
    <w:rsid w:val="007D5B0D"/>
    <w:rsid w:val="007D6F7D"/>
    <w:rsid w:val="007E70DD"/>
    <w:rsid w:val="007F3504"/>
    <w:rsid w:val="007F3510"/>
    <w:rsid w:val="007F77BD"/>
    <w:rsid w:val="008004E5"/>
    <w:rsid w:val="00806FF5"/>
    <w:rsid w:val="0081618A"/>
    <w:rsid w:val="0082151C"/>
    <w:rsid w:val="00827F53"/>
    <w:rsid w:val="00835EC8"/>
    <w:rsid w:val="00860D6A"/>
    <w:rsid w:val="008677E2"/>
    <w:rsid w:val="00881013"/>
    <w:rsid w:val="00885C97"/>
    <w:rsid w:val="008A7C3C"/>
    <w:rsid w:val="008B23BB"/>
    <w:rsid w:val="008B312E"/>
    <w:rsid w:val="008B3EFD"/>
    <w:rsid w:val="008B5F25"/>
    <w:rsid w:val="008B7746"/>
    <w:rsid w:val="008C109D"/>
    <w:rsid w:val="008C15FA"/>
    <w:rsid w:val="008C7A95"/>
    <w:rsid w:val="008E1F94"/>
    <w:rsid w:val="008E5971"/>
    <w:rsid w:val="008E7049"/>
    <w:rsid w:val="00914F69"/>
    <w:rsid w:val="0092115E"/>
    <w:rsid w:val="00943790"/>
    <w:rsid w:val="00951837"/>
    <w:rsid w:val="00954464"/>
    <w:rsid w:val="00954A0F"/>
    <w:rsid w:val="00975ED6"/>
    <w:rsid w:val="009763B0"/>
    <w:rsid w:val="009765FA"/>
    <w:rsid w:val="00981F42"/>
    <w:rsid w:val="009A4785"/>
    <w:rsid w:val="009A4FC3"/>
    <w:rsid w:val="009E081C"/>
    <w:rsid w:val="009E2686"/>
    <w:rsid w:val="00A0553F"/>
    <w:rsid w:val="00A1335E"/>
    <w:rsid w:val="00A27ADD"/>
    <w:rsid w:val="00A33BC5"/>
    <w:rsid w:val="00A354FE"/>
    <w:rsid w:val="00A35FFD"/>
    <w:rsid w:val="00A50186"/>
    <w:rsid w:val="00A508C7"/>
    <w:rsid w:val="00A62C0D"/>
    <w:rsid w:val="00A74AC9"/>
    <w:rsid w:val="00A8254B"/>
    <w:rsid w:val="00A933DD"/>
    <w:rsid w:val="00A96F3E"/>
    <w:rsid w:val="00AA17BA"/>
    <w:rsid w:val="00AA2D48"/>
    <w:rsid w:val="00AB286B"/>
    <w:rsid w:val="00AB383E"/>
    <w:rsid w:val="00AB7895"/>
    <w:rsid w:val="00AB79BD"/>
    <w:rsid w:val="00AC1C99"/>
    <w:rsid w:val="00AC3800"/>
    <w:rsid w:val="00AF5E2C"/>
    <w:rsid w:val="00AF6CBF"/>
    <w:rsid w:val="00B01B51"/>
    <w:rsid w:val="00B04584"/>
    <w:rsid w:val="00B209D0"/>
    <w:rsid w:val="00B52D94"/>
    <w:rsid w:val="00B664C3"/>
    <w:rsid w:val="00B703EE"/>
    <w:rsid w:val="00B76E7C"/>
    <w:rsid w:val="00B817F6"/>
    <w:rsid w:val="00B821BB"/>
    <w:rsid w:val="00B91EC1"/>
    <w:rsid w:val="00BA17F4"/>
    <w:rsid w:val="00BA7C8E"/>
    <w:rsid w:val="00BB613C"/>
    <w:rsid w:val="00BC4404"/>
    <w:rsid w:val="00BC4DAE"/>
    <w:rsid w:val="00BC52E8"/>
    <w:rsid w:val="00BC6E2E"/>
    <w:rsid w:val="00BD3815"/>
    <w:rsid w:val="00BD3EEA"/>
    <w:rsid w:val="00BE1025"/>
    <w:rsid w:val="00BF346B"/>
    <w:rsid w:val="00BF62A6"/>
    <w:rsid w:val="00C00E8F"/>
    <w:rsid w:val="00C03749"/>
    <w:rsid w:val="00C05DA3"/>
    <w:rsid w:val="00C11AED"/>
    <w:rsid w:val="00C15B89"/>
    <w:rsid w:val="00C263A9"/>
    <w:rsid w:val="00C31E73"/>
    <w:rsid w:val="00C468B8"/>
    <w:rsid w:val="00C548E8"/>
    <w:rsid w:val="00C62172"/>
    <w:rsid w:val="00C62DCE"/>
    <w:rsid w:val="00C6323D"/>
    <w:rsid w:val="00C668E3"/>
    <w:rsid w:val="00C67D7E"/>
    <w:rsid w:val="00C74E30"/>
    <w:rsid w:val="00C91222"/>
    <w:rsid w:val="00CB0C2B"/>
    <w:rsid w:val="00CB1242"/>
    <w:rsid w:val="00CC0DDE"/>
    <w:rsid w:val="00CC3331"/>
    <w:rsid w:val="00CC57A3"/>
    <w:rsid w:val="00CC5F9A"/>
    <w:rsid w:val="00CD23D8"/>
    <w:rsid w:val="00CE2353"/>
    <w:rsid w:val="00CE58A6"/>
    <w:rsid w:val="00CF7268"/>
    <w:rsid w:val="00D03190"/>
    <w:rsid w:val="00D0439F"/>
    <w:rsid w:val="00D0464E"/>
    <w:rsid w:val="00D17BF7"/>
    <w:rsid w:val="00D51C6A"/>
    <w:rsid w:val="00D52C04"/>
    <w:rsid w:val="00D52E5F"/>
    <w:rsid w:val="00D70003"/>
    <w:rsid w:val="00D75FE9"/>
    <w:rsid w:val="00D7776D"/>
    <w:rsid w:val="00D84109"/>
    <w:rsid w:val="00D84918"/>
    <w:rsid w:val="00D86743"/>
    <w:rsid w:val="00DA52A5"/>
    <w:rsid w:val="00DA7CDD"/>
    <w:rsid w:val="00DB1191"/>
    <w:rsid w:val="00DC4A93"/>
    <w:rsid w:val="00DC7406"/>
    <w:rsid w:val="00DD296B"/>
    <w:rsid w:val="00DD5E56"/>
    <w:rsid w:val="00DD6862"/>
    <w:rsid w:val="00DF65B5"/>
    <w:rsid w:val="00E036DF"/>
    <w:rsid w:val="00E103C1"/>
    <w:rsid w:val="00E21DEB"/>
    <w:rsid w:val="00E31D67"/>
    <w:rsid w:val="00E329F8"/>
    <w:rsid w:val="00E460F2"/>
    <w:rsid w:val="00E619CE"/>
    <w:rsid w:val="00E811C2"/>
    <w:rsid w:val="00E85454"/>
    <w:rsid w:val="00E87762"/>
    <w:rsid w:val="00E911EA"/>
    <w:rsid w:val="00E93CAA"/>
    <w:rsid w:val="00EA2C32"/>
    <w:rsid w:val="00EA3390"/>
    <w:rsid w:val="00EA4260"/>
    <w:rsid w:val="00EA49E0"/>
    <w:rsid w:val="00EB23F5"/>
    <w:rsid w:val="00EB4F76"/>
    <w:rsid w:val="00ED06B6"/>
    <w:rsid w:val="00EE31C6"/>
    <w:rsid w:val="00F04959"/>
    <w:rsid w:val="00F04D90"/>
    <w:rsid w:val="00F26077"/>
    <w:rsid w:val="00F467E2"/>
    <w:rsid w:val="00F50C57"/>
    <w:rsid w:val="00F52011"/>
    <w:rsid w:val="00F5539C"/>
    <w:rsid w:val="00F554B0"/>
    <w:rsid w:val="00F66E03"/>
    <w:rsid w:val="00F77C8A"/>
    <w:rsid w:val="00F91E91"/>
    <w:rsid w:val="00F94D0F"/>
    <w:rsid w:val="00FA147A"/>
    <w:rsid w:val="00FA5D72"/>
    <w:rsid w:val="00FA5F5A"/>
    <w:rsid w:val="00FB7984"/>
    <w:rsid w:val="00FC1D67"/>
    <w:rsid w:val="00FC6C76"/>
    <w:rsid w:val="00FD189A"/>
    <w:rsid w:val="00FE314E"/>
    <w:rsid w:val="00FE43D6"/>
    <w:rsid w:val="00FE5CC4"/>
    <w:rsid w:val="00FF1D2A"/>
    <w:rsid w:val="00FF75B2"/>
    <w:rsid w:val="01C77F13"/>
    <w:rsid w:val="0348696A"/>
    <w:rsid w:val="04156E18"/>
    <w:rsid w:val="056106F1"/>
    <w:rsid w:val="05917228"/>
    <w:rsid w:val="05FC4AEA"/>
    <w:rsid w:val="067C754C"/>
    <w:rsid w:val="06B624BF"/>
    <w:rsid w:val="076E1F29"/>
    <w:rsid w:val="0B14488B"/>
    <w:rsid w:val="0F0A3BA7"/>
    <w:rsid w:val="0F76123D"/>
    <w:rsid w:val="104710AA"/>
    <w:rsid w:val="159038A5"/>
    <w:rsid w:val="16C526BB"/>
    <w:rsid w:val="182C634A"/>
    <w:rsid w:val="1A840181"/>
    <w:rsid w:val="1C4F23D4"/>
    <w:rsid w:val="1CA73E8D"/>
    <w:rsid w:val="1ECF374B"/>
    <w:rsid w:val="28631D9E"/>
    <w:rsid w:val="28FB65E3"/>
    <w:rsid w:val="2A0A5BBE"/>
    <w:rsid w:val="2C9B4732"/>
    <w:rsid w:val="2CD23250"/>
    <w:rsid w:val="315E09C3"/>
    <w:rsid w:val="367B0183"/>
    <w:rsid w:val="369C12F5"/>
    <w:rsid w:val="37DB7F48"/>
    <w:rsid w:val="38530C01"/>
    <w:rsid w:val="39513FFD"/>
    <w:rsid w:val="3A6A10CB"/>
    <w:rsid w:val="3A8043AA"/>
    <w:rsid w:val="3BB05953"/>
    <w:rsid w:val="3CFE47A5"/>
    <w:rsid w:val="3D6915B3"/>
    <w:rsid w:val="3E87060C"/>
    <w:rsid w:val="3F817965"/>
    <w:rsid w:val="40692574"/>
    <w:rsid w:val="419A3831"/>
    <w:rsid w:val="41BB0BAE"/>
    <w:rsid w:val="451E0AF1"/>
    <w:rsid w:val="46D928C7"/>
    <w:rsid w:val="48540140"/>
    <w:rsid w:val="48F43DF7"/>
    <w:rsid w:val="49261002"/>
    <w:rsid w:val="49EE0101"/>
    <w:rsid w:val="54D538DD"/>
    <w:rsid w:val="564C5E20"/>
    <w:rsid w:val="5B9E10D3"/>
    <w:rsid w:val="5D7F23D5"/>
    <w:rsid w:val="5D8D39AD"/>
    <w:rsid w:val="5F983A18"/>
    <w:rsid w:val="607C7302"/>
    <w:rsid w:val="63035AB9"/>
    <w:rsid w:val="63613AFA"/>
    <w:rsid w:val="63DE5482"/>
    <w:rsid w:val="64C549B5"/>
    <w:rsid w:val="654B3E73"/>
    <w:rsid w:val="661B2AAF"/>
    <w:rsid w:val="69EB1780"/>
    <w:rsid w:val="69F82268"/>
    <w:rsid w:val="6AFA105C"/>
    <w:rsid w:val="701E2184"/>
    <w:rsid w:val="740F0286"/>
    <w:rsid w:val="764127AF"/>
    <w:rsid w:val="7AED20CF"/>
    <w:rsid w:val="7B4969E3"/>
    <w:rsid w:val="7F7C0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stroke endarrow="block"/>
    </o:shapedefaults>
    <o:shapelayout v:ext="edit">
      <o:idmap v:ext="edit" data="1"/>
    </o:shapelayout>
  </w:shapeDefaults>
  <w:decimalSymbol w:val="."/>
  <w:listSeparator w:val=","/>
  <w14:docId w14:val="12619D80"/>
  <w15:chartTrackingRefBased/>
  <w15:docId w15:val="{5E7F1FD0-04B2-413A-840F-5AB142FE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next w:val="2"/>
    <w:qFormat/>
    <w:pPr>
      <w:keepNext/>
      <w:numPr>
        <w:numId w:val="1"/>
      </w:numPr>
      <w:tabs>
        <w:tab w:val="left" w:pos="432"/>
      </w:tabs>
      <w:spacing w:before="240" w:after="240"/>
      <w:jc w:val="both"/>
      <w:outlineLvl w:val="0"/>
    </w:pPr>
    <w:rPr>
      <w:rFonts w:ascii="Arial" w:eastAsia="黑体" w:hAnsi="Arial"/>
      <w:b/>
      <w:sz w:val="32"/>
      <w:szCs w:val="32"/>
    </w:rPr>
  </w:style>
  <w:style w:type="paragraph" w:styleId="2">
    <w:name w:val="heading 2"/>
    <w:next w:val="a"/>
    <w:qFormat/>
    <w:pPr>
      <w:keepNext/>
      <w:numPr>
        <w:ilvl w:val="1"/>
        <w:numId w:val="1"/>
      </w:numPr>
      <w:tabs>
        <w:tab w:val="left" w:pos="576"/>
      </w:tabs>
      <w:spacing w:before="240" w:after="240"/>
      <w:jc w:val="both"/>
      <w:outlineLvl w:val="1"/>
    </w:pPr>
    <w:rPr>
      <w:rFonts w:ascii="Arial" w:eastAsia="黑体" w:hAnsi="Arial"/>
      <w:sz w:val="24"/>
      <w:szCs w:val="24"/>
    </w:rPr>
  </w:style>
  <w:style w:type="paragraph" w:styleId="3">
    <w:name w:val="heading 3"/>
    <w:basedOn w:val="a"/>
    <w:next w:val="a"/>
    <w:qFormat/>
    <w:pPr>
      <w:keepNext/>
      <w:keepLines/>
      <w:numPr>
        <w:ilvl w:val="2"/>
        <w:numId w:val="1"/>
      </w:numPr>
      <w:tabs>
        <w:tab w:val="left" w:pos="720"/>
      </w:tabs>
      <w:spacing w:before="260" w:after="260" w:line="416" w:lineRule="auto"/>
      <w:outlineLvl w:val="2"/>
    </w:pPr>
    <w:rPr>
      <w:rFonts w:eastAsia="黑体"/>
      <w:bCs/>
      <w:sz w:val="24"/>
      <w:szCs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character" w:customStyle="1" w:styleId="a4">
    <w:name w:val="批注文字 字符"/>
    <w:link w:val="a3"/>
    <w:rPr>
      <w:kern w:val="2"/>
      <w:sz w:val="21"/>
    </w:rPr>
  </w:style>
  <w:style w:type="paragraph" w:styleId="a5">
    <w:name w:val="Body Text"/>
    <w:basedOn w:val="a"/>
    <w:pPr>
      <w:spacing w:after="120"/>
    </w:pPr>
  </w:style>
  <w:style w:type="paragraph" w:styleId="a6">
    <w:name w:val="Body Text Indent"/>
    <w:basedOn w:val="a"/>
    <w:pPr>
      <w:spacing w:after="120"/>
      <w:ind w:leftChars="200" w:left="420"/>
    </w:pPr>
  </w:style>
  <w:style w:type="paragraph" w:styleId="20">
    <w:name w:val="Body Text Indent 2"/>
    <w:basedOn w:val="a"/>
    <w:pPr>
      <w:ind w:firstLineChars="200" w:firstLine="560"/>
    </w:pPr>
    <w:rPr>
      <w:kern w:val="0"/>
      <w:sz w:val="28"/>
      <w:szCs w:val="28"/>
    </w:rPr>
  </w:style>
  <w:style w:type="paragraph" w:styleId="a7">
    <w:name w:val="Balloon Text"/>
    <w:basedOn w:val="a"/>
    <w:semiHidden/>
    <w:rPr>
      <w:sz w:val="18"/>
      <w:szCs w:val="18"/>
    </w:rPr>
  </w:style>
  <w:style w:type="paragraph" w:styleId="a8">
    <w:name w:val="footer"/>
    <w:pPr>
      <w:tabs>
        <w:tab w:val="center" w:pos="4510"/>
        <w:tab w:val="right" w:pos="9020"/>
      </w:tabs>
    </w:pPr>
    <w:rPr>
      <w:rFonts w:ascii="Arial" w:hAnsi="Arial"/>
      <w:sz w:val="18"/>
      <w:szCs w:val="18"/>
    </w:rPr>
  </w:style>
  <w:style w:type="paragraph" w:styleId="a9">
    <w:name w:val="header"/>
    <w:pPr>
      <w:tabs>
        <w:tab w:val="center" w:pos="4153"/>
        <w:tab w:val="right" w:pos="8306"/>
      </w:tabs>
      <w:snapToGrid w:val="0"/>
      <w:jc w:val="both"/>
    </w:pPr>
    <w:rPr>
      <w:rFonts w:ascii="Arial" w:hAnsi="Arial"/>
      <w:sz w:val="18"/>
      <w:szCs w:val="18"/>
    </w:rPr>
  </w:style>
  <w:style w:type="paragraph" w:styleId="aa">
    <w:name w:val="Normal (Web)"/>
    <w:basedOn w:val="a"/>
    <w:pPr>
      <w:widowControl/>
      <w:spacing w:before="100" w:beforeAutospacing="1" w:after="100" w:afterAutospacing="1"/>
      <w:jc w:val="left"/>
    </w:pPr>
    <w:rPr>
      <w:rFonts w:ascii="宋体" w:hAnsi="宋体" w:cs="宋体"/>
      <w:kern w:val="0"/>
      <w:sz w:val="24"/>
      <w:szCs w:val="24"/>
    </w:rPr>
  </w:style>
  <w:style w:type="paragraph" w:styleId="ab">
    <w:name w:val="annotation subject"/>
    <w:basedOn w:val="a3"/>
    <w:next w:val="a3"/>
    <w:link w:val="ac"/>
    <w:rPr>
      <w:b/>
      <w:bCs/>
    </w:rPr>
  </w:style>
  <w:style w:type="character" w:customStyle="1" w:styleId="ac">
    <w:name w:val="批注主题 字符"/>
    <w:link w:val="ab"/>
    <w:rPr>
      <w:b/>
      <w:bCs/>
      <w:kern w:val="2"/>
      <w:sz w:val="21"/>
    </w:rPr>
  </w:style>
  <w:style w:type="character" w:styleId="ad">
    <w:name w:val="page number"/>
  </w:style>
  <w:style w:type="character" w:styleId="ae">
    <w:name w:val="line number"/>
  </w:style>
  <w:style w:type="character" w:styleId="af">
    <w:name w:val="annotation reference"/>
    <w:rPr>
      <w:sz w:val="21"/>
      <w:szCs w:val="21"/>
    </w:rPr>
  </w:style>
  <w:style w:type="paragraph" w:customStyle="1" w:styleId="af0">
    <w:name w:val="表格题注"/>
    <w:next w:val="a"/>
    <w:pPr>
      <w:keepLines/>
      <w:numPr>
        <w:ilvl w:val="8"/>
        <w:numId w:val="2"/>
      </w:numPr>
      <w:spacing w:beforeLines="100" w:before="240"/>
      <w:ind w:left="1089" w:hanging="369"/>
      <w:jc w:val="center"/>
    </w:pPr>
    <w:rPr>
      <w:rFonts w:ascii="Arial" w:hAnsi="Arial"/>
      <w:sz w:val="18"/>
      <w:szCs w:val="18"/>
    </w:rPr>
  </w:style>
  <w:style w:type="paragraph" w:customStyle="1" w:styleId="af1">
    <w:name w:val="表格文本"/>
    <w:pPr>
      <w:tabs>
        <w:tab w:val="decimal" w:pos="0"/>
      </w:tabs>
    </w:pPr>
    <w:rPr>
      <w:rFonts w:ascii="Arial" w:hAnsi="Arial"/>
      <w:sz w:val="21"/>
      <w:szCs w:val="21"/>
    </w:rPr>
  </w:style>
  <w:style w:type="paragraph" w:customStyle="1" w:styleId="af2">
    <w:name w:val="表头文本"/>
    <w:pPr>
      <w:jc w:val="center"/>
    </w:pPr>
    <w:rPr>
      <w:rFonts w:ascii="Arial" w:hAnsi="Arial"/>
      <w:b/>
      <w:sz w:val="21"/>
      <w:szCs w:val="21"/>
    </w:rPr>
  </w:style>
  <w:style w:type="paragraph" w:customStyle="1" w:styleId="af3">
    <w:name w:val="插图题注"/>
    <w:next w:val="a"/>
    <w:pPr>
      <w:numPr>
        <w:ilvl w:val="7"/>
        <w:numId w:val="2"/>
      </w:numPr>
      <w:spacing w:afterLines="100" w:after="240"/>
      <w:ind w:left="1089" w:hanging="369"/>
      <w:jc w:val="center"/>
    </w:pPr>
    <w:rPr>
      <w:rFonts w:ascii="Arial" w:hAnsi="Arial"/>
      <w:sz w:val="18"/>
      <w:szCs w:val="18"/>
    </w:rPr>
  </w:style>
  <w:style w:type="paragraph" w:customStyle="1" w:styleId="af4">
    <w:name w:val="图样式"/>
    <w:basedOn w:val="a"/>
    <w:pPr>
      <w:keepNext/>
      <w:widowControl/>
      <w:spacing w:before="80" w:after="80"/>
      <w:jc w:val="center"/>
    </w:pPr>
  </w:style>
  <w:style w:type="paragraph" w:customStyle="1" w:styleId="af5">
    <w:name w:val="文档标题"/>
    <w:basedOn w:val="a"/>
    <w:pPr>
      <w:tabs>
        <w:tab w:val="left" w:pos="0"/>
      </w:tabs>
      <w:spacing w:before="300" w:after="300"/>
      <w:jc w:val="center"/>
    </w:pPr>
    <w:rPr>
      <w:rFonts w:ascii="Arial" w:eastAsia="黑体" w:hAnsi="Arial"/>
      <w:sz w:val="36"/>
      <w:szCs w:val="36"/>
    </w:rPr>
  </w:style>
  <w:style w:type="paragraph" w:customStyle="1" w:styleId="af6">
    <w:name w:val="注示头"/>
    <w:basedOn w:val="a"/>
    <w:pPr>
      <w:pBdr>
        <w:top w:val="single" w:sz="4" w:space="1" w:color="000000"/>
      </w:pBdr>
    </w:pPr>
    <w:rPr>
      <w:rFonts w:ascii="Arial" w:eastAsia="黑体" w:hAnsi="Arial"/>
      <w:sz w:val="18"/>
      <w:szCs w:val="21"/>
    </w:rPr>
  </w:style>
  <w:style w:type="paragraph" w:customStyle="1" w:styleId="af7">
    <w:name w:val="注示文本"/>
    <w:basedOn w:val="a"/>
    <w:pPr>
      <w:pBdr>
        <w:bottom w:val="single" w:sz="4" w:space="1" w:color="000000"/>
      </w:pBdr>
      <w:ind w:firstLine="360"/>
    </w:pPr>
    <w:rPr>
      <w:rFonts w:ascii="Arial" w:eastAsia="楷体_GB2312" w:hAnsi="Arial"/>
      <w:sz w:val="18"/>
      <w:szCs w:val="18"/>
    </w:rPr>
  </w:style>
  <w:style w:type="paragraph" w:customStyle="1" w:styleId="af8">
    <w:name w:val="编写建议"/>
    <w:basedOn w:val="a"/>
    <w:pPr>
      <w:ind w:firstLine="420"/>
    </w:pPr>
    <w:rPr>
      <w:rFonts w:ascii="Arial" w:hAnsi="Arial" w:cs="Arial"/>
      <w:i/>
      <w:color w:val="0000FF"/>
      <w:szCs w:val="21"/>
    </w:rPr>
  </w:style>
  <w:style w:type="paragraph" w:customStyle="1" w:styleId="af9">
    <w:name w:val="封面表格文本"/>
    <w:basedOn w:val="a"/>
    <w:pPr>
      <w:autoSpaceDE w:val="0"/>
      <w:autoSpaceDN w:val="0"/>
      <w:adjustRightInd w:val="0"/>
      <w:jc w:val="center"/>
    </w:pPr>
    <w:rPr>
      <w:b/>
      <w:kern w:val="0"/>
      <w:sz w:val="24"/>
    </w:rPr>
  </w:style>
  <w:style w:type="paragraph" w:customStyle="1" w:styleId="afa">
    <w:name w:val="缺省文本"/>
    <w:basedOn w:val="a"/>
    <w:pPr>
      <w:autoSpaceDE w:val="0"/>
      <w:autoSpaceDN w:val="0"/>
      <w:adjustRightInd w:val="0"/>
      <w:spacing w:line="360" w:lineRule="auto"/>
      <w:jc w:val="left"/>
    </w:pPr>
    <w:rPr>
      <w:kern w:val="0"/>
    </w:rPr>
  </w:style>
  <w:style w:type="paragraph" w:customStyle="1" w:styleId="21">
    <w:name w:val="标题2"/>
    <w:basedOn w:val="a"/>
    <w:pPr>
      <w:autoSpaceDE w:val="0"/>
      <w:autoSpaceDN w:val="0"/>
      <w:adjustRightInd w:val="0"/>
      <w:spacing w:line="360" w:lineRule="auto"/>
      <w:jc w:val="left"/>
    </w:pPr>
    <w:rPr>
      <w:rFonts w:ascii="宋体"/>
      <w:kern w:val="0"/>
      <w:sz w:val="24"/>
    </w:rPr>
  </w:style>
  <w:style w:type="paragraph" w:customStyle="1" w:styleId="10">
    <w:name w:val="正文1"/>
    <w:basedOn w:val="a6"/>
    <w:pPr>
      <w:spacing w:line="360" w:lineRule="auto"/>
      <w:ind w:firstLineChars="200" w:firstLine="420"/>
    </w:pPr>
    <w:rPr>
      <w:rFonts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425</Words>
  <Characters>2427</Characters>
  <Application>Microsoft Office Word</Application>
  <DocSecurity>0</DocSecurity>
  <Lines>20</Lines>
  <Paragraphs>5</Paragraphs>
  <ScaleCrop>false</ScaleCrop>
  <Company>Huawei Technologies Co., Ltd.</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技术交底书V3</dc:title>
  <dc:subject/>
  <dc:creator>Au KwokChung</dc:creator>
  <cp:keywords/>
  <cp:lastModifiedBy>0815</cp:lastModifiedBy>
  <cp:revision>1</cp:revision>
  <cp:lastPrinted>2013-01-22T08:50:00Z</cp:lastPrinted>
  <dcterms:created xsi:type="dcterms:W3CDTF">2024-02-18T14:08:00Z</dcterms:created>
  <dcterms:modified xsi:type="dcterms:W3CDTF">2025-02-17T01:02:00Z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r8>-857254979</vt:r8>
  </property>
  <property fmtid="{D5CDD505-2E9C-101B-9397-08002B2CF9AE}" pid="3" name="_EmailSubject">
    <vt:lpwstr>关于专利“一种蜂窝移动通信中实现寻呼的方法和系统”</vt:lpwstr>
  </property>
  <property fmtid="{D5CDD505-2E9C-101B-9397-08002B2CF9AE}" pid="4" name="_AuthorEmail">
    <vt:lpwstr>John_Lee@huawei.com</vt:lpwstr>
  </property>
  <property fmtid="{D5CDD505-2E9C-101B-9397-08002B2CF9AE}" pid="5" name="_AuthorEmailDisplayName">
    <vt:lpwstr>John Lee</vt:lpwstr>
  </property>
  <property fmtid="{D5CDD505-2E9C-101B-9397-08002B2CF9AE}" pid="6" name="_PreviousAdHocReviewCycleID">
    <vt:r8>1057501115</vt:r8>
  </property>
  <property fmtid="{D5CDD505-2E9C-101B-9397-08002B2CF9AE}" pid="7" name="_ReviewingToolsShownOnce">
    <vt:lpwstr/>
  </property>
  <property fmtid="{D5CDD505-2E9C-101B-9397-08002B2CF9AE}" pid="8" name="KSOProductBuildVer">
    <vt:lpwstr>2052-12.1.0.19770</vt:lpwstr>
  </property>
  <property fmtid="{D5CDD505-2E9C-101B-9397-08002B2CF9AE}" pid="9" name="ICV">
    <vt:lpwstr>943370777B0547589D25F72BACCB4978</vt:lpwstr>
  </property>
  <property fmtid="{D5CDD505-2E9C-101B-9397-08002B2CF9AE}" pid="10" name="KSOTemplateDocerSaveRecord">
    <vt:lpwstr>eyJoZGlkIjoiNGRiNWI4YThjNDg5MmQwMjk1OWUxYjMyZThmY2U2YTAiLCJ1c2VySWQiOiI1MTI1MzgyMTYifQ==</vt:lpwstr>
  </property>
</Properties>
</file>